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4C782" w14:textId="77777777" w:rsidR="00642EFE"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ОБЪЯВЛЕНИЕ</w:t>
      </w:r>
    </w:p>
    <w:p w14:paraId="0FE6A59D" w14:textId="77777777" w:rsidR="0075358A" w:rsidRPr="00976C2C" w:rsidRDefault="00642EFE" w:rsidP="003850C3">
      <w:pPr>
        <w:pStyle w:val="a3"/>
        <w:widowControl w:val="0"/>
        <w:spacing w:line="240" w:lineRule="auto"/>
        <w:ind w:firstLine="0"/>
        <w:jc w:val="center"/>
        <w:rPr>
          <w:rFonts w:ascii="GHEA Grapalat" w:hAnsi="GHEA Grapalat"/>
          <w:i w:val="0"/>
          <w:sz w:val="22"/>
          <w:szCs w:val="22"/>
        </w:rPr>
      </w:pPr>
      <w:r w:rsidRPr="00976C2C">
        <w:rPr>
          <w:rFonts w:ascii="GHEA Grapalat" w:hAnsi="GHEA Grapalat"/>
          <w:i w:val="0"/>
          <w:sz w:val="22"/>
          <w:szCs w:val="22"/>
        </w:rPr>
        <w:t>ОБ</w:t>
      </w:r>
      <w:r w:rsidR="0075358A" w:rsidRPr="00976C2C">
        <w:rPr>
          <w:rFonts w:ascii="GHEA Grapalat" w:hAnsi="GHEA Grapalat"/>
          <w:i w:val="0"/>
          <w:sz w:val="22"/>
          <w:szCs w:val="22"/>
        </w:rPr>
        <w:t xml:space="preserve"> ЗАПРОСЕ КОТИРОВОК </w:t>
      </w:r>
    </w:p>
    <w:p w14:paraId="33D3AC7D" w14:textId="7D281CD0" w:rsidR="00976C2C" w:rsidRDefault="00A509BA" w:rsidP="003850C3">
      <w:pPr>
        <w:pStyle w:val="a3"/>
        <w:widowControl w:val="0"/>
        <w:spacing w:line="240" w:lineRule="auto"/>
        <w:ind w:firstLine="0"/>
        <w:jc w:val="center"/>
        <w:rPr>
          <w:rFonts w:ascii="GHEA Grapalat" w:hAnsi="GHEA Grapalat"/>
          <w:b/>
          <w:i w:val="0"/>
          <w:sz w:val="22"/>
          <w:szCs w:val="22"/>
        </w:rPr>
      </w:pPr>
      <w:r w:rsidRPr="00976C2C">
        <w:rPr>
          <w:rFonts w:ascii="GHEA Grapalat" w:hAnsi="GHEA Grapalat"/>
          <w:b/>
          <w:i w:val="0"/>
          <w:sz w:val="22"/>
          <w:szCs w:val="22"/>
        </w:rPr>
        <w:t>Настоящий текст объявления утвержден Решением Оценочной Комиссии от "</w:t>
      </w:r>
      <w:r w:rsidR="007F537C" w:rsidRPr="00976C2C">
        <w:rPr>
          <w:rFonts w:ascii="GHEA Grapalat" w:hAnsi="GHEA Grapalat"/>
          <w:b/>
          <w:i w:val="0"/>
          <w:sz w:val="22"/>
          <w:szCs w:val="22"/>
        </w:rPr>
        <w:t>0</w:t>
      </w:r>
      <w:r w:rsidR="003B3DE7">
        <w:rPr>
          <w:rFonts w:ascii="GHEA Grapalat" w:hAnsi="GHEA Grapalat"/>
          <w:b/>
          <w:i w:val="0"/>
          <w:sz w:val="22"/>
          <w:szCs w:val="22"/>
        </w:rPr>
        <w:t>8</w:t>
      </w:r>
      <w:r w:rsidRPr="00976C2C">
        <w:rPr>
          <w:rFonts w:ascii="GHEA Grapalat" w:hAnsi="GHEA Grapalat"/>
          <w:b/>
          <w:i w:val="0"/>
          <w:sz w:val="22"/>
          <w:szCs w:val="22"/>
        </w:rPr>
        <w:t xml:space="preserve">" </w:t>
      </w:r>
      <w:r w:rsidR="007F537C" w:rsidRPr="00976C2C">
        <w:rPr>
          <w:rFonts w:ascii="GHEA Grapalat" w:hAnsi="GHEA Grapalat"/>
          <w:b/>
          <w:i w:val="0"/>
          <w:sz w:val="22"/>
          <w:szCs w:val="22"/>
        </w:rPr>
        <w:t>12</w:t>
      </w:r>
      <w:r w:rsidR="00781CF8" w:rsidRPr="00976C2C">
        <w:rPr>
          <w:rFonts w:ascii="GHEA Grapalat" w:hAnsi="GHEA Grapalat"/>
          <w:b/>
          <w:i w:val="0"/>
          <w:sz w:val="22"/>
          <w:szCs w:val="22"/>
          <w:lang w:val="hy-AM"/>
        </w:rPr>
        <w:t xml:space="preserve">'' </w:t>
      </w:r>
      <w:r w:rsidRPr="00976C2C">
        <w:rPr>
          <w:rFonts w:ascii="GHEA Grapalat" w:hAnsi="GHEA Grapalat"/>
          <w:b/>
          <w:i w:val="0"/>
          <w:sz w:val="22"/>
          <w:szCs w:val="22"/>
        </w:rPr>
        <w:t>202</w:t>
      </w:r>
      <w:r w:rsidR="0009135A" w:rsidRPr="00976C2C">
        <w:rPr>
          <w:rFonts w:ascii="GHEA Grapalat" w:hAnsi="GHEA Grapalat"/>
          <w:b/>
          <w:i w:val="0"/>
          <w:sz w:val="22"/>
          <w:szCs w:val="22"/>
          <w:lang w:val="hy-AM"/>
        </w:rPr>
        <w:t>5</w:t>
      </w:r>
      <w:r w:rsidRPr="00976C2C">
        <w:rPr>
          <w:rFonts w:ascii="GHEA Grapalat" w:hAnsi="GHEA Grapalat"/>
          <w:b/>
          <w:i w:val="0"/>
          <w:sz w:val="22"/>
          <w:szCs w:val="22"/>
        </w:rPr>
        <w:t>” года "</w:t>
      </w:r>
      <w:r w:rsidR="003B3DE7">
        <w:rPr>
          <w:rFonts w:ascii="GHEA Grapalat" w:hAnsi="GHEA Grapalat"/>
          <w:b/>
          <w:i w:val="0"/>
          <w:sz w:val="22"/>
          <w:szCs w:val="22"/>
        </w:rPr>
        <w:t xml:space="preserve"> </w:t>
      </w:r>
      <w:proofErr w:type="gramStart"/>
      <w:r w:rsidR="003B3DE7">
        <w:rPr>
          <w:rFonts w:ascii="GHEA Grapalat" w:hAnsi="GHEA Grapalat"/>
          <w:b/>
          <w:i w:val="0"/>
          <w:sz w:val="22"/>
          <w:szCs w:val="22"/>
        </w:rPr>
        <w:t>2</w:t>
      </w:r>
      <w:r w:rsidR="003850C3" w:rsidRPr="00976C2C">
        <w:rPr>
          <w:rFonts w:ascii="GHEA Grapalat" w:hAnsi="GHEA Grapalat"/>
          <w:b/>
          <w:i w:val="0"/>
          <w:sz w:val="22"/>
          <w:szCs w:val="22"/>
        </w:rPr>
        <w:t xml:space="preserve"> </w:t>
      </w:r>
      <w:r w:rsidR="006C1B36" w:rsidRPr="00976C2C">
        <w:rPr>
          <w:rFonts w:ascii="GHEA Grapalat" w:hAnsi="GHEA Grapalat"/>
          <w:b/>
          <w:i w:val="0"/>
          <w:sz w:val="22"/>
          <w:szCs w:val="22"/>
        </w:rPr>
        <w:t xml:space="preserve"> </w:t>
      </w:r>
      <w:r w:rsidRPr="00976C2C">
        <w:rPr>
          <w:rFonts w:ascii="GHEA Grapalat" w:hAnsi="GHEA Grapalat"/>
          <w:b/>
          <w:i w:val="0"/>
          <w:sz w:val="22"/>
          <w:szCs w:val="22"/>
        </w:rPr>
        <w:t>решения</w:t>
      </w:r>
      <w:proofErr w:type="gramEnd"/>
      <w:r w:rsidRPr="00976C2C">
        <w:rPr>
          <w:rFonts w:ascii="GHEA Grapalat" w:hAnsi="GHEA Grapalat"/>
          <w:b/>
          <w:i w:val="0"/>
          <w:sz w:val="22"/>
          <w:szCs w:val="22"/>
        </w:rPr>
        <w:t xml:space="preserve">" Код процедуры </w:t>
      </w:r>
    </w:p>
    <w:p w14:paraId="00CDD2F1" w14:textId="77976A0C" w:rsidR="00D40583" w:rsidRPr="00976C2C" w:rsidRDefault="00D40583" w:rsidP="003850C3">
      <w:pPr>
        <w:pStyle w:val="a3"/>
        <w:widowControl w:val="0"/>
        <w:spacing w:line="240" w:lineRule="auto"/>
        <w:ind w:firstLine="0"/>
        <w:jc w:val="center"/>
        <w:rPr>
          <w:rFonts w:ascii="GHEA Grapalat" w:hAnsi="GHEA Grapalat"/>
          <w:b/>
          <w:i w:val="0"/>
          <w:sz w:val="22"/>
          <w:szCs w:val="22"/>
          <w:u w:val="single"/>
          <w:lang w:val="af-ZA"/>
        </w:rPr>
      </w:pPr>
      <w:r w:rsidRPr="00976C2C">
        <w:rPr>
          <w:rFonts w:ascii="GHEA Grapalat" w:hAnsi="GHEA Grapalat"/>
          <w:b/>
          <w:i w:val="0"/>
          <w:sz w:val="22"/>
          <w:szCs w:val="22"/>
          <w:lang w:val="hy-AM"/>
        </w:rPr>
        <w:t>«</w:t>
      </w:r>
      <w:r w:rsidR="003B3DE7">
        <w:rPr>
          <w:rFonts w:ascii="GHEA Grapalat" w:hAnsi="GHEA Grapalat"/>
          <w:b/>
          <w:i w:val="0"/>
          <w:sz w:val="22"/>
          <w:szCs w:val="22"/>
          <w:lang w:val="hy-AM"/>
        </w:rPr>
        <w:t>ՄՍԱԿ-ԳՀԱՊՁԲ-26/02</w:t>
      </w:r>
      <w:r w:rsidRPr="00976C2C">
        <w:rPr>
          <w:rFonts w:ascii="GHEA Grapalat" w:hAnsi="GHEA Grapalat"/>
          <w:b/>
          <w:i w:val="0"/>
          <w:sz w:val="22"/>
          <w:szCs w:val="22"/>
          <w:lang w:val="hy-AM"/>
        </w:rPr>
        <w:t xml:space="preserve">» </w:t>
      </w:r>
      <w:r w:rsidRPr="00976C2C">
        <w:rPr>
          <w:rFonts w:ascii="GHEA Grapalat" w:hAnsi="GHEA Grapalat"/>
          <w:b/>
          <w:i w:val="0"/>
          <w:sz w:val="22"/>
          <w:szCs w:val="22"/>
          <w:lang w:val="af-ZA"/>
        </w:rPr>
        <w:t xml:space="preserve"> </w:t>
      </w:r>
      <w:r w:rsidRPr="00976C2C">
        <w:rPr>
          <w:rFonts w:ascii="GHEA Grapalat" w:hAnsi="GHEA Grapalat"/>
          <w:b/>
          <w:i w:val="0"/>
          <w:sz w:val="22"/>
          <w:szCs w:val="22"/>
          <w:u w:val="single"/>
          <w:lang w:val="af-ZA"/>
        </w:rPr>
        <w:t xml:space="preserve">  </w:t>
      </w:r>
    </w:p>
    <w:p w14:paraId="39052A88" w14:textId="77777777" w:rsidR="00C955F8" w:rsidRDefault="00D40583" w:rsidP="00C955F8">
      <w:pPr>
        <w:pStyle w:val="a3"/>
        <w:widowControl w:val="0"/>
        <w:ind w:firstLine="0"/>
        <w:rPr>
          <w:rFonts w:ascii="GHEA Grapalat" w:hAnsi="GHEA Grapalat"/>
          <w:b/>
          <w:u w:val="single"/>
          <w:lang w:val="af-ZA"/>
        </w:rPr>
      </w:pPr>
      <w:r w:rsidRPr="00437197">
        <w:rPr>
          <w:rFonts w:ascii="GHEA Grapalat" w:hAnsi="GHEA Grapalat"/>
          <w:b/>
          <w:u w:val="single"/>
          <w:lang w:val="af-ZA"/>
        </w:rPr>
        <w:t xml:space="preserve">      </w:t>
      </w:r>
    </w:p>
    <w:p w14:paraId="643B10DF" w14:textId="2F7BBCC2" w:rsidR="00642EFE" w:rsidRPr="003512BB" w:rsidRDefault="00D40583" w:rsidP="00C955F8">
      <w:pPr>
        <w:pStyle w:val="a3"/>
        <w:widowControl w:val="0"/>
        <w:spacing w:line="240" w:lineRule="auto"/>
        <w:ind w:firstLine="0"/>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w:t>
      </w:r>
      <w:proofErr w:type="gramStart"/>
      <w:r w:rsidR="00D6359B" w:rsidRPr="003512BB">
        <w:rPr>
          <w:rFonts w:ascii="GHEA Grapalat" w:hAnsi="GHEA Grapalat"/>
          <w:i w:val="0"/>
          <w:sz w:val="22"/>
          <w:szCs w:val="22"/>
        </w:rPr>
        <w:t xml:space="preserve">ЗДРАВООХРАНЕНИЯ»  </w:t>
      </w:r>
      <w:r w:rsidR="00642EFE" w:rsidRPr="003512BB">
        <w:rPr>
          <w:rFonts w:ascii="GHEA Grapalat" w:hAnsi="GHEA Grapalat"/>
          <w:i w:val="0"/>
          <w:sz w:val="22"/>
          <w:szCs w:val="22"/>
        </w:rPr>
        <w:t>,</w:t>
      </w:r>
      <w:proofErr w:type="gramEnd"/>
      <w:r w:rsidR="00642EFE" w:rsidRPr="003512BB">
        <w:rPr>
          <w:rFonts w:ascii="GHEA Grapalat" w:hAnsi="GHEA Grapalat"/>
          <w:i w:val="0"/>
          <w:sz w:val="22"/>
          <w:szCs w:val="22"/>
        </w:rPr>
        <w:t xml:space="preserve">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46E06915"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w:t>
      </w:r>
      <w:proofErr w:type="gramStart"/>
      <w:r w:rsidRPr="003512BB">
        <w:rPr>
          <w:rFonts w:ascii="GHEA Grapalat" w:hAnsi="GHEA Grapalat"/>
          <w:i w:val="0"/>
          <w:spacing w:val="6"/>
          <w:sz w:val="22"/>
          <w:szCs w:val="22"/>
        </w:rPr>
        <w:t xml:space="preserve">поставку </w:t>
      </w:r>
      <w:r w:rsidR="00B9512A" w:rsidRPr="003512BB">
        <w:rPr>
          <w:rFonts w:ascii="GHEA Grapalat" w:hAnsi="GHEA Grapalat"/>
          <w:i w:val="0"/>
          <w:spacing w:val="6"/>
          <w:sz w:val="22"/>
          <w:szCs w:val="22"/>
        </w:rPr>
        <w:t xml:space="preserve"> </w:t>
      </w:r>
      <w:r w:rsidR="00C955F8" w:rsidRPr="00C955F8">
        <w:rPr>
          <w:rFonts w:ascii="GHEA Grapalat" w:hAnsi="GHEA Grapalat"/>
          <w:i w:val="0"/>
          <w:spacing w:val="6"/>
          <w:sz w:val="22"/>
          <w:szCs w:val="22"/>
        </w:rPr>
        <w:t>товары</w:t>
      </w:r>
      <w:proofErr w:type="gramEnd"/>
      <w:r w:rsidR="00C955F8" w:rsidRPr="00C955F8">
        <w:rPr>
          <w:rFonts w:ascii="GHEA Grapalat" w:hAnsi="GHEA Grapalat"/>
          <w:i w:val="0"/>
          <w:spacing w:val="6"/>
          <w:sz w:val="22"/>
          <w:szCs w:val="22"/>
        </w:rPr>
        <w:t xml:space="preserve"> медицинского назначения и химические вещества</w:t>
      </w:r>
      <w:r w:rsidR="00C955F8" w:rsidRPr="00C955F8">
        <w:rPr>
          <w:rFonts w:ascii="GHEA Grapalat" w:hAnsi="GHEA Grapalat"/>
          <w:spacing w:val="6"/>
          <w:sz w:val="22"/>
          <w:szCs w:val="22"/>
        </w:rPr>
        <w:t xml:space="preserve"> </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proofErr w:type="gramStart"/>
      <w:r w:rsidRPr="003512BB">
        <w:rPr>
          <w:rFonts w:ascii="GHEA Grapalat" w:hAnsi="GHEA Grapalat"/>
          <w:i w:val="0"/>
          <w:sz w:val="22"/>
          <w:szCs w:val="22"/>
        </w:rPr>
        <w:t>Условия</w:t>
      </w:r>
      <w:proofErr w:type="gramEnd"/>
      <w:r w:rsidRPr="003512BB">
        <w:rPr>
          <w:rFonts w:ascii="GHEA Grapalat" w:hAnsi="GHEA Grapalat"/>
          <w:i w:val="0"/>
          <w:sz w:val="22"/>
          <w:szCs w:val="22"/>
        </w:rPr>
        <w:t xml:space="preserve">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w:t>
      </w:r>
      <w:proofErr w:type="gramStart"/>
      <w:r w:rsidR="00677658" w:rsidRPr="003512BB">
        <w:rPr>
          <w:rFonts w:ascii="GHEA Grapalat" w:hAnsi="GHEA Grapalat"/>
          <w:i w:val="0"/>
          <w:sz w:val="22"/>
          <w:szCs w:val="22"/>
        </w:rPr>
        <w:t xml:space="preserve">в </w:t>
      </w:r>
      <w:r w:rsidRPr="003512BB">
        <w:rPr>
          <w:rFonts w:ascii="GHEA Grapalat" w:hAnsi="GHEA Grapalat"/>
          <w:i w:val="0"/>
          <w:sz w:val="22"/>
          <w:szCs w:val="22"/>
        </w:rPr>
        <w:t xml:space="preserve"> данной</w:t>
      </w:r>
      <w:proofErr w:type="gramEnd"/>
      <w:r w:rsidRPr="003512BB">
        <w:rPr>
          <w:rFonts w:ascii="GHEA Grapalat" w:hAnsi="GHEA Grapalat"/>
          <w:i w:val="0"/>
          <w:sz w:val="22"/>
          <w:szCs w:val="22"/>
        </w:rPr>
        <w:t xml:space="preserve">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532025B5"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2999205B"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1B746A">
        <w:rPr>
          <w:rFonts w:ascii="GHEA Grapalat" w:hAnsi="GHEA Grapalat"/>
          <w:i w:val="0"/>
          <w:sz w:val="22"/>
          <w:szCs w:val="22"/>
          <w:lang w:val="hy-AM"/>
        </w:rPr>
        <w:t>12:</w:t>
      </w:r>
      <w:proofErr w:type="gramStart"/>
      <w:r w:rsidR="001B746A">
        <w:rPr>
          <w:rFonts w:ascii="GHEA Grapalat" w:hAnsi="GHEA Grapalat"/>
          <w:i w:val="0"/>
          <w:sz w:val="22"/>
          <w:szCs w:val="22"/>
          <w:lang w:val="hy-AM"/>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7-го дня со дня опубликования настоящего </w:t>
      </w:r>
      <w:proofErr w:type="gramStart"/>
      <w:r w:rsidR="0033448D" w:rsidRPr="003512BB">
        <w:rPr>
          <w:rFonts w:ascii="GHEA Grapalat" w:hAnsi="GHEA Grapalat"/>
          <w:i w:val="0"/>
          <w:sz w:val="22"/>
          <w:szCs w:val="22"/>
        </w:rPr>
        <w:t>объявления.</w:t>
      </w:r>
      <w:r w:rsidRPr="003512BB">
        <w:rPr>
          <w:rFonts w:ascii="GHEA Grapalat" w:hAnsi="GHEA Grapalat"/>
          <w:i w:val="0"/>
          <w:sz w:val="22"/>
          <w:szCs w:val="22"/>
        </w:rPr>
        <w:t>.</w:t>
      </w:r>
      <w:proofErr w:type="gramEnd"/>
      <w:r w:rsidRPr="003512BB">
        <w:rPr>
          <w:rFonts w:ascii="GHEA Grapalat" w:hAnsi="GHEA Grapalat"/>
          <w:i w:val="0"/>
          <w:sz w:val="22"/>
          <w:szCs w:val="22"/>
        </w:rPr>
        <w:t xml:space="preserve"> Кроме армянского языка заявки могут быть поданы также на английском или русском языке.</w:t>
      </w:r>
    </w:p>
    <w:p w14:paraId="4979F66C" w14:textId="300355B3"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w:t>
      </w:r>
      <w:proofErr w:type="gramStart"/>
      <w:r w:rsidRPr="003512BB">
        <w:rPr>
          <w:rFonts w:ascii="GHEA Grapalat" w:hAnsi="GHEA Grapalat"/>
          <w:i w:val="0"/>
          <w:sz w:val="22"/>
          <w:szCs w:val="22"/>
        </w:rPr>
        <w:t xml:space="preserve">адресу </w:t>
      </w:r>
      <w:r w:rsidR="00D6359B" w:rsidRPr="003512BB">
        <w:rPr>
          <w:rFonts w:ascii="GHEA Grapalat" w:hAnsi="GHEA Grapalat"/>
          <w:i w:val="0"/>
          <w:sz w:val="22"/>
          <w:szCs w:val="22"/>
        </w:rPr>
        <w:t>,</w:t>
      </w:r>
      <w:proofErr w:type="gramEnd"/>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1B746A">
        <w:rPr>
          <w:rFonts w:ascii="GHEA Grapalat" w:hAnsi="GHEA Grapalat"/>
          <w:i w:val="0"/>
          <w:sz w:val="22"/>
          <w:szCs w:val="22"/>
        </w:rPr>
        <w:t>12:</w:t>
      </w:r>
      <w:proofErr w:type="gramStart"/>
      <w:r w:rsidR="001B746A">
        <w:rPr>
          <w:rFonts w:ascii="GHEA Grapalat" w:hAnsi="GHEA Grapalat"/>
          <w:i w:val="0"/>
          <w:sz w:val="22"/>
          <w:szCs w:val="22"/>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w:t>
      </w:r>
      <w:r w:rsidR="00E3302C">
        <w:rPr>
          <w:rFonts w:ascii="GHEA Grapalat" w:hAnsi="GHEA Grapalat"/>
          <w:i w:val="0"/>
          <w:sz w:val="22"/>
          <w:szCs w:val="22"/>
          <w:lang w:val="hy-AM"/>
        </w:rPr>
        <w:t>1</w:t>
      </w:r>
      <w:r w:rsidR="001B746A">
        <w:rPr>
          <w:rFonts w:ascii="GHEA Grapalat" w:hAnsi="GHEA Grapalat"/>
          <w:i w:val="0"/>
          <w:sz w:val="22"/>
          <w:szCs w:val="22"/>
        </w:rPr>
        <w:t>5</w:t>
      </w:r>
      <w:r w:rsidR="0033448D" w:rsidRPr="003512BB">
        <w:rPr>
          <w:rFonts w:ascii="GHEA Grapalat" w:hAnsi="GHEA Grapalat"/>
          <w:i w:val="0"/>
          <w:sz w:val="22"/>
          <w:szCs w:val="22"/>
        </w:rPr>
        <w:t>" "</w:t>
      </w:r>
      <w:r w:rsidR="003512BB" w:rsidRPr="003512BB">
        <w:rPr>
          <w:sz w:val="22"/>
          <w:szCs w:val="22"/>
        </w:rPr>
        <w:t xml:space="preserve"> </w:t>
      </w:r>
      <w:r w:rsidR="007F537C">
        <w:rPr>
          <w:rFonts w:ascii="GHEA Grapalat" w:hAnsi="GHEA Grapalat"/>
          <w:i w:val="0"/>
          <w:sz w:val="22"/>
          <w:szCs w:val="22"/>
        </w:rPr>
        <w:t>декабря</w:t>
      </w:r>
      <w:r w:rsidR="00B9512A" w:rsidRPr="003512BB">
        <w:rPr>
          <w:rFonts w:ascii="GHEA Grapalat" w:hAnsi="GHEA Grapalat"/>
          <w:i w:val="0"/>
          <w:sz w:val="22"/>
          <w:szCs w:val="22"/>
        </w:rPr>
        <w:t>" "</w:t>
      </w:r>
      <w:r w:rsidR="0009135A" w:rsidRPr="003512BB">
        <w:rPr>
          <w:rFonts w:ascii="GHEA Grapalat" w:hAnsi="GHEA Grapalat"/>
          <w:i w:val="0"/>
          <w:sz w:val="22"/>
          <w:szCs w:val="22"/>
        </w:rPr>
        <w:t>2025</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proofErr w:type="gramStart"/>
      <w:r w:rsidRPr="003512BB">
        <w:rPr>
          <w:rFonts w:ascii="GHEA Grapalat" w:hAnsi="GHEA Grapalat"/>
          <w:i w:val="0"/>
          <w:sz w:val="22"/>
          <w:szCs w:val="22"/>
          <w:lang w:val="hy-AM"/>
        </w:rPr>
        <w:t>093-455493</w:t>
      </w:r>
      <w:proofErr w:type="gramEnd"/>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proofErr w:type="gramStart"/>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proofErr w:type="gramEnd"/>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634E45C1"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3B3DE7">
        <w:rPr>
          <w:rFonts w:ascii="GHEA Grapalat" w:hAnsi="GHEA Grapalat"/>
          <w:sz w:val="20"/>
          <w:szCs w:val="20"/>
        </w:rPr>
        <w:t>ՄՍԱԿ-ԳՀԱՊՁԲ-26/02</w:t>
      </w:r>
      <w:r w:rsidRPr="003512BB">
        <w:rPr>
          <w:rFonts w:ascii="GHEA Grapalat" w:hAnsi="GHEA Grapalat"/>
          <w:sz w:val="20"/>
          <w:szCs w:val="20"/>
        </w:rPr>
        <w:t>»</w:t>
      </w:r>
    </w:p>
    <w:p w14:paraId="5B951727" w14:textId="511DEC0F"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w:t>
      </w:r>
      <w:r w:rsidR="003B3DE7">
        <w:rPr>
          <w:rFonts w:ascii="GHEA Grapalat" w:hAnsi="GHEA Grapalat"/>
          <w:sz w:val="20"/>
          <w:szCs w:val="20"/>
        </w:rPr>
        <w:t>2</w:t>
      </w:r>
      <w:r w:rsidRPr="003512BB">
        <w:rPr>
          <w:rFonts w:ascii="GHEA Grapalat" w:hAnsi="GHEA Grapalat"/>
          <w:sz w:val="20"/>
          <w:szCs w:val="20"/>
        </w:rPr>
        <w:t xml:space="preserve"> от </w:t>
      </w:r>
      <w:r w:rsidR="007F537C">
        <w:rPr>
          <w:rFonts w:ascii="GHEA Grapalat" w:hAnsi="GHEA Grapalat"/>
          <w:sz w:val="20"/>
          <w:szCs w:val="20"/>
        </w:rPr>
        <w:t>0</w:t>
      </w:r>
      <w:r w:rsidR="003B3DE7">
        <w:rPr>
          <w:rFonts w:ascii="GHEA Grapalat" w:hAnsi="GHEA Grapalat"/>
          <w:sz w:val="20"/>
          <w:szCs w:val="20"/>
        </w:rPr>
        <w:t>8</w:t>
      </w:r>
      <w:r w:rsidRPr="003512BB">
        <w:rPr>
          <w:rFonts w:ascii="GHEA Grapalat" w:hAnsi="GHEA Grapalat"/>
          <w:sz w:val="20"/>
          <w:szCs w:val="20"/>
        </w:rPr>
        <w:t>.</w:t>
      </w:r>
      <w:r w:rsidR="007F537C">
        <w:rPr>
          <w:rFonts w:ascii="GHEA Grapalat" w:hAnsi="GHEA Grapalat"/>
          <w:sz w:val="20"/>
          <w:szCs w:val="20"/>
        </w:rPr>
        <w:t>12</w:t>
      </w:r>
      <w:r w:rsidRPr="003512BB">
        <w:rPr>
          <w:rFonts w:ascii="GHEA Grapalat" w:hAnsi="GHEA Grapalat"/>
          <w:sz w:val="20"/>
          <w:szCs w:val="20"/>
        </w:rPr>
        <w:t>.2025 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124965E8"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bookmarkStart w:id="0" w:name="_Hlk198035427"/>
      <w:r w:rsidR="00C955F8" w:rsidRPr="00C955F8">
        <w:rPr>
          <w:rFonts w:ascii="GHEA Grapalat" w:hAnsi="GHEA Grapalat"/>
        </w:rPr>
        <w:t>ТОВАРЫ МЕДИЦИНСКОГО НАЗНАЧЕНИЯ И ХИМИЧЕСКИЕ ВЕЩЕСТВА</w:t>
      </w:r>
      <w:bookmarkEnd w:id="0"/>
      <w:r w:rsidR="00C955F8" w:rsidRPr="00437197">
        <w:rPr>
          <w:rFonts w:ascii="GHEA Grapalat" w:hAnsi="GHEA Grapalat"/>
        </w:rPr>
        <w:t xml:space="preserve">» </w:t>
      </w:r>
      <w:r w:rsidR="0033448D" w:rsidRPr="00437197">
        <w:rPr>
          <w:rFonts w:ascii="GHEA Grapalat" w:hAnsi="GHEA Grapalat"/>
        </w:rPr>
        <w:t xml:space="preserve">ДЛЯ </w:t>
      </w:r>
      <w:proofErr w:type="gramStart"/>
      <w:r w:rsidR="0033448D" w:rsidRPr="00437197">
        <w:rPr>
          <w:rFonts w:ascii="GHEA Grapalat" w:hAnsi="GHEA Grapalat"/>
        </w:rPr>
        <w:t xml:space="preserve">НУЖД </w:t>
      </w:r>
      <w:r w:rsidR="0009135A">
        <w:rPr>
          <w:rFonts w:ascii="GHEA Grapalat" w:hAnsi="GHEA Grapalat"/>
        </w:rPr>
        <w:t xml:space="preserve"> </w:t>
      </w:r>
      <w:r>
        <w:rPr>
          <w:rFonts w:ascii="GHEA Grapalat" w:hAnsi="GHEA Grapalat"/>
        </w:rPr>
        <w:t>ЗАО</w:t>
      </w:r>
      <w:proofErr w:type="gramEnd"/>
      <w:r>
        <w:rPr>
          <w:rFonts w:ascii="GHEA Grapalat" w:hAnsi="GHEA Grapalat"/>
        </w:rPr>
        <w:t xml:space="preserve">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6FEDE370" w14:textId="77777777" w:rsidR="00633BD5" w:rsidRPr="00437197" w:rsidRDefault="00633BD5" w:rsidP="003850C3">
      <w:pPr>
        <w:widowControl w:val="0"/>
        <w:jc w:val="center"/>
        <w:rPr>
          <w:rFonts w:ascii="GHEA Grapalat" w:hAnsi="GHEA Grapalat"/>
          <w:b/>
          <w:sz w:val="20"/>
          <w:szCs w:val="20"/>
        </w:rPr>
      </w:pPr>
      <w:r w:rsidRPr="00437197">
        <w:rPr>
          <w:rFonts w:ascii="GHEA Grapalat" w:hAnsi="GHEA Grapalat"/>
          <w:b/>
          <w:sz w:val="20"/>
          <w:szCs w:val="20"/>
        </w:rPr>
        <w:t>ДЛЯ НУЖД</w:t>
      </w:r>
    </w:p>
    <w:p w14:paraId="143B32A1" w14:textId="68748BB6" w:rsidR="00633BD5" w:rsidRPr="00437197" w:rsidRDefault="0009135A" w:rsidP="003850C3">
      <w:pPr>
        <w:widowControl w:val="0"/>
        <w:jc w:val="center"/>
        <w:rPr>
          <w:rFonts w:ascii="GHEA Grapalat" w:hAnsi="GHEA Grapalat"/>
          <w:b/>
          <w:lang w:val="hy-AM"/>
        </w:rPr>
      </w:pPr>
      <w:r>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Pr>
          <w:rFonts w:ascii="GHEA Grapalat" w:hAnsi="GHEA Grapalat"/>
          <w:b/>
          <w:lang w:val="hy-AM"/>
        </w:rPr>
        <w:t xml:space="preserve">  </w:t>
      </w:r>
    </w:p>
    <w:p w14:paraId="56F793FB" w14:textId="4C2CE993"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 xml:space="preserve">ПРИГЛАШЕНИЯ НА ЗАПРОС КАТИРОВОКС, </w:t>
      </w:r>
      <w:r w:rsidRPr="00437197">
        <w:rPr>
          <w:rFonts w:ascii="GHEA Grapalat" w:hAnsi="GHEA Grapalat"/>
          <w:b/>
          <w:sz w:val="20"/>
          <w:szCs w:val="20"/>
        </w:rPr>
        <w:br/>
        <w:t>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C955F8" w:rsidRPr="00C955F8">
        <w:rPr>
          <w:rFonts w:ascii="GHEA Grapalat" w:hAnsi="GHEA Grapalat"/>
          <w:b/>
          <w:sz w:val="20"/>
          <w:szCs w:val="20"/>
        </w:rPr>
        <w:t>ТОВАРЫ МЕДИЦИНСКОГО НАЗНАЧЕНИЯ И ХИМИЧЕСКИЕ ВЕЩЕСТВА</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005C1BF7" w:rsidRPr="00437197">
        <w:rPr>
          <w:rFonts w:ascii="GHEA Grapalat" w:hAnsi="GHEA Grapalat"/>
        </w:rPr>
        <w:tab/>
      </w:r>
      <w:r w:rsidR="00543BAE" w:rsidRPr="007F537C">
        <w:rPr>
          <w:rFonts w:ascii="GHEA Grapalat" w:hAnsi="GHEA Grapalat"/>
          <w:sz w:val="20"/>
          <w:szCs w:val="20"/>
        </w:rPr>
        <w:t>Характеристика предмета закупки</w:t>
      </w:r>
      <w:r w:rsidRPr="007F537C">
        <w:rPr>
          <w:rFonts w:ascii="GHEA Grapalat" w:hAnsi="GHEA Grapalat"/>
          <w:sz w:val="20"/>
          <w:szCs w:val="20"/>
        </w:rPr>
        <w:t xml:space="preserve"> </w:t>
      </w:r>
    </w:p>
    <w:p w14:paraId="51D6B807"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005D191A" w:rsidRPr="007F537C">
        <w:rPr>
          <w:rFonts w:ascii="GHEA Grapalat" w:hAnsi="GHEA Grapalat"/>
          <w:sz w:val="20"/>
          <w:szCs w:val="20"/>
        </w:rPr>
        <w:tab/>
      </w:r>
      <w:r w:rsidRPr="007F537C">
        <w:rPr>
          <w:rFonts w:ascii="GHEA Grapalat" w:hAnsi="GHEA Grapalat"/>
          <w:sz w:val="20"/>
          <w:szCs w:val="20"/>
        </w:rPr>
        <w:t>Требования к праву участника на участие</w:t>
      </w:r>
      <w:r w:rsidR="00543BAE" w:rsidRPr="007F537C">
        <w:rPr>
          <w:rFonts w:ascii="GHEA Grapalat" w:hAnsi="GHEA Grapalat"/>
          <w:sz w:val="20"/>
          <w:szCs w:val="20"/>
        </w:rPr>
        <w:t xml:space="preserve"> и порядок их оценки</w:t>
      </w:r>
      <w:r w:rsidR="003D0E3C" w:rsidRPr="007F537C">
        <w:rPr>
          <w:rFonts w:ascii="GHEA Grapalat" w:hAnsi="GHEA Grapalat"/>
          <w:sz w:val="20"/>
          <w:szCs w:val="20"/>
        </w:rPr>
        <w:t>, в случае признания отобранным участником-условия представления обеспечения квалификации.</w:t>
      </w:r>
    </w:p>
    <w:p w14:paraId="355ECA72"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D191A" w:rsidRPr="007F537C">
        <w:rPr>
          <w:rFonts w:ascii="GHEA Grapalat" w:hAnsi="GHEA Grapalat"/>
          <w:sz w:val="20"/>
          <w:szCs w:val="20"/>
        </w:rPr>
        <w:tab/>
      </w:r>
      <w:r w:rsidRPr="007F537C">
        <w:rPr>
          <w:rFonts w:ascii="GHEA Grapalat" w:hAnsi="GHEA Grapalat"/>
          <w:sz w:val="20"/>
          <w:szCs w:val="20"/>
        </w:rPr>
        <w:t>Разъяснение приглашения и порядок вне</w:t>
      </w:r>
      <w:r w:rsidR="00543BAE" w:rsidRPr="007F537C">
        <w:rPr>
          <w:rFonts w:ascii="GHEA Grapalat" w:hAnsi="GHEA Grapalat"/>
          <w:sz w:val="20"/>
          <w:szCs w:val="20"/>
        </w:rPr>
        <w:t>сения изменения в приглашение</w:t>
      </w:r>
    </w:p>
    <w:p w14:paraId="10895275" w14:textId="77777777" w:rsidR="00087A30" w:rsidRPr="007F537C" w:rsidRDefault="00096865"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4.</w:t>
      </w:r>
      <w:r w:rsidR="005D191A" w:rsidRPr="007F537C">
        <w:rPr>
          <w:rFonts w:ascii="GHEA Grapalat" w:hAnsi="GHEA Grapalat"/>
          <w:sz w:val="20"/>
          <w:szCs w:val="20"/>
        </w:rPr>
        <w:tab/>
      </w:r>
      <w:r w:rsidRPr="007F537C">
        <w:rPr>
          <w:rFonts w:ascii="GHEA Grapalat" w:hAnsi="GHEA Grapalat"/>
          <w:sz w:val="20"/>
          <w:szCs w:val="20"/>
        </w:rPr>
        <w:t>Порядок подачи заявки</w:t>
      </w:r>
    </w:p>
    <w:p w14:paraId="7F2CFA36"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5.</w:t>
      </w:r>
      <w:r w:rsidRPr="007F537C">
        <w:rPr>
          <w:rFonts w:ascii="GHEA Grapalat" w:hAnsi="GHEA Grapalat"/>
          <w:sz w:val="20"/>
          <w:szCs w:val="20"/>
        </w:rPr>
        <w:tab/>
        <w:t>Ценовое предложение заявки</w:t>
      </w:r>
      <w:r w:rsidR="00087A30" w:rsidRPr="007F537C">
        <w:rPr>
          <w:rFonts w:ascii="GHEA Grapalat" w:hAnsi="GHEA Grapalat"/>
          <w:sz w:val="20"/>
          <w:szCs w:val="20"/>
        </w:rPr>
        <w:t xml:space="preserve"> </w:t>
      </w:r>
    </w:p>
    <w:p w14:paraId="7B87F428"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6.</w:t>
      </w:r>
      <w:r w:rsidR="005D191A" w:rsidRPr="007F537C">
        <w:rPr>
          <w:rFonts w:ascii="GHEA Grapalat" w:hAnsi="GHEA Grapalat"/>
          <w:sz w:val="20"/>
          <w:szCs w:val="20"/>
        </w:rPr>
        <w:tab/>
      </w:r>
      <w:r w:rsidRPr="007F537C">
        <w:rPr>
          <w:rFonts w:ascii="GHEA Grapalat" w:hAnsi="GHEA Grapalat"/>
          <w:sz w:val="20"/>
          <w:szCs w:val="20"/>
        </w:rPr>
        <w:t>Срок действия заявки, порядок внесения</w:t>
      </w:r>
      <w:r w:rsidR="005D191A" w:rsidRPr="007F537C">
        <w:rPr>
          <w:rFonts w:ascii="GHEA Grapalat" w:hAnsi="GHEA Grapalat"/>
          <w:sz w:val="20"/>
          <w:szCs w:val="20"/>
        </w:rPr>
        <w:t xml:space="preserve"> изменений в заявки и их отзыва</w:t>
      </w:r>
      <w:r w:rsidRPr="007F537C">
        <w:rPr>
          <w:rFonts w:ascii="GHEA Grapalat" w:hAnsi="GHEA Grapalat"/>
          <w:sz w:val="20"/>
          <w:szCs w:val="20"/>
        </w:rPr>
        <w:t xml:space="preserve"> </w:t>
      </w:r>
    </w:p>
    <w:p w14:paraId="29AE9D31" w14:textId="77777777" w:rsidR="00096865" w:rsidRPr="007F537C" w:rsidRDefault="00087A30" w:rsidP="003850C3">
      <w:pPr>
        <w:widowControl w:val="0"/>
        <w:tabs>
          <w:tab w:val="left" w:pos="1134"/>
        </w:tabs>
        <w:ind w:left="1134" w:hanging="567"/>
        <w:jc w:val="both"/>
        <w:rPr>
          <w:rFonts w:ascii="GHEA Grapalat" w:hAnsi="GHEA Grapalat" w:cs="Sylfaen"/>
          <w:sz w:val="20"/>
          <w:szCs w:val="20"/>
        </w:rPr>
      </w:pPr>
      <w:r w:rsidRPr="007F537C">
        <w:rPr>
          <w:rFonts w:ascii="GHEA Grapalat" w:hAnsi="GHEA Grapalat"/>
          <w:sz w:val="20"/>
          <w:szCs w:val="20"/>
        </w:rPr>
        <w:t>8.</w:t>
      </w:r>
      <w:r w:rsidR="005D191A" w:rsidRPr="007F537C">
        <w:rPr>
          <w:rFonts w:ascii="GHEA Grapalat" w:hAnsi="GHEA Grapalat"/>
          <w:sz w:val="20"/>
          <w:szCs w:val="20"/>
        </w:rPr>
        <w:tab/>
      </w:r>
      <w:r w:rsidRPr="007F537C">
        <w:rPr>
          <w:rFonts w:ascii="GHEA Grapalat" w:hAnsi="GHEA Grapalat"/>
          <w:sz w:val="20"/>
          <w:szCs w:val="20"/>
        </w:rPr>
        <w:t>Вскрытие, оц</w:t>
      </w:r>
      <w:r w:rsidR="000B2CFA" w:rsidRPr="007F537C">
        <w:rPr>
          <w:rFonts w:ascii="GHEA Grapalat" w:hAnsi="GHEA Grapalat"/>
          <w:sz w:val="20"/>
          <w:szCs w:val="20"/>
        </w:rPr>
        <w:t>енка заявок и подведение итогов</w:t>
      </w:r>
    </w:p>
    <w:p w14:paraId="2AD1219E"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9.</w:t>
      </w:r>
      <w:r w:rsidR="005D191A" w:rsidRPr="007F537C">
        <w:rPr>
          <w:rFonts w:ascii="GHEA Grapalat" w:hAnsi="GHEA Grapalat"/>
          <w:sz w:val="20"/>
          <w:szCs w:val="20"/>
        </w:rPr>
        <w:tab/>
      </w:r>
      <w:r w:rsidRPr="007F537C">
        <w:rPr>
          <w:rFonts w:ascii="GHEA Grapalat" w:hAnsi="GHEA Grapalat"/>
          <w:sz w:val="20"/>
          <w:szCs w:val="20"/>
        </w:rPr>
        <w:t>Заключение догово</w:t>
      </w:r>
      <w:r w:rsidR="00543BAE" w:rsidRPr="007F537C">
        <w:rPr>
          <w:rFonts w:ascii="GHEA Grapalat" w:hAnsi="GHEA Grapalat"/>
          <w:sz w:val="20"/>
          <w:szCs w:val="20"/>
        </w:rPr>
        <w:t>ра</w:t>
      </w:r>
    </w:p>
    <w:p w14:paraId="34036272" w14:textId="77777777" w:rsidR="00096865" w:rsidRPr="007F537C" w:rsidRDefault="00087A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10.</w:t>
      </w:r>
      <w:r w:rsidR="005D191A" w:rsidRPr="007F537C">
        <w:rPr>
          <w:rFonts w:ascii="GHEA Grapalat" w:hAnsi="GHEA Grapalat"/>
          <w:sz w:val="20"/>
          <w:szCs w:val="20"/>
        </w:rPr>
        <w:tab/>
      </w:r>
      <w:r w:rsidR="003E1D9D" w:rsidRPr="007F537C">
        <w:rPr>
          <w:rFonts w:ascii="GHEA Grapalat" w:hAnsi="GHEA Grapalat"/>
          <w:sz w:val="20"/>
          <w:szCs w:val="20"/>
        </w:rPr>
        <w:t xml:space="preserve">Обеспечения </w:t>
      </w:r>
      <w:proofErr w:type="gramStart"/>
      <w:r w:rsidR="00174DAB" w:rsidRPr="007F537C">
        <w:rPr>
          <w:rFonts w:ascii="GHEA Grapalat" w:hAnsi="GHEA Grapalat"/>
          <w:sz w:val="20"/>
          <w:szCs w:val="20"/>
        </w:rPr>
        <w:t>квалификации  и</w:t>
      </w:r>
      <w:proofErr w:type="gramEnd"/>
      <w:r w:rsidR="00174DAB" w:rsidRPr="007F537C">
        <w:rPr>
          <w:rFonts w:ascii="GHEA Grapalat" w:hAnsi="GHEA Grapalat"/>
          <w:sz w:val="20"/>
          <w:szCs w:val="20"/>
        </w:rPr>
        <w:t xml:space="preserve"> </w:t>
      </w:r>
      <w:r w:rsidR="00543BAE" w:rsidRPr="007F537C">
        <w:rPr>
          <w:rFonts w:ascii="GHEA Grapalat" w:hAnsi="GHEA Grapalat"/>
          <w:sz w:val="20"/>
          <w:szCs w:val="20"/>
        </w:rPr>
        <w:t>договора</w:t>
      </w:r>
      <w:r w:rsidRPr="007F537C">
        <w:rPr>
          <w:rFonts w:ascii="GHEA Grapalat" w:hAnsi="GHEA Grapalat"/>
          <w:sz w:val="20"/>
          <w:szCs w:val="20"/>
        </w:rPr>
        <w:t xml:space="preserve"> </w:t>
      </w:r>
    </w:p>
    <w:p w14:paraId="00E4842A"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11.</w:t>
      </w:r>
      <w:r w:rsidR="005D191A" w:rsidRPr="007F537C">
        <w:rPr>
          <w:rFonts w:ascii="GHEA Grapalat" w:hAnsi="GHEA Grapalat"/>
          <w:sz w:val="20"/>
          <w:szCs w:val="20"/>
        </w:rPr>
        <w:tab/>
      </w:r>
      <w:r w:rsidRPr="007F537C">
        <w:rPr>
          <w:rFonts w:ascii="GHEA Grapalat" w:hAnsi="GHEA Grapalat"/>
          <w:sz w:val="20"/>
          <w:szCs w:val="20"/>
        </w:rPr>
        <w:t>Объяв</w:t>
      </w:r>
      <w:r w:rsidR="00543BAE" w:rsidRPr="007F537C">
        <w:rPr>
          <w:rFonts w:ascii="GHEA Grapalat" w:hAnsi="GHEA Grapalat"/>
          <w:sz w:val="20"/>
          <w:szCs w:val="20"/>
        </w:rPr>
        <w:t>ление процедуры несостоявшейся</w:t>
      </w:r>
      <w:r w:rsidRPr="007F537C">
        <w:rPr>
          <w:rFonts w:ascii="GHEA Grapalat" w:hAnsi="GHEA Grapalat"/>
          <w:sz w:val="20"/>
          <w:szCs w:val="20"/>
        </w:rPr>
        <w:t xml:space="preserve"> </w:t>
      </w:r>
    </w:p>
    <w:p w14:paraId="59AEDD14"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12.</w:t>
      </w:r>
      <w:r w:rsidR="005D191A" w:rsidRPr="007F537C">
        <w:rPr>
          <w:rFonts w:ascii="GHEA Grapalat" w:hAnsi="GHEA Grapalat"/>
          <w:sz w:val="20"/>
          <w:szCs w:val="20"/>
        </w:rPr>
        <w:tab/>
      </w:r>
      <w:r w:rsidRPr="007F537C">
        <w:rPr>
          <w:rFonts w:ascii="GHEA Grapalat" w:hAnsi="GHEA Grapalat"/>
          <w:sz w:val="20"/>
          <w:szCs w:val="20"/>
        </w:rPr>
        <w:t>Право участника и порядок обжалования им действий и (или) принятых решений</w:t>
      </w:r>
      <w:r w:rsidR="00543BAE" w:rsidRPr="007F537C">
        <w:rPr>
          <w:rFonts w:ascii="GHEA Grapalat" w:hAnsi="GHEA Grapalat"/>
          <w:sz w:val="20"/>
          <w:szCs w:val="20"/>
        </w:rPr>
        <w:t>, связанных с процессом закупки</w:t>
      </w:r>
    </w:p>
    <w:p w14:paraId="24642D59" w14:textId="77777777" w:rsidR="00520F57" w:rsidRPr="007F537C" w:rsidRDefault="00520F57" w:rsidP="003850C3">
      <w:pPr>
        <w:widowControl w:val="0"/>
        <w:jc w:val="center"/>
        <w:rPr>
          <w:rFonts w:ascii="GHEA Grapalat" w:hAnsi="GHEA Grapalat"/>
          <w:b/>
          <w:sz w:val="20"/>
          <w:szCs w:val="20"/>
        </w:rPr>
      </w:pPr>
    </w:p>
    <w:p w14:paraId="322C6F8C" w14:textId="77777777" w:rsidR="00520F57" w:rsidRPr="007F537C" w:rsidRDefault="00520F57" w:rsidP="003850C3">
      <w:pPr>
        <w:widowControl w:val="0"/>
        <w:jc w:val="center"/>
        <w:rPr>
          <w:rFonts w:ascii="GHEA Grapalat" w:hAnsi="GHEA Grapalat"/>
          <w:b/>
          <w:sz w:val="20"/>
          <w:szCs w:val="20"/>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proofErr w:type="gramStart"/>
      <w:r w:rsidRPr="00437197">
        <w:rPr>
          <w:rFonts w:ascii="GHEA Grapalat" w:hAnsi="GHEA Grapalat"/>
          <w:b/>
          <w:i w:val="0"/>
        </w:rPr>
        <w:t xml:space="preserve">НА </w:t>
      </w:r>
      <w:r w:rsidR="0075358A" w:rsidRPr="00437197">
        <w:rPr>
          <w:rFonts w:ascii="GHEA Grapalat" w:hAnsi="GHEA Grapalat"/>
          <w:b/>
          <w:i w:val="0"/>
        </w:rPr>
        <w:t>КОТИРОВОК</w:t>
      </w:r>
      <w:proofErr w:type="gramEnd"/>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7F537C" w:rsidRDefault="00096865" w:rsidP="003850C3">
      <w:pPr>
        <w:widowControl w:val="0"/>
        <w:tabs>
          <w:tab w:val="left" w:pos="1134"/>
        </w:tabs>
        <w:ind w:left="1134" w:hanging="567"/>
        <w:jc w:val="both"/>
        <w:rPr>
          <w:rFonts w:ascii="GHEA Grapalat" w:hAnsi="GHEA Grapalat"/>
          <w:sz w:val="20"/>
          <w:szCs w:val="20"/>
        </w:rPr>
      </w:pPr>
      <w:r w:rsidRPr="00437197">
        <w:rPr>
          <w:rFonts w:ascii="GHEA Grapalat" w:hAnsi="GHEA Grapalat"/>
        </w:rPr>
        <w:t>1.</w:t>
      </w:r>
      <w:r w:rsidRPr="00437197">
        <w:rPr>
          <w:rFonts w:ascii="GHEA Grapalat" w:hAnsi="GHEA Grapalat"/>
        </w:rPr>
        <w:tab/>
      </w:r>
      <w:r w:rsidRPr="007F537C">
        <w:rPr>
          <w:rFonts w:ascii="GHEA Grapalat" w:hAnsi="GHEA Grapalat"/>
          <w:sz w:val="20"/>
          <w:szCs w:val="20"/>
        </w:rPr>
        <w:t>Общ</w:t>
      </w:r>
      <w:r w:rsidR="00543BAE" w:rsidRPr="007F537C">
        <w:rPr>
          <w:rFonts w:ascii="GHEA Grapalat" w:hAnsi="GHEA Grapalat"/>
          <w:sz w:val="20"/>
          <w:szCs w:val="20"/>
        </w:rPr>
        <w:t>ие положения</w:t>
      </w:r>
    </w:p>
    <w:p w14:paraId="1AE83CE4" w14:textId="77777777" w:rsidR="00096865" w:rsidRPr="007F537C" w:rsidRDefault="00543BAE"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2.</w:t>
      </w:r>
      <w:r w:rsidRPr="007F537C">
        <w:rPr>
          <w:rFonts w:ascii="GHEA Grapalat" w:hAnsi="GHEA Grapalat"/>
          <w:sz w:val="20"/>
          <w:szCs w:val="20"/>
        </w:rPr>
        <w:tab/>
        <w:t>Заявка на процедуру</w:t>
      </w:r>
    </w:p>
    <w:p w14:paraId="5A74BCCF" w14:textId="77777777" w:rsidR="0061522D" w:rsidRPr="007F537C" w:rsidRDefault="00450C30" w:rsidP="003850C3">
      <w:pPr>
        <w:widowControl w:val="0"/>
        <w:tabs>
          <w:tab w:val="left" w:pos="1134"/>
        </w:tabs>
        <w:ind w:left="1134" w:hanging="567"/>
        <w:jc w:val="both"/>
        <w:rPr>
          <w:rFonts w:ascii="GHEA Grapalat" w:hAnsi="GHEA Grapalat"/>
          <w:sz w:val="20"/>
          <w:szCs w:val="20"/>
        </w:rPr>
      </w:pPr>
      <w:r w:rsidRPr="007F537C">
        <w:rPr>
          <w:rFonts w:ascii="GHEA Grapalat" w:hAnsi="GHEA Grapalat"/>
          <w:sz w:val="20"/>
          <w:szCs w:val="20"/>
        </w:rPr>
        <w:t>3</w:t>
      </w:r>
      <w:r w:rsidR="00543BAE" w:rsidRPr="007F537C">
        <w:rPr>
          <w:rFonts w:ascii="GHEA Grapalat" w:hAnsi="GHEA Grapalat"/>
          <w:sz w:val="20"/>
          <w:szCs w:val="20"/>
        </w:rPr>
        <w:t>.</w:t>
      </w:r>
      <w:r w:rsidR="00543BAE" w:rsidRPr="007F537C">
        <w:rPr>
          <w:rFonts w:ascii="GHEA Grapalat" w:hAnsi="GHEA Grapalat"/>
          <w:sz w:val="20"/>
          <w:szCs w:val="20"/>
        </w:rPr>
        <w:tab/>
        <w:t xml:space="preserve">Приложения </w:t>
      </w:r>
      <w:proofErr w:type="gramStart"/>
      <w:r w:rsidR="00543BAE" w:rsidRPr="007F537C">
        <w:rPr>
          <w:rFonts w:ascii="GHEA Grapalat" w:hAnsi="GHEA Grapalat"/>
          <w:sz w:val="20"/>
          <w:szCs w:val="20"/>
        </w:rPr>
        <w:t>№ 1-</w:t>
      </w:r>
      <w:r w:rsidR="003529EA" w:rsidRPr="007F537C">
        <w:rPr>
          <w:rFonts w:ascii="GHEA Grapalat" w:hAnsi="GHEA Grapalat"/>
          <w:sz w:val="20"/>
          <w:szCs w:val="20"/>
        </w:rPr>
        <w:t>6</w:t>
      </w:r>
      <w:proofErr w:type="gramEnd"/>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6CF212EB" w:rsidR="00096865" w:rsidRPr="007F537C" w:rsidRDefault="00E17B7F" w:rsidP="003850C3">
      <w:pPr>
        <w:widowControl w:val="0"/>
        <w:ind w:hanging="567"/>
        <w:jc w:val="both"/>
        <w:rPr>
          <w:rFonts w:ascii="GHEA Grapalat" w:hAnsi="GHEA Grapalat"/>
          <w:spacing w:val="-6"/>
          <w:sz w:val="20"/>
          <w:szCs w:val="20"/>
        </w:rPr>
      </w:pPr>
      <w:r w:rsidRPr="007F537C">
        <w:rPr>
          <w:rFonts w:ascii="GHEA Grapalat" w:hAnsi="GHEA Grapalat"/>
          <w:spacing w:val="-6"/>
          <w:sz w:val="20"/>
          <w:szCs w:val="20"/>
        </w:rPr>
        <w:lastRenderedPageBreak/>
        <w:t xml:space="preserve">               </w:t>
      </w:r>
      <w:r w:rsidR="00096865" w:rsidRPr="007F537C">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D40583" w:rsidRPr="007F537C">
        <w:rPr>
          <w:rFonts w:ascii="GHEA Grapalat" w:hAnsi="GHEA Grapalat" w:cstheme="minorHAnsi"/>
          <w:sz w:val="20"/>
          <w:szCs w:val="20"/>
          <w:lang w:val="hy-AM"/>
        </w:rPr>
        <w:t>«</w:t>
      </w:r>
      <w:r w:rsidR="003B3DE7">
        <w:rPr>
          <w:rFonts w:ascii="GHEA Grapalat" w:hAnsi="GHEA Grapalat" w:cstheme="minorHAnsi"/>
          <w:sz w:val="20"/>
          <w:szCs w:val="20"/>
        </w:rPr>
        <w:t>ՄՍԱԿ-ԳՀԱՊՁԲ-26/02</w:t>
      </w:r>
      <w:r w:rsidR="00D40583" w:rsidRPr="007F537C">
        <w:rPr>
          <w:rFonts w:ascii="GHEA Grapalat" w:hAnsi="GHEA Grapalat" w:cstheme="minorHAnsi"/>
          <w:sz w:val="20"/>
          <w:szCs w:val="20"/>
        </w:rPr>
        <w:t xml:space="preserve">» </w:t>
      </w:r>
      <w:r w:rsidR="00F02464" w:rsidRPr="007F537C">
        <w:rPr>
          <w:rFonts w:ascii="GHEA Grapalat" w:hAnsi="GHEA Grapalat" w:cstheme="minorHAnsi"/>
          <w:i/>
          <w:sz w:val="20"/>
          <w:szCs w:val="20"/>
        </w:rPr>
        <w:t>-1</w:t>
      </w:r>
      <w:r w:rsidR="00096865" w:rsidRPr="007F537C">
        <w:rPr>
          <w:rFonts w:ascii="GHEA Grapalat" w:hAnsi="GHEA Grapalat"/>
          <w:spacing w:val="-6"/>
          <w:sz w:val="20"/>
          <w:szCs w:val="20"/>
        </w:rPr>
        <w:t>(далее — процедура).</w:t>
      </w:r>
    </w:p>
    <w:p w14:paraId="746CE134"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F537C">
        <w:rPr>
          <w:rFonts w:ascii="Calibri" w:hAnsi="Calibri" w:cs="Calibri"/>
          <w:sz w:val="20"/>
          <w:szCs w:val="20"/>
          <w:lang w:val="en-US"/>
        </w:rPr>
        <w:t> </w:t>
      </w:r>
      <w:r w:rsidRPr="007F537C">
        <w:rPr>
          <w:rFonts w:ascii="GHEA Grapalat" w:hAnsi="GHEA Grapalat"/>
          <w:sz w:val="20"/>
          <w:szCs w:val="20"/>
        </w:rPr>
        <w:t>4</w:t>
      </w:r>
      <w:r w:rsidR="006D2DF7" w:rsidRPr="007F537C">
        <w:rPr>
          <w:rFonts w:ascii="Calibri" w:hAnsi="Calibri" w:cs="Calibri"/>
          <w:sz w:val="20"/>
          <w:szCs w:val="20"/>
          <w:lang w:val="en-US"/>
        </w:rPr>
        <w:t> </w:t>
      </w:r>
      <w:r w:rsidRPr="007F537C">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7F537C" w:rsidRDefault="00096865" w:rsidP="003850C3">
      <w:pPr>
        <w:widowControl w:val="0"/>
        <w:ind w:firstLine="567"/>
        <w:jc w:val="both"/>
        <w:rPr>
          <w:rFonts w:ascii="GHEA Grapalat" w:hAnsi="GHEA Grapalat"/>
          <w:sz w:val="20"/>
          <w:szCs w:val="20"/>
        </w:rPr>
      </w:pPr>
      <w:r w:rsidRPr="007F537C">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7F537C" w:rsidRDefault="00096865" w:rsidP="003850C3">
      <w:pPr>
        <w:widowControl w:val="0"/>
        <w:ind w:firstLine="567"/>
        <w:jc w:val="both"/>
        <w:rPr>
          <w:rFonts w:ascii="GHEA Grapalat" w:hAnsi="GHEA Grapalat" w:cs="Times Armenian"/>
          <w:sz w:val="20"/>
          <w:szCs w:val="20"/>
        </w:rPr>
      </w:pPr>
      <w:r w:rsidRPr="007F537C">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Pr="007F537C" w:rsidRDefault="00A81DD5" w:rsidP="0009135A">
      <w:pPr>
        <w:pStyle w:val="3"/>
        <w:shd w:val="clear" w:color="auto" w:fill="FFFFFF"/>
        <w:spacing w:line="300" w:lineRule="atLeast"/>
        <w:jc w:val="left"/>
        <w:rPr>
          <w:rFonts w:ascii="Helvetica" w:hAnsi="Helvetica"/>
          <w:color w:val="5F6368"/>
        </w:rPr>
      </w:pPr>
      <w:r w:rsidRPr="007F537C">
        <w:rPr>
          <w:rFonts w:ascii="GHEA Grapalat" w:hAnsi="GHEA Grapalat"/>
        </w:rPr>
        <w:t xml:space="preserve">Адрес электронной почты секретаря оценочной комиссии </w:t>
      </w:r>
      <w:r w:rsidR="0009135A" w:rsidRPr="007F537C">
        <w:rPr>
          <w:rFonts w:ascii="GHEA Grapalat" w:hAnsi="GHEA Grapalat"/>
          <w:b/>
          <w:bCs/>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502F440D" w:rsidR="00096865" w:rsidRPr="007F537C" w:rsidRDefault="00845AA5" w:rsidP="00B1127A">
      <w:pPr>
        <w:pStyle w:val="aa"/>
        <w:widowControl w:val="0"/>
        <w:spacing w:after="0"/>
        <w:ind w:right="-7"/>
        <w:jc w:val="both"/>
        <w:rPr>
          <w:rFonts w:ascii="GHEA Grapalat" w:hAnsi="GHEA Grapalat"/>
          <w:sz w:val="20"/>
          <w:szCs w:val="20"/>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7F537C">
        <w:rPr>
          <w:rFonts w:ascii="GHEA Grapalat" w:hAnsi="GHEA Grapalat"/>
          <w:sz w:val="20"/>
          <w:szCs w:val="20"/>
        </w:rPr>
        <w:t>Предметом закупки является приобретение "</w:t>
      </w:r>
      <w:r w:rsidR="00C955F8" w:rsidRPr="007F537C">
        <w:rPr>
          <w:rFonts w:ascii="GHEA Grapalat" w:hAnsi="GHEA Grapalat"/>
          <w:spacing w:val="6"/>
          <w:sz w:val="20"/>
          <w:szCs w:val="20"/>
        </w:rPr>
        <w:t>товары медицинского назначения и химические вещества</w:t>
      </w:r>
      <w:r w:rsidR="009A7BBD" w:rsidRPr="007F537C">
        <w:rPr>
          <w:rFonts w:ascii="GHEA Grapalat" w:hAnsi="GHEA Grapalat"/>
          <w:spacing w:val="6"/>
          <w:sz w:val="20"/>
          <w:szCs w:val="20"/>
          <w:lang w:val="hy-AM"/>
        </w:rPr>
        <w:t>''</w:t>
      </w:r>
      <w:r w:rsidR="00C955F8" w:rsidRPr="007F537C">
        <w:rPr>
          <w:rFonts w:ascii="GHEA Grapalat" w:hAnsi="GHEA Grapalat"/>
          <w:spacing w:val="6"/>
          <w:sz w:val="20"/>
          <w:szCs w:val="20"/>
        </w:rPr>
        <w:t xml:space="preserve"> </w:t>
      </w:r>
      <w:r w:rsidRPr="007F537C">
        <w:rPr>
          <w:rFonts w:ascii="GHEA Grapalat" w:hAnsi="GHEA Grapalat"/>
          <w:sz w:val="20"/>
          <w:szCs w:val="20"/>
        </w:rPr>
        <w:t xml:space="preserve">(далее — также товар) для нужд </w:t>
      </w:r>
      <w:r w:rsidR="00D6359B" w:rsidRPr="007F537C">
        <w:rPr>
          <w:rFonts w:ascii="GHEA Grapalat" w:hAnsi="GHEA Grapalat"/>
          <w:sz w:val="20"/>
          <w:szCs w:val="20"/>
        </w:rPr>
        <w:t>ЗАО «МАЛАТИЯ-СЕБАСТИЯ ЦЕНТР ЗДРАВООХРАНЕНИЯ»</w:t>
      </w:r>
      <w:r w:rsidR="00781CF8" w:rsidRPr="007F537C">
        <w:rPr>
          <w:rFonts w:ascii="GHEA Grapalat" w:hAnsi="GHEA Grapalat"/>
          <w:sz w:val="20"/>
          <w:szCs w:val="20"/>
          <w:lang w:val="hy-AM"/>
        </w:rPr>
        <w:t xml:space="preserve"> </w:t>
      </w:r>
      <w:proofErr w:type="spellStart"/>
      <w:r w:rsidRPr="007F537C">
        <w:rPr>
          <w:rFonts w:ascii="GHEA Grapalat" w:hAnsi="GHEA Grapalat"/>
          <w:sz w:val="20"/>
          <w:szCs w:val="20"/>
        </w:rPr>
        <w:t>котор</w:t>
      </w:r>
      <w:proofErr w:type="spellEnd"/>
      <w:r w:rsidR="00781CF8" w:rsidRPr="007F537C">
        <w:rPr>
          <w:rFonts w:ascii="GHEA Grapalat" w:hAnsi="GHEA Grapalat"/>
          <w:sz w:val="20"/>
          <w:szCs w:val="20"/>
          <w:lang w:val="hy-AM"/>
        </w:rPr>
        <w:t>օ</w:t>
      </w:r>
      <w:r w:rsidRPr="007F537C">
        <w:rPr>
          <w:rFonts w:ascii="GHEA Grapalat" w:hAnsi="GHEA Grapalat"/>
          <w:sz w:val="20"/>
          <w:szCs w:val="20"/>
        </w:rPr>
        <w:t>е сгруппирован</w:t>
      </w:r>
      <w:r w:rsidR="00781CF8" w:rsidRPr="007F537C">
        <w:rPr>
          <w:rFonts w:ascii="GHEA Grapalat" w:hAnsi="GHEA Grapalat"/>
          <w:sz w:val="20"/>
          <w:szCs w:val="20"/>
        </w:rPr>
        <w:t>а</w:t>
      </w:r>
      <w:r w:rsidRPr="007F537C">
        <w:rPr>
          <w:rFonts w:ascii="GHEA Grapalat" w:hAnsi="GHEA Grapalat"/>
          <w:sz w:val="20"/>
          <w:szCs w:val="20"/>
        </w:rPr>
        <w:t xml:space="preserve"> </w:t>
      </w:r>
      <w:r w:rsidR="003512BB" w:rsidRPr="007F537C">
        <w:rPr>
          <w:rFonts w:ascii="GHEA Grapalat" w:hAnsi="GHEA Grapalat"/>
          <w:sz w:val="20"/>
          <w:szCs w:val="20"/>
        </w:rPr>
        <w:t>в лотам</w:t>
      </w:r>
      <w:r w:rsidRPr="007F537C">
        <w:rPr>
          <w:rFonts w:ascii="GHEA Grapalat" w:hAnsi="GHEA Grapalat"/>
          <w:sz w:val="20"/>
          <w:szCs w:val="20"/>
        </w:rPr>
        <w:t xml:space="preserve"> "</w:t>
      </w:r>
      <w:r w:rsidR="007F0EAC" w:rsidRPr="007F537C">
        <w:rPr>
          <w:rFonts w:ascii="GHEA Grapalat" w:hAnsi="GHEA Grapalat"/>
          <w:sz w:val="20"/>
          <w:szCs w:val="20"/>
          <w:lang w:val="hy-AM"/>
        </w:rPr>
        <w:t>20</w:t>
      </w:r>
      <w:r w:rsidR="007F537C" w:rsidRPr="007F537C">
        <w:rPr>
          <w:rFonts w:ascii="GHEA Grapalat" w:hAnsi="GHEA Grapalat"/>
          <w:sz w:val="20"/>
          <w:szCs w:val="20"/>
        </w:rPr>
        <w:t>7</w:t>
      </w:r>
      <w:r w:rsidRPr="007F537C">
        <w:rPr>
          <w:rFonts w:ascii="GHEA Grapalat" w:hAnsi="GHEA Grapalat"/>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7F537C" w14:paraId="4FE9DFC1" w14:textId="77777777" w:rsidTr="00B1127A">
        <w:trPr>
          <w:jc w:val="center"/>
        </w:trPr>
        <w:tc>
          <w:tcPr>
            <w:tcW w:w="2776" w:type="dxa"/>
            <w:gridSpan w:val="2"/>
            <w:vAlign w:val="center"/>
          </w:tcPr>
          <w:p w14:paraId="12E2AEC8"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Лотов</w:t>
            </w:r>
          </w:p>
        </w:tc>
        <w:tc>
          <w:tcPr>
            <w:tcW w:w="6458" w:type="dxa"/>
            <w:vMerge w:val="restart"/>
            <w:vAlign w:val="center"/>
          </w:tcPr>
          <w:p w14:paraId="1D57E49B" w14:textId="77777777" w:rsidR="00AD432A" w:rsidRPr="007F537C" w:rsidRDefault="00AD432A" w:rsidP="00B1127A">
            <w:pPr>
              <w:pStyle w:val="23"/>
              <w:widowControl w:val="0"/>
              <w:spacing w:line="240" w:lineRule="auto"/>
              <w:ind w:firstLine="0"/>
              <w:jc w:val="center"/>
              <w:rPr>
                <w:rFonts w:ascii="GHEA Grapalat" w:hAnsi="GHEA Grapalat"/>
                <w:b/>
                <w:i/>
              </w:rPr>
            </w:pPr>
            <w:r w:rsidRPr="007F537C">
              <w:rPr>
                <w:rFonts w:ascii="GHEA Grapalat" w:hAnsi="GHEA Grapalat"/>
                <w:b/>
                <w:i/>
              </w:rPr>
              <w:t>Наименование лота</w:t>
            </w:r>
          </w:p>
        </w:tc>
      </w:tr>
      <w:tr w:rsidR="00AD432A" w:rsidRPr="007F537C" w14:paraId="3C13E665" w14:textId="77777777" w:rsidTr="0009135A">
        <w:trPr>
          <w:trHeight w:val="563"/>
          <w:jc w:val="center"/>
        </w:trPr>
        <w:tc>
          <w:tcPr>
            <w:tcW w:w="982" w:type="dxa"/>
            <w:vAlign w:val="center"/>
          </w:tcPr>
          <w:p w14:paraId="5A39D9F6" w14:textId="77777777" w:rsidR="00AD432A" w:rsidRPr="007F537C" w:rsidRDefault="00AD432A" w:rsidP="00B1127A">
            <w:pPr>
              <w:pStyle w:val="23"/>
              <w:widowControl w:val="0"/>
              <w:spacing w:line="240" w:lineRule="auto"/>
              <w:ind w:firstLine="0"/>
              <w:jc w:val="center"/>
              <w:rPr>
                <w:rFonts w:ascii="GHEA Grapalat" w:hAnsi="GHEA Grapalat"/>
              </w:rPr>
            </w:pPr>
            <w:r w:rsidRPr="007F537C">
              <w:rPr>
                <w:rFonts w:ascii="GHEA Grapalat" w:hAnsi="GHEA Grapalat"/>
                <w:b/>
                <w:i/>
              </w:rPr>
              <w:t>Номера</w:t>
            </w:r>
          </w:p>
        </w:tc>
        <w:tc>
          <w:tcPr>
            <w:tcW w:w="1794" w:type="dxa"/>
            <w:vAlign w:val="center"/>
          </w:tcPr>
          <w:p w14:paraId="786B8CF4" w14:textId="77777777" w:rsidR="00AD432A" w:rsidRPr="007F537C" w:rsidRDefault="00C53648" w:rsidP="00B1127A">
            <w:pPr>
              <w:pStyle w:val="23"/>
              <w:widowControl w:val="0"/>
              <w:spacing w:line="240" w:lineRule="auto"/>
              <w:ind w:firstLine="0"/>
              <w:jc w:val="center"/>
              <w:rPr>
                <w:rFonts w:ascii="GHEA Grapalat" w:hAnsi="GHEA Grapalat"/>
                <w:b/>
                <w:i/>
              </w:rPr>
            </w:pPr>
            <w:r w:rsidRPr="007F537C">
              <w:rPr>
                <w:rFonts w:ascii="GHEA Grapalat" w:hAnsi="GHEA Grapalat"/>
                <w:b/>
                <w:i/>
              </w:rPr>
              <w:t>Цена закупки</w:t>
            </w:r>
          </w:p>
        </w:tc>
        <w:tc>
          <w:tcPr>
            <w:tcW w:w="6458" w:type="dxa"/>
            <w:vMerge/>
            <w:tcBorders>
              <w:bottom w:val="single" w:sz="4" w:space="0" w:color="auto"/>
            </w:tcBorders>
            <w:vAlign w:val="center"/>
          </w:tcPr>
          <w:p w14:paraId="510B5DA2" w14:textId="77777777" w:rsidR="00AD432A" w:rsidRPr="007F537C" w:rsidRDefault="00AD432A" w:rsidP="00B1127A">
            <w:pPr>
              <w:pStyle w:val="23"/>
              <w:widowControl w:val="0"/>
              <w:spacing w:line="240" w:lineRule="auto"/>
              <w:ind w:firstLine="0"/>
              <w:jc w:val="center"/>
              <w:rPr>
                <w:rFonts w:ascii="GHEA Grapalat" w:hAnsi="GHEA Grapalat"/>
                <w:b/>
                <w:i/>
              </w:rPr>
            </w:pPr>
          </w:p>
        </w:tc>
      </w:tr>
      <w:tr w:rsidR="00332B00" w:rsidRPr="007F537C" w14:paraId="32974AF8" w14:textId="77777777" w:rsidTr="00146881">
        <w:trPr>
          <w:trHeight w:val="87"/>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708D6565" w:rsidR="00332B00" w:rsidRPr="007F537C" w:rsidRDefault="00332B00" w:rsidP="00332B00">
            <w:pPr>
              <w:pStyle w:val="aa"/>
              <w:widowControl w:val="0"/>
              <w:spacing w:after="0"/>
              <w:ind w:right="-7"/>
              <w:jc w:val="center"/>
              <w:rPr>
                <w:rFonts w:ascii="GHEA Grapalat" w:hAnsi="GHEA Grapalat"/>
                <w:sz w:val="20"/>
                <w:szCs w:val="20"/>
                <w:lang w:val="hy-AM"/>
              </w:rPr>
            </w:pPr>
            <w:r w:rsidRPr="00C7542E">
              <w:rPr>
                <w:rFonts w:ascii="GHEA Grapalat" w:hAnsi="GHEA Grapalat" w:cs="Calibri"/>
                <w:sz w:val="20"/>
                <w:szCs w:val="20"/>
              </w:rPr>
              <w:t>1</w:t>
            </w:r>
          </w:p>
        </w:tc>
        <w:tc>
          <w:tcPr>
            <w:tcW w:w="1794" w:type="dxa"/>
            <w:tcBorders>
              <w:top w:val="single" w:sz="4" w:space="0" w:color="auto"/>
              <w:left w:val="single" w:sz="4" w:space="0" w:color="auto"/>
              <w:bottom w:val="single" w:sz="4" w:space="0" w:color="auto"/>
              <w:right w:val="single" w:sz="4" w:space="0" w:color="auto"/>
            </w:tcBorders>
          </w:tcPr>
          <w:p w14:paraId="10F382A9" w14:textId="7B77D923" w:rsidR="00332B00" w:rsidRPr="007F537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17.280 </w:t>
            </w:r>
          </w:p>
        </w:tc>
        <w:tc>
          <w:tcPr>
            <w:tcW w:w="6458" w:type="dxa"/>
            <w:shd w:val="clear" w:color="000000" w:fill="FFFFFF"/>
            <w:vAlign w:val="center"/>
          </w:tcPr>
          <w:p w14:paraId="68E84B22" w14:textId="2F43A7F0" w:rsidR="00332B00" w:rsidRPr="007F537C" w:rsidRDefault="00332B00" w:rsidP="00332B00">
            <w:pPr>
              <w:pStyle w:val="aa"/>
              <w:widowControl w:val="0"/>
              <w:spacing w:after="0"/>
              <w:ind w:right="-7"/>
              <w:jc w:val="both"/>
              <w:rPr>
                <w:rFonts w:ascii="GHEA Grapalat" w:hAnsi="GHEA Grapalat"/>
                <w:sz w:val="20"/>
                <w:szCs w:val="20"/>
                <w:lang w:val="hy-AM"/>
              </w:rPr>
            </w:pPr>
            <w:r>
              <w:rPr>
                <w:rFonts w:ascii="GHEA Grapalat" w:hAnsi="GHEA Grapalat" w:cs="Calibri"/>
                <w:color w:val="000000"/>
                <w:sz w:val="18"/>
                <w:szCs w:val="18"/>
              </w:rPr>
              <w:t>Набор для определения альбумина</w:t>
            </w:r>
          </w:p>
        </w:tc>
      </w:tr>
      <w:tr w:rsidR="00332B00" w:rsidRPr="00437197" w14:paraId="46507D3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71A3B" w14:textId="3FD200E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w:t>
            </w:r>
          </w:p>
        </w:tc>
        <w:tc>
          <w:tcPr>
            <w:tcW w:w="1794" w:type="dxa"/>
            <w:tcBorders>
              <w:top w:val="single" w:sz="4" w:space="0" w:color="auto"/>
              <w:left w:val="single" w:sz="4" w:space="0" w:color="auto"/>
              <w:bottom w:val="single" w:sz="4" w:space="0" w:color="auto"/>
              <w:right w:val="single" w:sz="4" w:space="0" w:color="auto"/>
            </w:tcBorders>
          </w:tcPr>
          <w:p w14:paraId="2F560D18" w14:textId="7678D0F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33.210 </w:t>
            </w:r>
          </w:p>
        </w:tc>
        <w:tc>
          <w:tcPr>
            <w:tcW w:w="6458" w:type="dxa"/>
            <w:shd w:val="clear" w:color="000000" w:fill="FFFFFF"/>
            <w:vAlign w:val="center"/>
          </w:tcPr>
          <w:p w14:paraId="13412C63" w14:textId="518E794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белка</w:t>
            </w:r>
          </w:p>
        </w:tc>
      </w:tr>
      <w:tr w:rsidR="00332B00" w:rsidRPr="00437197" w14:paraId="3F0E434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8827B0" w14:textId="13F57F0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w:t>
            </w:r>
          </w:p>
        </w:tc>
        <w:tc>
          <w:tcPr>
            <w:tcW w:w="1794" w:type="dxa"/>
            <w:tcBorders>
              <w:top w:val="single" w:sz="4" w:space="0" w:color="auto"/>
              <w:left w:val="single" w:sz="4" w:space="0" w:color="auto"/>
              <w:bottom w:val="single" w:sz="4" w:space="0" w:color="auto"/>
              <w:right w:val="single" w:sz="4" w:space="0" w:color="auto"/>
            </w:tcBorders>
          </w:tcPr>
          <w:p w14:paraId="70675E8E" w14:textId="4C170D9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24.875,10 </w:t>
            </w:r>
          </w:p>
        </w:tc>
        <w:tc>
          <w:tcPr>
            <w:tcW w:w="6458" w:type="dxa"/>
            <w:shd w:val="clear" w:color="000000" w:fill="FFFFFF"/>
            <w:vAlign w:val="center"/>
          </w:tcPr>
          <w:p w14:paraId="48A362B3" w14:textId="61CE8F0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билирубина</w:t>
            </w:r>
          </w:p>
        </w:tc>
      </w:tr>
      <w:tr w:rsidR="00332B00" w:rsidRPr="00437197" w14:paraId="7ABF3E9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1BFA33" w14:textId="2B70BF0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w:t>
            </w:r>
          </w:p>
        </w:tc>
        <w:tc>
          <w:tcPr>
            <w:tcW w:w="1794" w:type="dxa"/>
            <w:tcBorders>
              <w:top w:val="single" w:sz="4" w:space="0" w:color="auto"/>
              <w:left w:val="single" w:sz="4" w:space="0" w:color="auto"/>
              <w:bottom w:val="single" w:sz="4" w:space="0" w:color="auto"/>
              <w:right w:val="single" w:sz="4" w:space="0" w:color="auto"/>
            </w:tcBorders>
          </w:tcPr>
          <w:p w14:paraId="065A1E65" w14:textId="1F5D6EB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27.522 </w:t>
            </w:r>
          </w:p>
        </w:tc>
        <w:tc>
          <w:tcPr>
            <w:tcW w:w="6458" w:type="dxa"/>
            <w:shd w:val="clear" w:color="000000" w:fill="FFFFFF"/>
            <w:vAlign w:val="center"/>
          </w:tcPr>
          <w:p w14:paraId="4A4CAE15" w14:textId="4C50CB6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прямого билирубина</w:t>
            </w:r>
          </w:p>
        </w:tc>
      </w:tr>
      <w:tr w:rsidR="00332B00" w:rsidRPr="00437197" w14:paraId="06B585B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39BE204" w14:textId="5E6C85D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w:t>
            </w:r>
          </w:p>
        </w:tc>
        <w:tc>
          <w:tcPr>
            <w:tcW w:w="1794" w:type="dxa"/>
            <w:tcBorders>
              <w:top w:val="single" w:sz="4" w:space="0" w:color="auto"/>
              <w:left w:val="single" w:sz="4" w:space="0" w:color="auto"/>
              <w:bottom w:val="single" w:sz="4" w:space="0" w:color="auto"/>
              <w:right w:val="single" w:sz="4" w:space="0" w:color="auto"/>
            </w:tcBorders>
          </w:tcPr>
          <w:p w14:paraId="7E3A78C2" w14:textId="0458826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42.997,50 </w:t>
            </w:r>
          </w:p>
        </w:tc>
        <w:tc>
          <w:tcPr>
            <w:tcW w:w="6458" w:type="dxa"/>
            <w:shd w:val="clear" w:color="000000" w:fill="FFFFFF"/>
            <w:vAlign w:val="center"/>
          </w:tcPr>
          <w:p w14:paraId="2437AB5B" w14:textId="5298883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АСАТ</w:t>
            </w:r>
          </w:p>
        </w:tc>
      </w:tr>
      <w:tr w:rsidR="00332B00" w:rsidRPr="00437197" w14:paraId="6D08417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BD6E901" w14:textId="528E3F7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w:t>
            </w:r>
          </w:p>
        </w:tc>
        <w:tc>
          <w:tcPr>
            <w:tcW w:w="1794" w:type="dxa"/>
            <w:tcBorders>
              <w:top w:val="single" w:sz="4" w:space="0" w:color="auto"/>
              <w:left w:val="single" w:sz="4" w:space="0" w:color="auto"/>
              <w:bottom w:val="single" w:sz="4" w:space="0" w:color="auto"/>
              <w:right w:val="single" w:sz="4" w:space="0" w:color="auto"/>
            </w:tcBorders>
          </w:tcPr>
          <w:p w14:paraId="1EB59C70" w14:textId="36269B7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45.337,50 </w:t>
            </w:r>
          </w:p>
        </w:tc>
        <w:tc>
          <w:tcPr>
            <w:tcW w:w="6458" w:type="dxa"/>
            <w:shd w:val="clear" w:color="000000" w:fill="FFFFFF"/>
            <w:vAlign w:val="center"/>
          </w:tcPr>
          <w:p w14:paraId="383F3CB2" w14:textId="40AF40C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АЛАТ</w:t>
            </w:r>
          </w:p>
        </w:tc>
      </w:tr>
      <w:tr w:rsidR="00332B00" w:rsidRPr="00437197" w14:paraId="7B5D5DF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46100EC" w14:textId="0227042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w:t>
            </w:r>
          </w:p>
        </w:tc>
        <w:tc>
          <w:tcPr>
            <w:tcW w:w="1794" w:type="dxa"/>
            <w:tcBorders>
              <w:top w:val="single" w:sz="4" w:space="0" w:color="auto"/>
              <w:left w:val="single" w:sz="4" w:space="0" w:color="auto"/>
              <w:bottom w:val="single" w:sz="4" w:space="0" w:color="auto"/>
              <w:right w:val="single" w:sz="4" w:space="0" w:color="auto"/>
            </w:tcBorders>
          </w:tcPr>
          <w:p w14:paraId="686D16E7" w14:textId="2DD69FB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40.500 </w:t>
            </w:r>
          </w:p>
        </w:tc>
        <w:tc>
          <w:tcPr>
            <w:tcW w:w="6458" w:type="dxa"/>
            <w:shd w:val="clear" w:color="000000" w:fill="FFFFFF"/>
            <w:vAlign w:val="center"/>
          </w:tcPr>
          <w:p w14:paraId="3C148C76" w14:textId="1E543FF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ГГТ</w:t>
            </w:r>
          </w:p>
        </w:tc>
      </w:tr>
      <w:tr w:rsidR="00332B00" w:rsidRPr="00437197" w14:paraId="5B9C458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D70386" w14:textId="1DBAD42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w:t>
            </w:r>
          </w:p>
        </w:tc>
        <w:tc>
          <w:tcPr>
            <w:tcW w:w="1794" w:type="dxa"/>
            <w:tcBorders>
              <w:top w:val="single" w:sz="4" w:space="0" w:color="auto"/>
              <w:left w:val="single" w:sz="4" w:space="0" w:color="auto"/>
              <w:bottom w:val="single" w:sz="4" w:space="0" w:color="auto"/>
              <w:right w:val="single" w:sz="4" w:space="0" w:color="auto"/>
            </w:tcBorders>
          </w:tcPr>
          <w:p w14:paraId="7DAEEA04" w14:textId="2369B96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49.302 </w:t>
            </w:r>
          </w:p>
        </w:tc>
        <w:tc>
          <w:tcPr>
            <w:tcW w:w="6458" w:type="dxa"/>
            <w:shd w:val="clear" w:color="000000" w:fill="FFFFFF"/>
            <w:vAlign w:val="center"/>
          </w:tcPr>
          <w:p w14:paraId="3A54A074" w14:textId="21260F3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щелочной фосфатазы</w:t>
            </w:r>
          </w:p>
        </w:tc>
      </w:tr>
      <w:tr w:rsidR="00332B00" w:rsidRPr="00437197" w14:paraId="6E044FA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CBB89AE" w14:textId="29F9969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w:t>
            </w:r>
          </w:p>
        </w:tc>
        <w:tc>
          <w:tcPr>
            <w:tcW w:w="1794" w:type="dxa"/>
            <w:tcBorders>
              <w:top w:val="single" w:sz="4" w:space="0" w:color="auto"/>
              <w:left w:val="single" w:sz="4" w:space="0" w:color="auto"/>
              <w:bottom w:val="single" w:sz="4" w:space="0" w:color="auto"/>
              <w:right w:val="single" w:sz="4" w:space="0" w:color="auto"/>
            </w:tcBorders>
          </w:tcPr>
          <w:p w14:paraId="719DBEA3" w14:textId="67128B8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10.383 </w:t>
            </w:r>
          </w:p>
        </w:tc>
        <w:tc>
          <w:tcPr>
            <w:tcW w:w="6458" w:type="dxa"/>
            <w:shd w:val="clear" w:color="000000" w:fill="FFFFFF"/>
            <w:vAlign w:val="center"/>
          </w:tcPr>
          <w:p w14:paraId="4BA758BE" w14:textId="4C2284D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ЛДГ</w:t>
            </w:r>
          </w:p>
        </w:tc>
      </w:tr>
      <w:tr w:rsidR="00332B00" w:rsidRPr="00437197" w14:paraId="128F7E8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5C324A5" w14:textId="4D7F72C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w:t>
            </w:r>
          </w:p>
        </w:tc>
        <w:tc>
          <w:tcPr>
            <w:tcW w:w="1794" w:type="dxa"/>
            <w:tcBorders>
              <w:top w:val="single" w:sz="4" w:space="0" w:color="auto"/>
              <w:left w:val="single" w:sz="4" w:space="0" w:color="auto"/>
              <w:bottom w:val="single" w:sz="4" w:space="0" w:color="auto"/>
              <w:right w:val="single" w:sz="4" w:space="0" w:color="auto"/>
            </w:tcBorders>
          </w:tcPr>
          <w:p w14:paraId="5A61C347" w14:textId="2D628FF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62.829 </w:t>
            </w:r>
          </w:p>
        </w:tc>
        <w:tc>
          <w:tcPr>
            <w:tcW w:w="6458" w:type="dxa"/>
            <w:shd w:val="clear" w:color="000000" w:fill="FFFFFF"/>
            <w:vAlign w:val="center"/>
          </w:tcPr>
          <w:p w14:paraId="738D6603" w14:textId="634E764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амилазы</w:t>
            </w:r>
          </w:p>
        </w:tc>
      </w:tr>
      <w:tr w:rsidR="00332B00" w:rsidRPr="00437197" w14:paraId="54D618D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2C0C917" w14:textId="3938AFA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w:t>
            </w:r>
          </w:p>
        </w:tc>
        <w:tc>
          <w:tcPr>
            <w:tcW w:w="1794" w:type="dxa"/>
            <w:tcBorders>
              <w:top w:val="single" w:sz="4" w:space="0" w:color="auto"/>
              <w:left w:val="single" w:sz="4" w:space="0" w:color="auto"/>
              <w:bottom w:val="single" w:sz="4" w:space="0" w:color="auto"/>
              <w:right w:val="single" w:sz="4" w:space="0" w:color="auto"/>
            </w:tcBorders>
          </w:tcPr>
          <w:p w14:paraId="48EF583D" w14:textId="4EB7356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108.043,50 </w:t>
            </w:r>
          </w:p>
        </w:tc>
        <w:tc>
          <w:tcPr>
            <w:tcW w:w="6458" w:type="dxa"/>
            <w:shd w:val="clear" w:color="000000" w:fill="FFFFFF"/>
            <w:vAlign w:val="center"/>
          </w:tcPr>
          <w:p w14:paraId="2118F0AE" w14:textId="541D7E8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липазы</w:t>
            </w:r>
          </w:p>
        </w:tc>
      </w:tr>
      <w:tr w:rsidR="00332B00" w:rsidRPr="00437197" w14:paraId="7D0BED4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BFC6E6" w14:textId="65881F1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w:t>
            </w:r>
          </w:p>
        </w:tc>
        <w:tc>
          <w:tcPr>
            <w:tcW w:w="1794" w:type="dxa"/>
            <w:tcBorders>
              <w:top w:val="single" w:sz="4" w:space="0" w:color="auto"/>
              <w:left w:val="single" w:sz="4" w:space="0" w:color="auto"/>
              <w:bottom w:val="single" w:sz="4" w:space="0" w:color="auto"/>
              <w:right w:val="single" w:sz="4" w:space="0" w:color="auto"/>
            </w:tcBorders>
          </w:tcPr>
          <w:p w14:paraId="123E2805" w14:textId="321E509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164.772 </w:t>
            </w:r>
          </w:p>
        </w:tc>
        <w:tc>
          <w:tcPr>
            <w:tcW w:w="6458" w:type="dxa"/>
            <w:shd w:val="clear" w:color="000000" w:fill="FFFFFF"/>
            <w:vAlign w:val="center"/>
          </w:tcPr>
          <w:p w14:paraId="7591FFB6" w14:textId="0A8AF17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холестерина</w:t>
            </w:r>
          </w:p>
        </w:tc>
      </w:tr>
      <w:tr w:rsidR="00332B00" w:rsidRPr="00437197" w14:paraId="070F44A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D531467" w14:textId="5006550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w:t>
            </w:r>
          </w:p>
        </w:tc>
        <w:tc>
          <w:tcPr>
            <w:tcW w:w="1794" w:type="dxa"/>
            <w:tcBorders>
              <w:top w:val="single" w:sz="4" w:space="0" w:color="auto"/>
              <w:left w:val="single" w:sz="4" w:space="0" w:color="auto"/>
              <w:bottom w:val="single" w:sz="4" w:space="0" w:color="auto"/>
              <w:right w:val="single" w:sz="4" w:space="0" w:color="auto"/>
            </w:tcBorders>
          </w:tcPr>
          <w:p w14:paraId="0742871E" w14:textId="1DF97CF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200.550 </w:t>
            </w:r>
          </w:p>
        </w:tc>
        <w:tc>
          <w:tcPr>
            <w:tcW w:w="6458" w:type="dxa"/>
            <w:shd w:val="clear" w:color="000000" w:fill="FFFFFF"/>
            <w:vAlign w:val="center"/>
          </w:tcPr>
          <w:p w14:paraId="1E463941" w14:textId="0F5ED4A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ЛВП холестерина</w:t>
            </w:r>
          </w:p>
        </w:tc>
      </w:tr>
      <w:tr w:rsidR="00332B00" w:rsidRPr="00437197" w14:paraId="355ADB5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1B8B13" w14:textId="073AB2E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w:t>
            </w:r>
          </w:p>
        </w:tc>
        <w:tc>
          <w:tcPr>
            <w:tcW w:w="1794" w:type="dxa"/>
            <w:tcBorders>
              <w:top w:val="single" w:sz="4" w:space="0" w:color="auto"/>
              <w:left w:val="single" w:sz="4" w:space="0" w:color="auto"/>
              <w:bottom w:val="single" w:sz="4" w:space="0" w:color="auto"/>
              <w:right w:val="single" w:sz="4" w:space="0" w:color="auto"/>
            </w:tcBorders>
          </w:tcPr>
          <w:p w14:paraId="2CB30B28" w14:textId="71EEAFE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585.900 </w:t>
            </w:r>
          </w:p>
        </w:tc>
        <w:tc>
          <w:tcPr>
            <w:tcW w:w="6458" w:type="dxa"/>
            <w:shd w:val="clear" w:color="000000" w:fill="FFFFFF"/>
            <w:vAlign w:val="center"/>
          </w:tcPr>
          <w:p w14:paraId="6BBFBA4C" w14:textId="440FC8E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ЛНП холестерина</w:t>
            </w:r>
          </w:p>
        </w:tc>
      </w:tr>
      <w:tr w:rsidR="00332B00" w:rsidRPr="00437197" w14:paraId="52E84D4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28A2E6" w14:textId="6CDECBD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w:t>
            </w:r>
          </w:p>
        </w:tc>
        <w:tc>
          <w:tcPr>
            <w:tcW w:w="1794" w:type="dxa"/>
            <w:tcBorders>
              <w:top w:val="single" w:sz="4" w:space="0" w:color="auto"/>
              <w:left w:val="single" w:sz="4" w:space="0" w:color="auto"/>
              <w:bottom w:val="single" w:sz="4" w:space="0" w:color="auto"/>
              <w:right w:val="single" w:sz="4" w:space="0" w:color="auto"/>
            </w:tcBorders>
          </w:tcPr>
          <w:p w14:paraId="06FE2687" w14:textId="3A3DF2D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59.396 </w:t>
            </w:r>
          </w:p>
        </w:tc>
        <w:tc>
          <w:tcPr>
            <w:tcW w:w="6458" w:type="dxa"/>
            <w:shd w:val="clear" w:color="000000" w:fill="FFFFFF"/>
            <w:vAlign w:val="center"/>
          </w:tcPr>
          <w:p w14:paraId="5F18BBC5" w14:textId="2C9B2A6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триглицеридов</w:t>
            </w:r>
          </w:p>
        </w:tc>
      </w:tr>
      <w:tr w:rsidR="00332B00" w:rsidRPr="00437197" w14:paraId="77F416D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D9D108" w14:textId="759AA4F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w:t>
            </w:r>
          </w:p>
        </w:tc>
        <w:tc>
          <w:tcPr>
            <w:tcW w:w="1794" w:type="dxa"/>
            <w:tcBorders>
              <w:top w:val="single" w:sz="4" w:space="0" w:color="auto"/>
              <w:left w:val="single" w:sz="4" w:space="0" w:color="auto"/>
              <w:bottom w:val="single" w:sz="4" w:space="0" w:color="auto"/>
              <w:right w:val="single" w:sz="4" w:space="0" w:color="auto"/>
            </w:tcBorders>
          </w:tcPr>
          <w:p w14:paraId="63352580" w14:textId="48B820D4" w:rsidR="00332B00" w:rsidRPr="00E3302C" w:rsidRDefault="00332B00" w:rsidP="00332B00">
            <w:pPr>
              <w:pStyle w:val="aa"/>
              <w:widowControl w:val="0"/>
              <w:spacing w:after="0"/>
              <w:ind w:right="-7"/>
              <w:jc w:val="center"/>
              <w:rPr>
                <w:rFonts w:ascii="GHEA Grapalat" w:hAnsi="GHEA Grapalat" w:cs="Calibri"/>
                <w:sz w:val="20"/>
                <w:szCs w:val="20"/>
                <w:lang w:val="hy-AM"/>
              </w:rPr>
            </w:pPr>
            <w:r w:rsidRPr="00C7542E">
              <w:rPr>
                <w:rFonts w:ascii="GHEA Grapalat" w:hAnsi="GHEA Grapalat" w:cs="Calibri"/>
              </w:rPr>
              <w:t xml:space="preserve"> 67.406,40 </w:t>
            </w:r>
          </w:p>
        </w:tc>
        <w:tc>
          <w:tcPr>
            <w:tcW w:w="6458" w:type="dxa"/>
            <w:shd w:val="clear" w:color="000000" w:fill="FFFFFF"/>
            <w:vAlign w:val="center"/>
          </w:tcPr>
          <w:p w14:paraId="08EC9A9C" w14:textId="57B654C8" w:rsidR="00332B00" w:rsidRPr="00E3302C" w:rsidRDefault="00332B00" w:rsidP="00332B00">
            <w:pPr>
              <w:pStyle w:val="aa"/>
              <w:widowControl w:val="0"/>
              <w:ind w:right="-7"/>
              <w:rPr>
                <w:rFonts w:ascii="GHEA Grapalat" w:hAnsi="GHEA Grapalat"/>
                <w:sz w:val="20"/>
                <w:szCs w:val="20"/>
                <w:lang w:val="hy-AM"/>
              </w:rPr>
            </w:pPr>
            <w:r>
              <w:rPr>
                <w:rFonts w:ascii="GHEA Grapalat" w:hAnsi="GHEA Grapalat" w:cs="Calibri"/>
                <w:color w:val="000000"/>
                <w:sz w:val="18"/>
                <w:szCs w:val="18"/>
              </w:rPr>
              <w:t>Набор для определения глюкозы</w:t>
            </w:r>
          </w:p>
        </w:tc>
      </w:tr>
      <w:tr w:rsidR="00332B00" w:rsidRPr="00437197" w14:paraId="5CCE4F6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850305" w14:textId="5AD0315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w:t>
            </w:r>
          </w:p>
        </w:tc>
        <w:tc>
          <w:tcPr>
            <w:tcW w:w="1794" w:type="dxa"/>
            <w:tcBorders>
              <w:top w:val="single" w:sz="4" w:space="0" w:color="auto"/>
              <w:left w:val="single" w:sz="4" w:space="0" w:color="auto"/>
              <w:bottom w:val="single" w:sz="4" w:space="0" w:color="auto"/>
              <w:right w:val="single" w:sz="4" w:space="0" w:color="auto"/>
            </w:tcBorders>
          </w:tcPr>
          <w:p w14:paraId="2DD1D0F3" w14:textId="0002C08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55.962,90 </w:t>
            </w:r>
          </w:p>
        </w:tc>
        <w:tc>
          <w:tcPr>
            <w:tcW w:w="6458" w:type="dxa"/>
            <w:shd w:val="clear" w:color="000000" w:fill="FFFFFF"/>
            <w:vAlign w:val="center"/>
          </w:tcPr>
          <w:p w14:paraId="6549D71D" w14:textId="08DF72A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мочевины</w:t>
            </w:r>
          </w:p>
        </w:tc>
      </w:tr>
      <w:tr w:rsidR="00332B00" w:rsidRPr="00437197" w14:paraId="6B8840A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BDE30CB" w14:textId="04A0218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w:t>
            </w:r>
          </w:p>
        </w:tc>
        <w:tc>
          <w:tcPr>
            <w:tcW w:w="1794" w:type="dxa"/>
            <w:tcBorders>
              <w:top w:val="single" w:sz="4" w:space="0" w:color="auto"/>
              <w:left w:val="single" w:sz="4" w:space="0" w:color="auto"/>
              <w:bottom w:val="single" w:sz="4" w:space="0" w:color="auto"/>
              <w:right w:val="single" w:sz="4" w:space="0" w:color="auto"/>
            </w:tcBorders>
          </w:tcPr>
          <w:p w14:paraId="6602913E" w14:textId="0E32296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32.252,40 </w:t>
            </w:r>
          </w:p>
        </w:tc>
        <w:tc>
          <w:tcPr>
            <w:tcW w:w="6458" w:type="dxa"/>
            <w:shd w:val="clear" w:color="000000" w:fill="FFFFFF"/>
            <w:vAlign w:val="center"/>
          </w:tcPr>
          <w:p w14:paraId="0B8AEBE4" w14:textId="7F3EE72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мочевой кислоты</w:t>
            </w:r>
          </w:p>
        </w:tc>
      </w:tr>
      <w:tr w:rsidR="00332B00" w:rsidRPr="00437197" w14:paraId="4D9DED0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69F0C83" w14:textId="356A5BE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w:t>
            </w:r>
          </w:p>
        </w:tc>
        <w:tc>
          <w:tcPr>
            <w:tcW w:w="1794" w:type="dxa"/>
            <w:tcBorders>
              <w:top w:val="single" w:sz="4" w:space="0" w:color="auto"/>
              <w:left w:val="single" w:sz="4" w:space="0" w:color="auto"/>
              <w:bottom w:val="single" w:sz="4" w:space="0" w:color="auto"/>
              <w:right w:val="single" w:sz="4" w:space="0" w:color="auto"/>
            </w:tcBorders>
          </w:tcPr>
          <w:p w14:paraId="7EAFDF38" w14:textId="4C54A2B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94.122 </w:t>
            </w:r>
          </w:p>
        </w:tc>
        <w:tc>
          <w:tcPr>
            <w:tcW w:w="6458" w:type="dxa"/>
            <w:shd w:val="clear" w:color="000000" w:fill="FFFFFF"/>
            <w:vAlign w:val="center"/>
          </w:tcPr>
          <w:p w14:paraId="3C135B2F" w14:textId="2B37C07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креатинина</w:t>
            </w:r>
          </w:p>
        </w:tc>
      </w:tr>
      <w:tr w:rsidR="00332B00" w:rsidRPr="00437197" w14:paraId="345F027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53F1D47" w14:textId="65F2C1E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w:t>
            </w:r>
          </w:p>
        </w:tc>
        <w:tc>
          <w:tcPr>
            <w:tcW w:w="1794" w:type="dxa"/>
            <w:tcBorders>
              <w:top w:val="single" w:sz="4" w:space="0" w:color="auto"/>
              <w:left w:val="single" w:sz="4" w:space="0" w:color="auto"/>
              <w:bottom w:val="single" w:sz="4" w:space="0" w:color="auto"/>
              <w:right w:val="single" w:sz="4" w:space="0" w:color="auto"/>
            </w:tcBorders>
          </w:tcPr>
          <w:p w14:paraId="71531996" w14:textId="2D05DE6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451.440 </w:t>
            </w:r>
          </w:p>
        </w:tc>
        <w:tc>
          <w:tcPr>
            <w:tcW w:w="6458" w:type="dxa"/>
            <w:shd w:val="clear" w:color="000000" w:fill="FFFFFF"/>
            <w:vAlign w:val="center"/>
          </w:tcPr>
          <w:p w14:paraId="1C0985CE" w14:textId="14DFF06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гликированного гемоглобина</w:t>
            </w:r>
          </w:p>
        </w:tc>
      </w:tr>
      <w:tr w:rsidR="00332B00" w:rsidRPr="00437197" w14:paraId="3F7BE4C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780841" w14:textId="5532490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21</w:t>
            </w:r>
          </w:p>
        </w:tc>
        <w:tc>
          <w:tcPr>
            <w:tcW w:w="1794" w:type="dxa"/>
            <w:tcBorders>
              <w:top w:val="single" w:sz="4" w:space="0" w:color="auto"/>
              <w:left w:val="single" w:sz="4" w:space="0" w:color="auto"/>
              <w:bottom w:val="single" w:sz="4" w:space="0" w:color="auto"/>
              <w:right w:val="single" w:sz="4" w:space="0" w:color="auto"/>
            </w:tcBorders>
          </w:tcPr>
          <w:p w14:paraId="5CE169A6" w14:textId="05282DB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78.560 </w:t>
            </w:r>
          </w:p>
        </w:tc>
        <w:tc>
          <w:tcPr>
            <w:tcW w:w="6458" w:type="dxa"/>
            <w:shd w:val="clear" w:color="000000" w:fill="FFFFFF"/>
            <w:vAlign w:val="center"/>
          </w:tcPr>
          <w:p w14:paraId="4E9EDC72" w14:textId="6E1637F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железа</w:t>
            </w:r>
          </w:p>
        </w:tc>
      </w:tr>
      <w:tr w:rsidR="00332B00" w:rsidRPr="00437197" w14:paraId="34144DA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042DDD" w14:textId="716EAAB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22</w:t>
            </w:r>
          </w:p>
        </w:tc>
        <w:tc>
          <w:tcPr>
            <w:tcW w:w="1794" w:type="dxa"/>
            <w:tcBorders>
              <w:top w:val="single" w:sz="4" w:space="0" w:color="auto"/>
              <w:left w:val="single" w:sz="4" w:space="0" w:color="auto"/>
              <w:bottom w:val="single" w:sz="4" w:space="0" w:color="auto"/>
              <w:right w:val="single" w:sz="4" w:space="0" w:color="auto"/>
            </w:tcBorders>
          </w:tcPr>
          <w:p w14:paraId="2E603806" w14:textId="3D97CAC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66.600 </w:t>
            </w:r>
          </w:p>
        </w:tc>
        <w:tc>
          <w:tcPr>
            <w:tcW w:w="6458" w:type="dxa"/>
            <w:shd w:val="clear" w:color="000000" w:fill="FFFFFF"/>
            <w:vAlign w:val="center"/>
          </w:tcPr>
          <w:p w14:paraId="3C52159F" w14:textId="656EFB4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цинка</w:t>
            </w:r>
          </w:p>
        </w:tc>
      </w:tr>
      <w:tr w:rsidR="00332B00" w:rsidRPr="00437197" w14:paraId="0A9D80A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F2DD4D" w14:textId="034C0DC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23</w:t>
            </w:r>
          </w:p>
        </w:tc>
        <w:tc>
          <w:tcPr>
            <w:tcW w:w="1794" w:type="dxa"/>
            <w:tcBorders>
              <w:top w:val="single" w:sz="4" w:space="0" w:color="auto"/>
              <w:left w:val="single" w:sz="4" w:space="0" w:color="auto"/>
              <w:bottom w:val="single" w:sz="4" w:space="0" w:color="auto"/>
              <w:right w:val="single" w:sz="4" w:space="0" w:color="auto"/>
            </w:tcBorders>
          </w:tcPr>
          <w:p w14:paraId="45209536" w14:textId="17B9C6C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60.480 </w:t>
            </w:r>
          </w:p>
        </w:tc>
        <w:tc>
          <w:tcPr>
            <w:tcW w:w="6458" w:type="dxa"/>
            <w:shd w:val="clear" w:color="000000" w:fill="FFFFFF"/>
            <w:vAlign w:val="center"/>
          </w:tcPr>
          <w:p w14:paraId="0E0901FA" w14:textId="6DAB350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кальция</w:t>
            </w:r>
          </w:p>
        </w:tc>
      </w:tr>
      <w:tr w:rsidR="00332B00" w:rsidRPr="00437197" w14:paraId="0DF477E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75C6BCA" w14:textId="4D0B128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24</w:t>
            </w:r>
          </w:p>
        </w:tc>
        <w:tc>
          <w:tcPr>
            <w:tcW w:w="1794" w:type="dxa"/>
            <w:tcBorders>
              <w:top w:val="single" w:sz="4" w:space="0" w:color="auto"/>
              <w:left w:val="single" w:sz="4" w:space="0" w:color="auto"/>
              <w:bottom w:val="single" w:sz="4" w:space="0" w:color="auto"/>
              <w:right w:val="single" w:sz="4" w:space="0" w:color="auto"/>
            </w:tcBorders>
          </w:tcPr>
          <w:p w14:paraId="0FA01348" w14:textId="3CD21D1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84.240 </w:t>
            </w:r>
          </w:p>
        </w:tc>
        <w:tc>
          <w:tcPr>
            <w:tcW w:w="6458" w:type="dxa"/>
            <w:shd w:val="clear" w:color="000000" w:fill="FFFFFF"/>
            <w:vAlign w:val="center"/>
          </w:tcPr>
          <w:p w14:paraId="0B105E0B" w14:textId="5C1D292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магния</w:t>
            </w:r>
          </w:p>
        </w:tc>
      </w:tr>
      <w:tr w:rsidR="00332B00" w:rsidRPr="00437197" w14:paraId="4A65173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6A8C3B0" w14:textId="63B375C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25</w:t>
            </w:r>
          </w:p>
        </w:tc>
        <w:tc>
          <w:tcPr>
            <w:tcW w:w="1794" w:type="dxa"/>
            <w:tcBorders>
              <w:top w:val="single" w:sz="4" w:space="0" w:color="auto"/>
              <w:left w:val="single" w:sz="4" w:space="0" w:color="auto"/>
              <w:bottom w:val="single" w:sz="4" w:space="0" w:color="auto"/>
              <w:right w:val="single" w:sz="4" w:space="0" w:color="auto"/>
            </w:tcBorders>
          </w:tcPr>
          <w:p w14:paraId="436830EC" w14:textId="76B9BBB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612.658 </w:t>
            </w:r>
          </w:p>
        </w:tc>
        <w:tc>
          <w:tcPr>
            <w:tcW w:w="6458" w:type="dxa"/>
            <w:shd w:val="clear" w:color="000000" w:fill="FFFFFF"/>
            <w:vAlign w:val="center"/>
          </w:tcPr>
          <w:p w14:paraId="0F299C7D" w14:textId="65C0833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СРБ ультра</w:t>
            </w:r>
          </w:p>
        </w:tc>
      </w:tr>
      <w:tr w:rsidR="00332B00" w:rsidRPr="00437197" w14:paraId="5BC75DF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386E7A" w14:textId="4E6246D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26</w:t>
            </w:r>
          </w:p>
        </w:tc>
        <w:tc>
          <w:tcPr>
            <w:tcW w:w="1794" w:type="dxa"/>
            <w:tcBorders>
              <w:top w:val="single" w:sz="4" w:space="0" w:color="auto"/>
              <w:left w:val="single" w:sz="4" w:space="0" w:color="auto"/>
              <w:bottom w:val="single" w:sz="4" w:space="0" w:color="auto"/>
              <w:right w:val="single" w:sz="4" w:space="0" w:color="auto"/>
            </w:tcBorders>
          </w:tcPr>
          <w:p w14:paraId="46F2FB76" w14:textId="2B43D81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219.928 </w:t>
            </w:r>
          </w:p>
        </w:tc>
        <w:tc>
          <w:tcPr>
            <w:tcW w:w="6458" w:type="dxa"/>
            <w:shd w:val="clear" w:color="000000" w:fill="FFFFFF"/>
            <w:vAlign w:val="center"/>
          </w:tcPr>
          <w:p w14:paraId="72A5C018" w14:textId="25771B8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ревматоидного фактора (RF)</w:t>
            </w:r>
          </w:p>
        </w:tc>
      </w:tr>
      <w:tr w:rsidR="00332B00" w:rsidRPr="00437197" w14:paraId="390BD98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A6BBEE5" w14:textId="64C65A4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27</w:t>
            </w:r>
          </w:p>
        </w:tc>
        <w:tc>
          <w:tcPr>
            <w:tcW w:w="1794" w:type="dxa"/>
            <w:tcBorders>
              <w:top w:val="single" w:sz="4" w:space="0" w:color="auto"/>
              <w:left w:val="single" w:sz="4" w:space="0" w:color="auto"/>
              <w:bottom w:val="single" w:sz="4" w:space="0" w:color="auto"/>
              <w:right w:val="single" w:sz="4" w:space="0" w:color="auto"/>
            </w:tcBorders>
          </w:tcPr>
          <w:p w14:paraId="62871096" w14:textId="288220C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112.554 </w:t>
            </w:r>
          </w:p>
        </w:tc>
        <w:tc>
          <w:tcPr>
            <w:tcW w:w="6458" w:type="dxa"/>
            <w:shd w:val="clear" w:color="000000" w:fill="FFFFFF"/>
            <w:vAlign w:val="center"/>
          </w:tcPr>
          <w:p w14:paraId="72942993" w14:textId="6568644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Набор для определения </w:t>
            </w:r>
            <w:proofErr w:type="spellStart"/>
            <w:r>
              <w:rPr>
                <w:rFonts w:ascii="GHEA Grapalat" w:hAnsi="GHEA Grapalat" w:cs="Calibri"/>
                <w:color w:val="000000"/>
                <w:sz w:val="18"/>
                <w:szCs w:val="18"/>
              </w:rPr>
              <w:t>антистрептолизина</w:t>
            </w:r>
            <w:proofErr w:type="spellEnd"/>
            <w:r>
              <w:rPr>
                <w:rFonts w:ascii="GHEA Grapalat" w:hAnsi="GHEA Grapalat" w:cs="Calibri"/>
                <w:color w:val="000000"/>
                <w:sz w:val="18"/>
                <w:szCs w:val="18"/>
              </w:rPr>
              <w:t>-О (ASO)</w:t>
            </w:r>
          </w:p>
        </w:tc>
      </w:tr>
      <w:tr w:rsidR="00332B00" w:rsidRPr="00437197" w14:paraId="4DEC4F2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A3C8F6" w14:textId="2331052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28</w:t>
            </w:r>
          </w:p>
        </w:tc>
        <w:tc>
          <w:tcPr>
            <w:tcW w:w="1794" w:type="dxa"/>
            <w:tcBorders>
              <w:top w:val="single" w:sz="4" w:space="0" w:color="auto"/>
              <w:left w:val="single" w:sz="4" w:space="0" w:color="auto"/>
              <w:bottom w:val="single" w:sz="4" w:space="0" w:color="auto"/>
              <w:right w:val="single" w:sz="4" w:space="0" w:color="auto"/>
            </w:tcBorders>
          </w:tcPr>
          <w:p w14:paraId="24614775" w14:textId="2A9EA6B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59.400 </w:t>
            </w:r>
          </w:p>
        </w:tc>
        <w:tc>
          <w:tcPr>
            <w:tcW w:w="6458" w:type="dxa"/>
            <w:shd w:val="clear" w:color="000000" w:fill="FFFFFF"/>
            <w:vAlign w:val="center"/>
          </w:tcPr>
          <w:p w14:paraId="42FF0EEC" w14:textId="70DD091B"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Мультикалибратор</w:t>
            </w:r>
            <w:proofErr w:type="spellEnd"/>
            <w:r>
              <w:rPr>
                <w:rFonts w:ascii="GHEA Grapalat" w:hAnsi="GHEA Grapalat" w:cs="Calibri"/>
                <w:color w:val="000000"/>
                <w:sz w:val="18"/>
                <w:szCs w:val="18"/>
              </w:rPr>
              <w:t xml:space="preserve"> уровень 1</w:t>
            </w:r>
          </w:p>
        </w:tc>
      </w:tr>
      <w:tr w:rsidR="00332B00" w:rsidRPr="00437197" w14:paraId="208D333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DA52F5B" w14:textId="236EB19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29</w:t>
            </w:r>
          </w:p>
        </w:tc>
        <w:tc>
          <w:tcPr>
            <w:tcW w:w="1794" w:type="dxa"/>
            <w:tcBorders>
              <w:top w:val="single" w:sz="4" w:space="0" w:color="auto"/>
              <w:left w:val="single" w:sz="4" w:space="0" w:color="auto"/>
              <w:bottom w:val="single" w:sz="4" w:space="0" w:color="auto"/>
              <w:right w:val="single" w:sz="4" w:space="0" w:color="auto"/>
            </w:tcBorders>
          </w:tcPr>
          <w:p w14:paraId="4516ABFF" w14:textId="68A0CCE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59.400 </w:t>
            </w:r>
          </w:p>
        </w:tc>
        <w:tc>
          <w:tcPr>
            <w:tcW w:w="6458" w:type="dxa"/>
            <w:shd w:val="clear" w:color="000000" w:fill="FFFFFF"/>
            <w:vAlign w:val="center"/>
          </w:tcPr>
          <w:p w14:paraId="11D12BE2" w14:textId="6AB34BEA"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Мультикалибратор</w:t>
            </w:r>
            <w:proofErr w:type="spellEnd"/>
            <w:r>
              <w:rPr>
                <w:rFonts w:ascii="GHEA Grapalat" w:hAnsi="GHEA Grapalat" w:cs="Calibri"/>
                <w:color w:val="000000"/>
                <w:sz w:val="18"/>
                <w:szCs w:val="18"/>
              </w:rPr>
              <w:t xml:space="preserve"> уровень 2</w:t>
            </w:r>
          </w:p>
        </w:tc>
      </w:tr>
      <w:tr w:rsidR="00332B00" w:rsidRPr="00437197" w14:paraId="26A1F57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F20AE9" w14:textId="7BE1468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30</w:t>
            </w:r>
          </w:p>
        </w:tc>
        <w:tc>
          <w:tcPr>
            <w:tcW w:w="1794" w:type="dxa"/>
            <w:tcBorders>
              <w:top w:val="single" w:sz="4" w:space="0" w:color="auto"/>
              <w:left w:val="single" w:sz="4" w:space="0" w:color="auto"/>
              <w:bottom w:val="single" w:sz="4" w:space="0" w:color="auto"/>
              <w:right w:val="single" w:sz="4" w:space="0" w:color="auto"/>
            </w:tcBorders>
          </w:tcPr>
          <w:p w14:paraId="57996F40" w14:textId="0C5AB07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52.000 </w:t>
            </w:r>
          </w:p>
        </w:tc>
        <w:tc>
          <w:tcPr>
            <w:tcW w:w="6458" w:type="dxa"/>
            <w:shd w:val="clear" w:color="000000" w:fill="FFFFFF"/>
            <w:vAlign w:val="center"/>
          </w:tcPr>
          <w:p w14:paraId="344DC597" w14:textId="7B743AA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Калибратор для ЛВП/ЛНП</w:t>
            </w:r>
          </w:p>
        </w:tc>
      </w:tr>
      <w:tr w:rsidR="00332B00" w:rsidRPr="00437197" w14:paraId="2BFA9C6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51C3BF" w14:textId="0E31550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31</w:t>
            </w:r>
          </w:p>
        </w:tc>
        <w:tc>
          <w:tcPr>
            <w:tcW w:w="1794" w:type="dxa"/>
            <w:tcBorders>
              <w:top w:val="single" w:sz="4" w:space="0" w:color="auto"/>
              <w:left w:val="single" w:sz="4" w:space="0" w:color="auto"/>
              <w:bottom w:val="single" w:sz="4" w:space="0" w:color="auto"/>
              <w:right w:val="single" w:sz="4" w:space="0" w:color="auto"/>
            </w:tcBorders>
          </w:tcPr>
          <w:p w14:paraId="11CF4C1C" w14:textId="15968D3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252.000</w:t>
            </w:r>
          </w:p>
        </w:tc>
        <w:tc>
          <w:tcPr>
            <w:tcW w:w="6458" w:type="dxa"/>
            <w:shd w:val="clear" w:color="000000" w:fill="FFFFFF"/>
            <w:vAlign w:val="center"/>
          </w:tcPr>
          <w:p w14:paraId="58A779DB" w14:textId="34FA1E8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Калибратор для гликированного гемоглобина (HbA1c)</w:t>
            </w:r>
          </w:p>
        </w:tc>
      </w:tr>
      <w:tr w:rsidR="00332B00" w:rsidRPr="00437197" w14:paraId="4EEDB56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84FE195" w14:textId="4BB40A8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32</w:t>
            </w:r>
          </w:p>
        </w:tc>
        <w:tc>
          <w:tcPr>
            <w:tcW w:w="1794" w:type="dxa"/>
            <w:tcBorders>
              <w:top w:val="single" w:sz="4" w:space="0" w:color="auto"/>
              <w:left w:val="single" w:sz="4" w:space="0" w:color="auto"/>
              <w:bottom w:val="single" w:sz="4" w:space="0" w:color="auto"/>
              <w:right w:val="single" w:sz="4" w:space="0" w:color="auto"/>
            </w:tcBorders>
          </w:tcPr>
          <w:p w14:paraId="3B8DDEC1" w14:textId="5505134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248.800 </w:t>
            </w:r>
          </w:p>
        </w:tc>
        <w:tc>
          <w:tcPr>
            <w:tcW w:w="6458" w:type="dxa"/>
            <w:shd w:val="clear" w:color="000000" w:fill="FFFFFF"/>
            <w:vAlign w:val="center"/>
          </w:tcPr>
          <w:p w14:paraId="4CA772D8" w14:textId="7A7244E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Калибратор для СРБ ультра</w:t>
            </w:r>
          </w:p>
        </w:tc>
      </w:tr>
      <w:tr w:rsidR="00332B00" w:rsidRPr="00437197" w14:paraId="203A214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0558165" w14:textId="3EC10E5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33</w:t>
            </w:r>
          </w:p>
        </w:tc>
        <w:tc>
          <w:tcPr>
            <w:tcW w:w="1794" w:type="dxa"/>
            <w:tcBorders>
              <w:top w:val="single" w:sz="4" w:space="0" w:color="auto"/>
              <w:left w:val="single" w:sz="4" w:space="0" w:color="auto"/>
              <w:bottom w:val="single" w:sz="4" w:space="0" w:color="auto"/>
              <w:right w:val="single" w:sz="4" w:space="0" w:color="auto"/>
            </w:tcBorders>
          </w:tcPr>
          <w:p w14:paraId="3B51CA05" w14:textId="0F4F018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395.000 </w:t>
            </w:r>
          </w:p>
        </w:tc>
        <w:tc>
          <w:tcPr>
            <w:tcW w:w="6458" w:type="dxa"/>
            <w:shd w:val="clear" w:color="000000" w:fill="FFFFFF"/>
            <w:vAlign w:val="center"/>
          </w:tcPr>
          <w:p w14:paraId="4BC002D9" w14:textId="0CCA820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Калибратор для RF</w:t>
            </w:r>
          </w:p>
        </w:tc>
      </w:tr>
      <w:tr w:rsidR="00332B00" w:rsidRPr="00437197" w14:paraId="5570668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11BE148" w14:textId="64F9A80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34</w:t>
            </w:r>
          </w:p>
        </w:tc>
        <w:tc>
          <w:tcPr>
            <w:tcW w:w="1794" w:type="dxa"/>
            <w:tcBorders>
              <w:top w:val="single" w:sz="4" w:space="0" w:color="auto"/>
              <w:left w:val="single" w:sz="4" w:space="0" w:color="auto"/>
              <w:bottom w:val="single" w:sz="4" w:space="0" w:color="auto"/>
              <w:right w:val="single" w:sz="4" w:space="0" w:color="auto"/>
            </w:tcBorders>
          </w:tcPr>
          <w:p w14:paraId="559E7959" w14:textId="58AFD92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158.000 </w:t>
            </w:r>
          </w:p>
        </w:tc>
        <w:tc>
          <w:tcPr>
            <w:tcW w:w="6458" w:type="dxa"/>
            <w:shd w:val="clear" w:color="000000" w:fill="FFFFFF"/>
            <w:vAlign w:val="center"/>
          </w:tcPr>
          <w:p w14:paraId="3BA21E47" w14:textId="4FEA0E7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Калибратор для ASO</w:t>
            </w:r>
          </w:p>
        </w:tc>
      </w:tr>
      <w:tr w:rsidR="00332B00" w:rsidRPr="00437197" w14:paraId="10ECA35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41B2A7B" w14:textId="6D2B7BD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35</w:t>
            </w:r>
          </w:p>
        </w:tc>
        <w:tc>
          <w:tcPr>
            <w:tcW w:w="1794" w:type="dxa"/>
            <w:tcBorders>
              <w:top w:val="single" w:sz="4" w:space="0" w:color="auto"/>
              <w:left w:val="single" w:sz="4" w:space="0" w:color="auto"/>
              <w:bottom w:val="single" w:sz="4" w:space="0" w:color="auto"/>
              <w:right w:val="single" w:sz="4" w:space="0" w:color="auto"/>
            </w:tcBorders>
          </w:tcPr>
          <w:p w14:paraId="313982CE" w14:textId="383C02C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97.020 </w:t>
            </w:r>
          </w:p>
        </w:tc>
        <w:tc>
          <w:tcPr>
            <w:tcW w:w="6458" w:type="dxa"/>
            <w:shd w:val="clear" w:color="000000" w:fill="FFFFFF"/>
            <w:vAlign w:val="center"/>
          </w:tcPr>
          <w:p w14:paraId="065BF5AD" w14:textId="6138FA1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Контрольная сыворотка нормальная</w:t>
            </w:r>
          </w:p>
        </w:tc>
      </w:tr>
      <w:tr w:rsidR="00332B00" w:rsidRPr="00437197" w14:paraId="75431F7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1435B55" w14:textId="7142CA4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36</w:t>
            </w:r>
          </w:p>
        </w:tc>
        <w:tc>
          <w:tcPr>
            <w:tcW w:w="1794" w:type="dxa"/>
            <w:tcBorders>
              <w:top w:val="single" w:sz="4" w:space="0" w:color="auto"/>
              <w:left w:val="single" w:sz="4" w:space="0" w:color="auto"/>
              <w:bottom w:val="single" w:sz="4" w:space="0" w:color="auto"/>
              <w:right w:val="single" w:sz="4" w:space="0" w:color="auto"/>
            </w:tcBorders>
          </w:tcPr>
          <w:p w14:paraId="7013A916" w14:textId="2A57050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97.020 </w:t>
            </w:r>
          </w:p>
        </w:tc>
        <w:tc>
          <w:tcPr>
            <w:tcW w:w="6458" w:type="dxa"/>
            <w:shd w:val="clear" w:color="000000" w:fill="FFFFFF"/>
            <w:vAlign w:val="center"/>
          </w:tcPr>
          <w:p w14:paraId="3D4AAFB2" w14:textId="61DF138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Контрольная сыворотка патологическая</w:t>
            </w:r>
          </w:p>
        </w:tc>
      </w:tr>
      <w:tr w:rsidR="00332B00" w:rsidRPr="00437197" w14:paraId="52CF297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B1C3131" w14:textId="67687B2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37</w:t>
            </w:r>
          </w:p>
        </w:tc>
        <w:tc>
          <w:tcPr>
            <w:tcW w:w="1794" w:type="dxa"/>
            <w:tcBorders>
              <w:top w:val="single" w:sz="4" w:space="0" w:color="auto"/>
              <w:left w:val="single" w:sz="4" w:space="0" w:color="auto"/>
              <w:bottom w:val="single" w:sz="4" w:space="0" w:color="auto"/>
              <w:right w:val="single" w:sz="4" w:space="0" w:color="auto"/>
            </w:tcBorders>
          </w:tcPr>
          <w:p w14:paraId="7397E78F" w14:textId="2E48E44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122.000 </w:t>
            </w:r>
          </w:p>
        </w:tc>
        <w:tc>
          <w:tcPr>
            <w:tcW w:w="6458" w:type="dxa"/>
            <w:shd w:val="clear" w:color="000000" w:fill="FFFFFF"/>
            <w:vAlign w:val="center"/>
          </w:tcPr>
          <w:p w14:paraId="259B5316" w14:textId="45FE083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Контроль для HbA1C</w:t>
            </w:r>
          </w:p>
        </w:tc>
      </w:tr>
      <w:tr w:rsidR="00332B00" w:rsidRPr="00437197" w14:paraId="6811854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0769617" w14:textId="3D6952B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38</w:t>
            </w:r>
          </w:p>
        </w:tc>
        <w:tc>
          <w:tcPr>
            <w:tcW w:w="1794" w:type="dxa"/>
            <w:tcBorders>
              <w:top w:val="single" w:sz="4" w:space="0" w:color="auto"/>
              <w:left w:val="single" w:sz="4" w:space="0" w:color="auto"/>
              <w:bottom w:val="single" w:sz="4" w:space="0" w:color="auto"/>
              <w:right w:val="single" w:sz="4" w:space="0" w:color="auto"/>
            </w:tcBorders>
          </w:tcPr>
          <w:p w14:paraId="1068E4B9" w14:textId="0C977D7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715.950 </w:t>
            </w:r>
          </w:p>
        </w:tc>
        <w:tc>
          <w:tcPr>
            <w:tcW w:w="6458" w:type="dxa"/>
            <w:shd w:val="clear" w:color="000000" w:fill="FFFFFF"/>
            <w:vAlign w:val="center"/>
          </w:tcPr>
          <w:p w14:paraId="231B4422" w14:textId="3D8D6FA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Контроль для CRP/RF/ASO</w:t>
            </w:r>
          </w:p>
        </w:tc>
      </w:tr>
      <w:tr w:rsidR="00332B00" w:rsidRPr="00437197" w14:paraId="496977B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3339040" w14:textId="2AB60F0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39</w:t>
            </w:r>
          </w:p>
        </w:tc>
        <w:tc>
          <w:tcPr>
            <w:tcW w:w="1794" w:type="dxa"/>
            <w:tcBorders>
              <w:top w:val="single" w:sz="4" w:space="0" w:color="auto"/>
              <w:left w:val="single" w:sz="4" w:space="0" w:color="auto"/>
              <w:bottom w:val="single" w:sz="4" w:space="0" w:color="auto"/>
              <w:right w:val="single" w:sz="4" w:space="0" w:color="auto"/>
            </w:tcBorders>
          </w:tcPr>
          <w:p w14:paraId="6C31A058" w14:textId="256B91F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551.200</w:t>
            </w:r>
          </w:p>
        </w:tc>
        <w:tc>
          <w:tcPr>
            <w:tcW w:w="6458" w:type="dxa"/>
            <w:shd w:val="clear" w:color="000000" w:fill="FFFFFF"/>
            <w:vAlign w:val="center"/>
          </w:tcPr>
          <w:p w14:paraId="46E1398C" w14:textId="760165C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Рабочий раствор</w:t>
            </w:r>
          </w:p>
        </w:tc>
      </w:tr>
      <w:tr w:rsidR="00332B00" w:rsidRPr="00437197" w14:paraId="26FDB62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E2288BC" w14:textId="2ACB14A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40</w:t>
            </w:r>
          </w:p>
        </w:tc>
        <w:tc>
          <w:tcPr>
            <w:tcW w:w="1794" w:type="dxa"/>
            <w:tcBorders>
              <w:top w:val="single" w:sz="4" w:space="0" w:color="auto"/>
              <w:left w:val="single" w:sz="4" w:space="0" w:color="auto"/>
              <w:bottom w:val="single" w:sz="4" w:space="0" w:color="auto"/>
              <w:right w:val="single" w:sz="4" w:space="0" w:color="auto"/>
            </w:tcBorders>
          </w:tcPr>
          <w:p w14:paraId="3DE48BA8" w14:textId="4BE3604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257.000</w:t>
            </w:r>
          </w:p>
        </w:tc>
        <w:tc>
          <w:tcPr>
            <w:tcW w:w="6458" w:type="dxa"/>
            <w:shd w:val="clear" w:color="000000" w:fill="FFFFFF"/>
            <w:vAlign w:val="center"/>
          </w:tcPr>
          <w:p w14:paraId="03CE9383" w14:textId="2EAA9D1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Промывочный раствор</w:t>
            </w:r>
          </w:p>
        </w:tc>
      </w:tr>
      <w:tr w:rsidR="00332B00" w:rsidRPr="00437197" w14:paraId="7EB52B9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28F92B" w14:textId="6CF1139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41</w:t>
            </w:r>
          </w:p>
        </w:tc>
        <w:tc>
          <w:tcPr>
            <w:tcW w:w="1794" w:type="dxa"/>
            <w:tcBorders>
              <w:top w:val="single" w:sz="4" w:space="0" w:color="auto"/>
              <w:left w:val="single" w:sz="4" w:space="0" w:color="auto"/>
              <w:bottom w:val="single" w:sz="4" w:space="0" w:color="auto"/>
              <w:right w:val="single" w:sz="4" w:space="0" w:color="auto"/>
            </w:tcBorders>
          </w:tcPr>
          <w:p w14:paraId="75EBBAEA" w14:textId="7789E14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sz w:val="20"/>
                <w:szCs w:val="20"/>
                <w:lang w:val="af-ZA"/>
              </w:rPr>
              <w:t xml:space="preserve">    256</w:t>
            </w:r>
            <w:r w:rsidRPr="00C7542E">
              <w:rPr>
                <w:rFonts w:ascii="GHEA Grapalat" w:hAnsi="GHEA Grapalat" w:cs="Calibri"/>
                <w:lang w:val="af-ZA"/>
              </w:rPr>
              <w:t>.</w:t>
            </w:r>
            <w:r w:rsidRPr="00C7542E">
              <w:rPr>
                <w:rFonts w:ascii="GHEA Grapalat" w:hAnsi="GHEA Grapalat" w:cs="Calibri"/>
                <w:sz w:val="20"/>
                <w:szCs w:val="20"/>
                <w:lang w:val="af-ZA"/>
              </w:rPr>
              <w:t>000</w:t>
            </w:r>
          </w:p>
        </w:tc>
        <w:tc>
          <w:tcPr>
            <w:tcW w:w="6458" w:type="dxa"/>
            <w:shd w:val="clear" w:color="000000" w:fill="FFFFFF"/>
            <w:vAlign w:val="center"/>
          </w:tcPr>
          <w:p w14:paraId="6F6E8A1B" w14:textId="625A84A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Рабочая пробирка</w:t>
            </w:r>
          </w:p>
        </w:tc>
      </w:tr>
      <w:tr w:rsidR="00332B00" w:rsidRPr="00437197" w14:paraId="1F19E26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756FEFB" w14:textId="7F94FF3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42</w:t>
            </w:r>
          </w:p>
        </w:tc>
        <w:tc>
          <w:tcPr>
            <w:tcW w:w="1794" w:type="dxa"/>
            <w:tcBorders>
              <w:top w:val="single" w:sz="4" w:space="0" w:color="auto"/>
              <w:left w:val="single" w:sz="4" w:space="0" w:color="auto"/>
              <w:bottom w:val="single" w:sz="4" w:space="0" w:color="auto"/>
              <w:right w:val="single" w:sz="4" w:space="0" w:color="auto"/>
            </w:tcBorders>
          </w:tcPr>
          <w:p w14:paraId="2F8087AD" w14:textId="1210D74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91.200 </w:t>
            </w:r>
          </w:p>
        </w:tc>
        <w:tc>
          <w:tcPr>
            <w:tcW w:w="6458" w:type="dxa"/>
            <w:shd w:val="clear" w:color="000000" w:fill="FFFFFF"/>
            <w:vAlign w:val="center"/>
          </w:tcPr>
          <w:p w14:paraId="70E1BCEE" w14:textId="459FE51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Галогенная лампа</w:t>
            </w:r>
          </w:p>
        </w:tc>
      </w:tr>
      <w:tr w:rsidR="00332B00" w:rsidRPr="00437197" w14:paraId="16AE402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108C6C" w14:textId="2B1E711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43</w:t>
            </w:r>
          </w:p>
        </w:tc>
        <w:tc>
          <w:tcPr>
            <w:tcW w:w="1794" w:type="dxa"/>
            <w:tcBorders>
              <w:top w:val="single" w:sz="4" w:space="0" w:color="auto"/>
              <w:left w:val="single" w:sz="4" w:space="0" w:color="auto"/>
              <w:bottom w:val="single" w:sz="4" w:space="0" w:color="auto"/>
              <w:right w:val="single" w:sz="4" w:space="0" w:color="auto"/>
            </w:tcBorders>
          </w:tcPr>
          <w:p w14:paraId="78E7EBBD" w14:textId="49E64E9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w:t>
            </w:r>
            <w:r w:rsidRPr="00C7542E">
              <w:rPr>
                <w:rFonts w:ascii="Calibri" w:hAnsi="Calibri" w:cs="Calibri"/>
              </w:rPr>
              <w:t>.</w:t>
            </w:r>
            <w:r w:rsidRPr="00C7542E">
              <w:rPr>
                <w:rFonts w:ascii="GHEA Grapalat" w:hAnsi="GHEA Grapalat" w:cs="Calibri"/>
              </w:rPr>
              <w:t xml:space="preserve">646.000 </w:t>
            </w:r>
          </w:p>
        </w:tc>
        <w:tc>
          <w:tcPr>
            <w:tcW w:w="6458" w:type="dxa"/>
            <w:shd w:val="clear" w:color="000000" w:fill="FFFFFF"/>
            <w:vAlign w:val="center"/>
          </w:tcPr>
          <w:p w14:paraId="744BB010" w14:textId="2223945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тиреотропного гормона (TSH)</w:t>
            </w:r>
          </w:p>
        </w:tc>
      </w:tr>
      <w:tr w:rsidR="00332B00" w:rsidRPr="00437197" w14:paraId="5F9ACC6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DF4EF7" w14:textId="23619D4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44</w:t>
            </w:r>
          </w:p>
        </w:tc>
        <w:tc>
          <w:tcPr>
            <w:tcW w:w="1794" w:type="dxa"/>
            <w:tcBorders>
              <w:top w:val="single" w:sz="4" w:space="0" w:color="auto"/>
              <w:left w:val="single" w:sz="4" w:space="0" w:color="auto"/>
              <w:bottom w:val="single" w:sz="4" w:space="0" w:color="auto"/>
              <w:right w:val="single" w:sz="4" w:space="0" w:color="auto"/>
            </w:tcBorders>
          </w:tcPr>
          <w:p w14:paraId="52E521D0" w14:textId="72DC270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189.000 </w:t>
            </w:r>
          </w:p>
        </w:tc>
        <w:tc>
          <w:tcPr>
            <w:tcW w:w="6458" w:type="dxa"/>
            <w:shd w:val="clear" w:color="000000" w:fill="FFFFFF"/>
            <w:vAlign w:val="center"/>
          </w:tcPr>
          <w:p w14:paraId="3B4EF85D" w14:textId="49FDCAC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трийодтиронина (T3)</w:t>
            </w:r>
          </w:p>
        </w:tc>
      </w:tr>
      <w:tr w:rsidR="00332B00" w:rsidRPr="00437197" w14:paraId="2EBFCCE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0A10D65" w14:textId="02D311A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45</w:t>
            </w:r>
          </w:p>
        </w:tc>
        <w:tc>
          <w:tcPr>
            <w:tcW w:w="1794" w:type="dxa"/>
            <w:tcBorders>
              <w:top w:val="single" w:sz="4" w:space="0" w:color="auto"/>
              <w:left w:val="single" w:sz="4" w:space="0" w:color="auto"/>
              <w:bottom w:val="single" w:sz="4" w:space="0" w:color="auto"/>
              <w:right w:val="single" w:sz="4" w:space="0" w:color="auto"/>
            </w:tcBorders>
          </w:tcPr>
          <w:p w14:paraId="4D8BC471" w14:textId="7658740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151.200 </w:t>
            </w:r>
          </w:p>
        </w:tc>
        <w:tc>
          <w:tcPr>
            <w:tcW w:w="6458" w:type="dxa"/>
            <w:shd w:val="clear" w:color="000000" w:fill="FFFFFF"/>
            <w:vAlign w:val="center"/>
          </w:tcPr>
          <w:p w14:paraId="05FBFA59" w14:textId="28592EF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тироксина (T4)</w:t>
            </w:r>
          </w:p>
        </w:tc>
      </w:tr>
      <w:tr w:rsidR="00332B00" w:rsidRPr="00437197" w14:paraId="1EBFA14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245F9C" w14:textId="3A690EC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46</w:t>
            </w:r>
          </w:p>
        </w:tc>
        <w:tc>
          <w:tcPr>
            <w:tcW w:w="1794" w:type="dxa"/>
            <w:tcBorders>
              <w:top w:val="single" w:sz="4" w:space="0" w:color="auto"/>
              <w:left w:val="single" w:sz="4" w:space="0" w:color="auto"/>
              <w:bottom w:val="single" w:sz="4" w:space="0" w:color="auto"/>
              <w:right w:val="single" w:sz="4" w:space="0" w:color="auto"/>
            </w:tcBorders>
          </w:tcPr>
          <w:p w14:paraId="0174A52A" w14:textId="6B6818F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189</w:t>
            </w:r>
            <w:r w:rsidRPr="00C7542E">
              <w:rPr>
                <w:rFonts w:ascii="Calibri" w:hAnsi="Calibri" w:cs="Calibri"/>
              </w:rPr>
              <w:t>.</w:t>
            </w:r>
            <w:r w:rsidRPr="00C7542E">
              <w:rPr>
                <w:rFonts w:ascii="GHEA Grapalat" w:hAnsi="GHEA Grapalat" w:cs="Calibri"/>
              </w:rPr>
              <w:t xml:space="preserve">000 </w:t>
            </w:r>
          </w:p>
        </w:tc>
        <w:tc>
          <w:tcPr>
            <w:tcW w:w="6458" w:type="dxa"/>
            <w:shd w:val="clear" w:color="000000" w:fill="FFFFFF"/>
            <w:vAlign w:val="center"/>
          </w:tcPr>
          <w:p w14:paraId="72F0E64A" w14:textId="006B076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свободного Т3</w:t>
            </w:r>
          </w:p>
        </w:tc>
      </w:tr>
      <w:tr w:rsidR="00332B00" w:rsidRPr="00437197" w14:paraId="3DD3471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89A80CD" w14:textId="1391C80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47</w:t>
            </w:r>
          </w:p>
        </w:tc>
        <w:tc>
          <w:tcPr>
            <w:tcW w:w="1794" w:type="dxa"/>
            <w:tcBorders>
              <w:top w:val="single" w:sz="4" w:space="0" w:color="auto"/>
              <w:left w:val="single" w:sz="4" w:space="0" w:color="auto"/>
              <w:bottom w:val="single" w:sz="4" w:space="0" w:color="auto"/>
              <w:right w:val="single" w:sz="4" w:space="0" w:color="auto"/>
            </w:tcBorders>
          </w:tcPr>
          <w:p w14:paraId="1A4BFCCF" w14:textId="5AB4167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567.000 </w:t>
            </w:r>
          </w:p>
        </w:tc>
        <w:tc>
          <w:tcPr>
            <w:tcW w:w="6458" w:type="dxa"/>
            <w:shd w:val="clear" w:color="000000" w:fill="FFFFFF"/>
            <w:vAlign w:val="center"/>
          </w:tcPr>
          <w:p w14:paraId="702E5DD9" w14:textId="2506EBA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свободного Т4</w:t>
            </w:r>
          </w:p>
        </w:tc>
      </w:tr>
      <w:tr w:rsidR="00332B00" w:rsidRPr="00437197" w14:paraId="5A0CC5E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D5A2D1E" w14:textId="49CE2C6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48</w:t>
            </w:r>
          </w:p>
        </w:tc>
        <w:tc>
          <w:tcPr>
            <w:tcW w:w="1794" w:type="dxa"/>
            <w:tcBorders>
              <w:top w:val="single" w:sz="4" w:space="0" w:color="auto"/>
              <w:left w:val="single" w:sz="4" w:space="0" w:color="auto"/>
              <w:bottom w:val="single" w:sz="4" w:space="0" w:color="auto"/>
              <w:right w:val="single" w:sz="4" w:space="0" w:color="auto"/>
            </w:tcBorders>
          </w:tcPr>
          <w:p w14:paraId="3781BEDA" w14:textId="058ADB4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w:t>
            </w:r>
            <w:r w:rsidRPr="00C7542E">
              <w:rPr>
                <w:rFonts w:ascii="Calibri" w:hAnsi="Calibri" w:cs="Calibri"/>
              </w:rPr>
              <w:t>.</w:t>
            </w:r>
            <w:r w:rsidRPr="00C7542E">
              <w:rPr>
                <w:rFonts w:ascii="GHEA Grapalat" w:hAnsi="GHEA Grapalat" w:cs="Calibri"/>
              </w:rPr>
              <w:t xml:space="preserve">034.280 </w:t>
            </w:r>
          </w:p>
        </w:tc>
        <w:tc>
          <w:tcPr>
            <w:tcW w:w="6458" w:type="dxa"/>
            <w:shd w:val="clear" w:color="000000" w:fill="FFFFFF"/>
            <w:vAlign w:val="center"/>
          </w:tcPr>
          <w:p w14:paraId="07837ADB" w14:textId="158C4B1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Anti-TPO</w:t>
            </w:r>
          </w:p>
        </w:tc>
      </w:tr>
      <w:tr w:rsidR="00332B00" w:rsidRPr="00437197" w14:paraId="1F13D49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710038F" w14:textId="3B0A83B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49</w:t>
            </w:r>
          </w:p>
        </w:tc>
        <w:tc>
          <w:tcPr>
            <w:tcW w:w="1794" w:type="dxa"/>
            <w:tcBorders>
              <w:top w:val="single" w:sz="4" w:space="0" w:color="auto"/>
              <w:left w:val="single" w:sz="4" w:space="0" w:color="auto"/>
              <w:bottom w:val="single" w:sz="4" w:space="0" w:color="auto"/>
              <w:right w:val="single" w:sz="4" w:space="0" w:color="auto"/>
            </w:tcBorders>
          </w:tcPr>
          <w:p w14:paraId="7C654EFA" w14:textId="1D6CC0C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856.800 </w:t>
            </w:r>
          </w:p>
        </w:tc>
        <w:tc>
          <w:tcPr>
            <w:tcW w:w="6458" w:type="dxa"/>
            <w:shd w:val="clear" w:color="000000" w:fill="FFFFFF"/>
            <w:vAlign w:val="center"/>
          </w:tcPr>
          <w:p w14:paraId="5593B857" w14:textId="42290D9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Anti-TG</w:t>
            </w:r>
          </w:p>
        </w:tc>
      </w:tr>
      <w:tr w:rsidR="00332B00" w:rsidRPr="00437197" w14:paraId="7A35E0B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D0AAA2" w14:textId="702D5BD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50</w:t>
            </w:r>
          </w:p>
        </w:tc>
        <w:tc>
          <w:tcPr>
            <w:tcW w:w="1794" w:type="dxa"/>
            <w:tcBorders>
              <w:top w:val="single" w:sz="4" w:space="0" w:color="auto"/>
              <w:left w:val="single" w:sz="4" w:space="0" w:color="auto"/>
              <w:bottom w:val="single" w:sz="4" w:space="0" w:color="auto"/>
              <w:right w:val="single" w:sz="4" w:space="0" w:color="auto"/>
            </w:tcBorders>
          </w:tcPr>
          <w:p w14:paraId="1E2EDEA6" w14:textId="1728A85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665.820 </w:t>
            </w:r>
          </w:p>
        </w:tc>
        <w:tc>
          <w:tcPr>
            <w:tcW w:w="6458" w:type="dxa"/>
            <w:shd w:val="clear" w:color="000000" w:fill="FFFFFF"/>
            <w:vAlign w:val="center"/>
          </w:tcPr>
          <w:p w14:paraId="072038F6" w14:textId="3BFAB7A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простат-специфического антигена (PSA)</w:t>
            </w:r>
          </w:p>
        </w:tc>
      </w:tr>
      <w:tr w:rsidR="00332B00" w:rsidRPr="00437197" w14:paraId="6EBB26D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FC061B" w14:textId="0DCDC5E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51</w:t>
            </w:r>
          </w:p>
        </w:tc>
        <w:tc>
          <w:tcPr>
            <w:tcW w:w="1794" w:type="dxa"/>
            <w:tcBorders>
              <w:top w:val="single" w:sz="4" w:space="0" w:color="auto"/>
              <w:left w:val="single" w:sz="4" w:space="0" w:color="auto"/>
              <w:bottom w:val="single" w:sz="4" w:space="0" w:color="auto"/>
              <w:right w:val="single" w:sz="4" w:space="0" w:color="auto"/>
            </w:tcBorders>
          </w:tcPr>
          <w:p w14:paraId="02832A6E" w14:textId="2A2D00C9"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w:t>
            </w:r>
            <w:r w:rsidRPr="00C7542E">
              <w:rPr>
                <w:rFonts w:ascii="Calibri" w:hAnsi="Calibri" w:cs="Calibri"/>
              </w:rPr>
              <w:t>.</w:t>
            </w:r>
            <w:r w:rsidRPr="00C7542E">
              <w:rPr>
                <w:rFonts w:ascii="GHEA Grapalat" w:hAnsi="GHEA Grapalat" w:cs="Calibri"/>
              </w:rPr>
              <w:t xml:space="preserve">890.500 </w:t>
            </w:r>
          </w:p>
        </w:tc>
        <w:tc>
          <w:tcPr>
            <w:tcW w:w="6458" w:type="dxa"/>
            <w:shd w:val="clear" w:color="000000" w:fill="FFFFFF"/>
            <w:vAlign w:val="center"/>
          </w:tcPr>
          <w:p w14:paraId="7CFF71BC" w14:textId="1C644B6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витамина D</w:t>
            </w:r>
          </w:p>
        </w:tc>
      </w:tr>
      <w:tr w:rsidR="00332B00" w:rsidRPr="00437197" w14:paraId="3EF62DA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CE0C74" w14:textId="1B83F3C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52</w:t>
            </w:r>
          </w:p>
        </w:tc>
        <w:tc>
          <w:tcPr>
            <w:tcW w:w="1794" w:type="dxa"/>
            <w:tcBorders>
              <w:top w:val="single" w:sz="4" w:space="0" w:color="auto"/>
              <w:left w:val="single" w:sz="4" w:space="0" w:color="auto"/>
              <w:bottom w:val="single" w:sz="4" w:space="0" w:color="auto"/>
              <w:right w:val="single" w:sz="4" w:space="0" w:color="auto"/>
            </w:tcBorders>
          </w:tcPr>
          <w:p w14:paraId="27C08BD8" w14:textId="302B6A6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209.160 </w:t>
            </w:r>
          </w:p>
        </w:tc>
        <w:tc>
          <w:tcPr>
            <w:tcW w:w="6458" w:type="dxa"/>
            <w:shd w:val="clear" w:color="000000" w:fill="FFFFFF"/>
            <w:vAlign w:val="center"/>
          </w:tcPr>
          <w:p w14:paraId="20C19ECF" w14:textId="4EAD57B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свободного PSA</w:t>
            </w:r>
          </w:p>
        </w:tc>
      </w:tr>
      <w:tr w:rsidR="00332B00" w:rsidRPr="00437197" w14:paraId="1F6336B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5428AA9" w14:textId="0C9D3D0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53</w:t>
            </w:r>
          </w:p>
        </w:tc>
        <w:tc>
          <w:tcPr>
            <w:tcW w:w="1794" w:type="dxa"/>
            <w:tcBorders>
              <w:top w:val="single" w:sz="4" w:space="0" w:color="auto"/>
              <w:left w:val="single" w:sz="4" w:space="0" w:color="auto"/>
              <w:bottom w:val="single" w:sz="4" w:space="0" w:color="auto"/>
              <w:right w:val="single" w:sz="4" w:space="0" w:color="auto"/>
            </w:tcBorders>
          </w:tcPr>
          <w:p w14:paraId="64CE15D6" w14:textId="073BAA1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288.360 </w:t>
            </w:r>
          </w:p>
        </w:tc>
        <w:tc>
          <w:tcPr>
            <w:tcW w:w="6458" w:type="dxa"/>
            <w:shd w:val="clear" w:color="000000" w:fill="FFFFFF"/>
            <w:vAlign w:val="center"/>
          </w:tcPr>
          <w:p w14:paraId="5128A588" w14:textId="6B0A717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кальцитонина</w:t>
            </w:r>
          </w:p>
        </w:tc>
      </w:tr>
      <w:tr w:rsidR="00332B00" w:rsidRPr="00437197" w14:paraId="566E8EC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C37AC74" w14:textId="16F9C93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54</w:t>
            </w:r>
          </w:p>
        </w:tc>
        <w:tc>
          <w:tcPr>
            <w:tcW w:w="1794" w:type="dxa"/>
            <w:tcBorders>
              <w:top w:val="single" w:sz="4" w:space="0" w:color="auto"/>
              <w:left w:val="single" w:sz="4" w:space="0" w:color="auto"/>
              <w:bottom w:val="single" w:sz="4" w:space="0" w:color="auto"/>
              <w:right w:val="single" w:sz="4" w:space="0" w:color="auto"/>
            </w:tcBorders>
          </w:tcPr>
          <w:p w14:paraId="3EDFB608" w14:textId="07A9230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576.000 </w:t>
            </w:r>
          </w:p>
        </w:tc>
        <w:tc>
          <w:tcPr>
            <w:tcW w:w="6458" w:type="dxa"/>
            <w:shd w:val="clear" w:color="000000" w:fill="FFFFFF"/>
            <w:vAlign w:val="center"/>
          </w:tcPr>
          <w:p w14:paraId="27572D38" w14:textId="0AAF398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тропонина</w:t>
            </w:r>
          </w:p>
        </w:tc>
      </w:tr>
      <w:tr w:rsidR="00332B00" w:rsidRPr="00437197" w14:paraId="2E736BB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A68C63A" w14:textId="7EB20B3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55</w:t>
            </w:r>
          </w:p>
        </w:tc>
        <w:tc>
          <w:tcPr>
            <w:tcW w:w="1794" w:type="dxa"/>
            <w:tcBorders>
              <w:top w:val="single" w:sz="4" w:space="0" w:color="auto"/>
              <w:left w:val="single" w:sz="4" w:space="0" w:color="auto"/>
              <w:bottom w:val="single" w:sz="4" w:space="0" w:color="auto"/>
              <w:right w:val="single" w:sz="4" w:space="0" w:color="auto"/>
            </w:tcBorders>
          </w:tcPr>
          <w:p w14:paraId="5089A005" w14:textId="0F658CA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242.640 </w:t>
            </w:r>
          </w:p>
        </w:tc>
        <w:tc>
          <w:tcPr>
            <w:tcW w:w="6458" w:type="dxa"/>
            <w:shd w:val="clear" w:color="000000" w:fill="FFFFFF"/>
            <w:vAlign w:val="center"/>
          </w:tcPr>
          <w:p w14:paraId="4ACCD0CF" w14:textId="7F3F719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лютеинизирующего гормона</w:t>
            </w:r>
          </w:p>
        </w:tc>
      </w:tr>
      <w:tr w:rsidR="00332B00" w:rsidRPr="00437197" w14:paraId="30D9F7A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CF929FF" w14:textId="45D2DC8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56</w:t>
            </w:r>
          </w:p>
        </w:tc>
        <w:tc>
          <w:tcPr>
            <w:tcW w:w="1794" w:type="dxa"/>
            <w:tcBorders>
              <w:top w:val="single" w:sz="4" w:space="0" w:color="auto"/>
              <w:left w:val="single" w:sz="4" w:space="0" w:color="auto"/>
              <w:bottom w:val="single" w:sz="4" w:space="0" w:color="auto"/>
              <w:right w:val="single" w:sz="4" w:space="0" w:color="auto"/>
            </w:tcBorders>
          </w:tcPr>
          <w:p w14:paraId="1DCCEA8A" w14:textId="456327C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242.640 </w:t>
            </w:r>
          </w:p>
        </w:tc>
        <w:tc>
          <w:tcPr>
            <w:tcW w:w="6458" w:type="dxa"/>
            <w:shd w:val="clear" w:color="000000" w:fill="FFFFFF"/>
            <w:vAlign w:val="center"/>
          </w:tcPr>
          <w:p w14:paraId="594E6DDF" w14:textId="3FF4D35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фолликулостимулирующего гормона</w:t>
            </w:r>
          </w:p>
        </w:tc>
      </w:tr>
      <w:tr w:rsidR="00332B00" w:rsidRPr="00437197" w14:paraId="2AD68A9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4FD9961" w14:textId="07F98CA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57</w:t>
            </w:r>
          </w:p>
        </w:tc>
        <w:tc>
          <w:tcPr>
            <w:tcW w:w="1794" w:type="dxa"/>
            <w:tcBorders>
              <w:top w:val="single" w:sz="4" w:space="0" w:color="auto"/>
              <w:left w:val="single" w:sz="4" w:space="0" w:color="auto"/>
              <w:bottom w:val="single" w:sz="4" w:space="0" w:color="auto"/>
              <w:right w:val="single" w:sz="4" w:space="0" w:color="auto"/>
            </w:tcBorders>
          </w:tcPr>
          <w:p w14:paraId="7FF1F96C" w14:textId="0B95C59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255.600 </w:t>
            </w:r>
          </w:p>
        </w:tc>
        <w:tc>
          <w:tcPr>
            <w:tcW w:w="6458" w:type="dxa"/>
            <w:shd w:val="clear" w:color="000000" w:fill="FFFFFF"/>
            <w:vAlign w:val="center"/>
          </w:tcPr>
          <w:p w14:paraId="00FAA69D" w14:textId="2E5CA0A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17-ОН прогестерона</w:t>
            </w:r>
          </w:p>
        </w:tc>
      </w:tr>
      <w:tr w:rsidR="00332B00" w:rsidRPr="00437197" w14:paraId="5D16832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39057A5" w14:textId="0BC9694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58</w:t>
            </w:r>
          </w:p>
        </w:tc>
        <w:tc>
          <w:tcPr>
            <w:tcW w:w="1794" w:type="dxa"/>
            <w:tcBorders>
              <w:top w:val="single" w:sz="4" w:space="0" w:color="auto"/>
              <w:left w:val="single" w:sz="4" w:space="0" w:color="auto"/>
              <w:bottom w:val="single" w:sz="4" w:space="0" w:color="auto"/>
              <w:right w:val="single" w:sz="4" w:space="0" w:color="auto"/>
            </w:tcBorders>
          </w:tcPr>
          <w:p w14:paraId="537F132B" w14:textId="48D795B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137.520 </w:t>
            </w:r>
          </w:p>
        </w:tc>
        <w:tc>
          <w:tcPr>
            <w:tcW w:w="6458" w:type="dxa"/>
            <w:shd w:val="clear" w:color="000000" w:fill="FFFFFF"/>
            <w:vAlign w:val="center"/>
          </w:tcPr>
          <w:p w14:paraId="4D0F3FFC" w14:textId="328AE2C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прогестерона</w:t>
            </w:r>
          </w:p>
        </w:tc>
      </w:tr>
      <w:tr w:rsidR="00332B00" w:rsidRPr="00437197" w14:paraId="287A152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B282DA" w14:textId="119762A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59</w:t>
            </w:r>
          </w:p>
        </w:tc>
        <w:tc>
          <w:tcPr>
            <w:tcW w:w="1794" w:type="dxa"/>
            <w:tcBorders>
              <w:top w:val="single" w:sz="4" w:space="0" w:color="auto"/>
              <w:left w:val="single" w:sz="4" w:space="0" w:color="auto"/>
              <w:bottom w:val="single" w:sz="4" w:space="0" w:color="auto"/>
              <w:right w:val="single" w:sz="4" w:space="0" w:color="auto"/>
            </w:tcBorders>
          </w:tcPr>
          <w:p w14:paraId="3252BF8F" w14:textId="77B14E7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145.800 </w:t>
            </w:r>
          </w:p>
        </w:tc>
        <w:tc>
          <w:tcPr>
            <w:tcW w:w="6458" w:type="dxa"/>
            <w:shd w:val="clear" w:color="000000" w:fill="FFFFFF"/>
            <w:vAlign w:val="center"/>
          </w:tcPr>
          <w:p w14:paraId="2B8BAD0A" w14:textId="152BDA0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эстрадиола</w:t>
            </w:r>
          </w:p>
        </w:tc>
      </w:tr>
      <w:tr w:rsidR="00332B00" w:rsidRPr="00437197" w14:paraId="1A63010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E8B3031" w14:textId="681C910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60</w:t>
            </w:r>
          </w:p>
        </w:tc>
        <w:tc>
          <w:tcPr>
            <w:tcW w:w="1794" w:type="dxa"/>
            <w:tcBorders>
              <w:top w:val="single" w:sz="4" w:space="0" w:color="auto"/>
              <w:left w:val="single" w:sz="4" w:space="0" w:color="auto"/>
              <w:bottom w:val="single" w:sz="4" w:space="0" w:color="auto"/>
              <w:right w:val="single" w:sz="4" w:space="0" w:color="auto"/>
            </w:tcBorders>
          </w:tcPr>
          <w:p w14:paraId="6CC4C7A0" w14:textId="2AF4E3B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145.800 </w:t>
            </w:r>
          </w:p>
        </w:tc>
        <w:tc>
          <w:tcPr>
            <w:tcW w:w="6458" w:type="dxa"/>
            <w:shd w:val="clear" w:color="000000" w:fill="FFFFFF"/>
            <w:vAlign w:val="center"/>
          </w:tcPr>
          <w:p w14:paraId="542B40D5" w14:textId="4E57BBD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тестостерона</w:t>
            </w:r>
          </w:p>
        </w:tc>
      </w:tr>
      <w:tr w:rsidR="00332B00" w:rsidRPr="00437197" w14:paraId="3B3E0F6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215FCC2" w14:textId="0FD05DA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61</w:t>
            </w:r>
          </w:p>
        </w:tc>
        <w:tc>
          <w:tcPr>
            <w:tcW w:w="1794" w:type="dxa"/>
            <w:tcBorders>
              <w:top w:val="single" w:sz="4" w:space="0" w:color="auto"/>
              <w:left w:val="single" w:sz="4" w:space="0" w:color="auto"/>
              <w:bottom w:val="single" w:sz="4" w:space="0" w:color="auto"/>
              <w:right w:val="single" w:sz="4" w:space="0" w:color="auto"/>
            </w:tcBorders>
          </w:tcPr>
          <w:p w14:paraId="708E4716" w14:textId="47A5099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290.880 </w:t>
            </w:r>
          </w:p>
        </w:tc>
        <w:tc>
          <w:tcPr>
            <w:tcW w:w="6458" w:type="dxa"/>
            <w:shd w:val="clear" w:color="000000" w:fill="FFFFFF"/>
            <w:vAlign w:val="center"/>
          </w:tcPr>
          <w:p w14:paraId="1D4A0211" w14:textId="16CE38F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DHEA-S</w:t>
            </w:r>
          </w:p>
        </w:tc>
      </w:tr>
      <w:tr w:rsidR="00332B00" w:rsidRPr="00437197" w14:paraId="1FF34A0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E0E7D6" w14:textId="216E85E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62</w:t>
            </w:r>
          </w:p>
        </w:tc>
        <w:tc>
          <w:tcPr>
            <w:tcW w:w="1794" w:type="dxa"/>
            <w:tcBorders>
              <w:top w:val="single" w:sz="4" w:space="0" w:color="auto"/>
              <w:left w:val="single" w:sz="4" w:space="0" w:color="auto"/>
              <w:bottom w:val="single" w:sz="4" w:space="0" w:color="auto"/>
              <w:right w:val="single" w:sz="4" w:space="0" w:color="auto"/>
            </w:tcBorders>
          </w:tcPr>
          <w:p w14:paraId="0D2AD04A" w14:textId="2812EB4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321.750 </w:t>
            </w:r>
          </w:p>
        </w:tc>
        <w:tc>
          <w:tcPr>
            <w:tcW w:w="6458" w:type="dxa"/>
            <w:shd w:val="clear" w:color="000000" w:fill="FFFFFF"/>
            <w:vAlign w:val="center"/>
          </w:tcPr>
          <w:p w14:paraId="3E856EAA" w14:textId="006D34D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CA-125</w:t>
            </w:r>
          </w:p>
        </w:tc>
      </w:tr>
      <w:tr w:rsidR="00332B00" w:rsidRPr="00437197" w14:paraId="17F4FFD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36C837A" w14:textId="78D88A6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63</w:t>
            </w:r>
          </w:p>
        </w:tc>
        <w:tc>
          <w:tcPr>
            <w:tcW w:w="1794" w:type="dxa"/>
            <w:tcBorders>
              <w:top w:val="single" w:sz="4" w:space="0" w:color="auto"/>
              <w:left w:val="single" w:sz="4" w:space="0" w:color="auto"/>
              <w:bottom w:val="single" w:sz="4" w:space="0" w:color="auto"/>
              <w:right w:val="single" w:sz="4" w:space="0" w:color="auto"/>
            </w:tcBorders>
          </w:tcPr>
          <w:p w14:paraId="04FCC65A" w14:textId="2643B26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321.750 </w:t>
            </w:r>
          </w:p>
        </w:tc>
        <w:tc>
          <w:tcPr>
            <w:tcW w:w="6458" w:type="dxa"/>
            <w:shd w:val="clear" w:color="000000" w:fill="FFFFFF"/>
            <w:vAlign w:val="center"/>
          </w:tcPr>
          <w:p w14:paraId="705214CD" w14:textId="78915B1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CA 19-9</w:t>
            </w:r>
          </w:p>
        </w:tc>
      </w:tr>
      <w:tr w:rsidR="00332B00" w:rsidRPr="00437197" w14:paraId="7ECFD8A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D07052A" w14:textId="0E1FA01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64</w:t>
            </w:r>
          </w:p>
        </w:tc>
        <w:tc>
          <w:tcPr>
            <w:tcW w:w="1794" w:type="dxa"/>
            <w:tcBorders>
              <w:top w:val="single" w:sz="4" w:space="0" w:color="auto"/>
              <w:left w:val="single" w:sz="4" w:space="0" w:color="auto"/>
              <w:bottom w:val="single" w:sz="4" w:space="0" w:color="auto"/>
              <w:right w:val="single" w:sz="4" w:space="0" w:color="auto"/>
            </w:tcBorders>
          </w:tcPr>
          <w:p w14:paraId="015DE8FD" w14:textId="6E4D4C3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321.750 </w:t>
            </w:r>
          </w:p>
        </w:tc>
        <w:tc>
          <w:tcPr>
            <w:tcW w:w="6458" w:type="dxa"/>
            <w:shd w:val="clear" w:color="000000" w:fill="FFFFFF"/>
            <w:vAlign w:val="center"/>
          </w:tcPr>
          <w:p w14:paraId="0ABFE564" w14:textId="7B60A7F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CA 15-3</w:t>
            </w:r>
          </w:p>
        </w:tc>
      </w:tr>
      <w:tr w:rsidR="00332B00" w:rsidRPr="00437197" w14:paraId="296DBB9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6B6CA1C" w14:textId="2671230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65</w:t>
            </w:r>
          </w:p>
        </w:tc>
        <w:tc>
          <w:tcPr>
            <w:tcW w:w="1794" w:type="dxa"/>
            <w:tcBorders>
              <w:top w:val="single" w:sz="4" w:space="0" w:color="auto"/>
              <w:left w:val="single" w:sz="4" w:space="0" w:color="auto"/>
              <w:bottom w:val="single" w:sz="4" w:space="0" w:color="auto"/>
              <w:right w:val="single" w:sz="4" w:space="0" w:color="auto"/>
            </w:tcBorders>
          </w:tcPr>
          <w:p w14:paraId="2D744ACC" w14:textId="5D5ACAE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w:t>
            </w:r>
            <w:r w:rsidRPr="00C7542E">
              <w:rPr>
                <w:rFonts w:ascii="Calibri" w:hAnsi="Calibri" w:cs="Calibri"/>
              </w:rPr>
              <w:t> </w:t>
            </w:r>
            <w:r w:rsidRPr="00C7542E">
              <w:rPr>
                <w:rFonts w:ascii="GHEA Grapalat" w:hAnsi="GHEA Grapalat" w:cs="Calibri"/>
              </w:rPr>
              <w:t xml:space="preserve">990.800 </w:t>
            </w:r>
          </w:p>
        </w:tc>
        <w:tc>
          <w:tcPr>
            <w:tcW w:w="6458" w:type="dxa"/>
            <w:shd w:val="clear" w:color="000000" w:fill="FFFFFF"/>
            <w:vAlign w:val="center"/>
          </w:tcPr>
          <w:p w14:paraId="6166378B" w14:textId="4619C5D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ферритина</w:t>
            </w:r>
          </w:p>
        </w:tc>
      </w:tr>
      <w:tr w:rsidR="00332B00" w:rsidRPr="00437197" w14:paraId="490D4DE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1C37A5B" w14:textId="7F2681D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66</w:t>
            </w:r>
          </w:p>
        </w:tc>
        <w:tc>
          <w:tcPr>
            <w:tcW w:w="1794" w:type="dxa"/>
            <w:tcBorders>
              <w:top w:val="single" w:sz="4" w:space="0" w:color="auto"/>
              <w:left w:val="single" w:sz="4" w:space="0" w:color="auto"/>
              <w:bottom w:val="single" w:sz="4" w:space="0" w:color="auto"/>
              <w:right w:val="single" w:sz="4" w:space="0" w:color="auto"/>
            </w:tcBorders>
          </w:tcPr>
          <w:p w14:paraId="7339ECB7" w14:textId="0350F0D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530.640 </w:t>
            </w:r>
          </w:p>
        </w:tc>
        <w:tc>
          <w:tcPr>
            <w:tcW w:w="6458" w:type="dxa"/>
            <w:shd w:val="clear" w:color="000000" w:fill="FFFFFF"/>
            <w:vAlign w:val="center"/>
          </w:tcPr>
          <w:p w14:paraId="103B2BD5" w14:textId="65C6B73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иммуноглобулина Е (</w:t>
            </w:r>
            <w:proofErr w:type="spellStart"/>
            <w:r>
              <w:rPr>
                <w:rFonts w:ascii="GHEA Grapalat" w:hAnsi="GHEA Grapalat" w:cs="Calibri"/>
                <w:color w:val="000000"/>
                <w:sz w:val="18"/>
                <w:szCs w:val="18"/>
              </w:rPr>
              <w:t>IgE</w:t>
            </w:r>
            <w:proofErr w:type="spellEnd"/>
            <w:r>
              <w:rPr>
                <w:rFonts w:ascii="GHEA Grapalat" w:hAnsi="GHEA Grapalat" w:cs="Calibri"/>
                <w:color w:val="000000"/>
                <w:sz w:val="18"/>
                <w:szCs w:val="18"/>
              </w:rPr>
              <w:t>)</w:t>
            </w:r>
          </w:p>
        </w:tc>
      </w:tr>
      <w:tr w:rsidR="00332B00" w:rsidRPr="00437197" w14:paraId="535AF47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E71F08F" w14:textId="53348E8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67</w:t>
            </w:r>
          </w:p>
        </w:tc>
        <w:tc>
          <w:tcPr>
            <w:tcW w:w="1794" w:type="dxa"/>
            <w:tcBorders>
              <w:top w:val="single" w:sz="4" w:space="0" w:color="auto"/>
              <w:left w:val="single" w:sz="4" w:space="0" w:color="auto"/>
              <w:bottom w:val="single" w:sz="4" w:space="0" w:color="auto"/>
              <w:right w:val="single" w:sz="4" w:space="0" w:color="auto"/>
            </w:tcBorders>
          </w:tcPr>
          <w:p w14:paraId="1426516E" w14:textId="224C6E6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202.320 </w:t>
            </w:r>
          </w:p>
        </w:tc>
        <w:tc>
          <w:tcPr>
            <w:tcW w:w="6458" w:type="dxa"/>
            <w:shd w:val="clear" w:color="000000" w:fill="FFFFFF"/>
            <w:vAlign w:val="center"/>
          </w:tcPr>
          <w:p w14:paraId="1D0E9446" w14:textId="136FC67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общего иммуноглобулина G (</w:t>
            </w:r>
            <w:proofErr w:type="spellStart"/>
            <w:r>
              <w:rPr>
                <w:rFonts w:ascii="GHEA Grapalat" w:hAnsi="GHEA Grapalat" w:cs="Calibri"/>
                <w:color w:val="000000"/>
                <w:sz w:val="18"/>
                <w:szCs w:val="18"/>
              </w:rPr>
              <w:t>IgG</w:t>
            </w:r>
            <w:proofErr w:type="spellEnd"/>
            <w:r>
              <w:rPr>
                <w:rFonts w:ascii="GHEA Grapalat" w:hAnsi="GHEA Grapalat" w:cs="Calibri"/>
                <w:color w:val="000000"/>
                <w:sz w:val="18"/>
                <w:szCs w:val="18"/>
              </w:rPr>
              <w:t>)</w:t>
            </w:r>
          </w:p>
        </w:tc>
      </w:tr>
      <w:tr w:rsidR="00332B00" w:rsidRPr="00437197" w14:paraId="6F5A8BE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60FABA" w14:textId="6934D12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68</w:t>
            </w:r>
          </w:p>
        </w:tc>
        <w:tc>
          <w:tcPr>
            <w:tcW w:w="1794" w:type="dxa"/>
            <w:tcBorders>
              <w:top w:val="single" w:sz="4" w:space="0" w:color="auto"/>
              <w:left w:val="single" w:sz="4" w:space="0" w:color="auto"/>
              <w:bottom w:val="single" w:sz="4" w:space="0" w:color="auto"/>
              <w:right w:val="single" w:sz="4" w:space="0" w:color="auto"/>
            </w:tcBorders>
          </w:tcPr>
          <w:p w14:paraId="1A7FA3B0" w14:textId="2A483CD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242.640 </w:t>
            </w:r>
          </w:p>
        </w:tc>
        <w:tc>
          <w:tcPr>
            <w:tcW w:w="6458" w:type="dxa"/>
            <w:shd w:val="clear" w:color="000000" w:fill="FFFFFF"/>
            <w:vAlign w:val="center"/>
          </w:tcPr>
          <w:p w14:paraId="2DB762EB" w14:textId="421CDAD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хорионического гонадотропина (HCG)</w:t>
            </w:r>
          </w:p>
        </w:tc>
      </w:tr>
      <w:tr w:rsidR="00332B00" w:rsidRPr="00437197" w14:paraId="4360077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B57E58" w14:textId="30534AD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69</w:t>
            </w:r>
          </w:p>
        </w:tc>
        <w:tc>
          <w:tcPr>
            <w:tcW w:w="1794" w:type="dxa"/>
            <w:tcBorders>
              <w:top w:val="single" w:sz="4" w:space="0" w:color="auto"/>
              <w:left w:val="single" w:sz="4" w:space="0" w:color="auto"/>
              <w:bottom w:val="single" w:sz="4" w:space="0" w:color="auto"/>
              <w:right w:val="single" w:sz="4" w:space="0" w:color="auto"/>
            </w:tcBorders>
          </w:tcPr>
          <w:p w14:paraId="70BCF1F9" w14:textId="066A02A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363.960 </w:t>
            </w:r>
          </w:p>
        </w:tc>
        <w:tc>
          <w:tcPr>
            <w:tcW w:w="6458" w:type="dxa"/>
            <w:shd w:val="clear" w:color="000000" w:fill="FFFFFF"/>
            <w:vAlign w:val="center"/>
          </w:tcPr>
          <w:p w14:paraId="1B9BCEFA" w14:textId="6804DC6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пролактина</w:t>
            </w:r>
          </w:p>
        </w:tc>
      </w:tr>
      <w:tr w:rsidR="00332B00" w:rsidRPr="00437197" w14:paraId="0DA3E42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60C28DD" w14:textId="2BF57D0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70</w:t>
            </w:r>
          </w:p>
        </w:tc>
        <w:tc>
          <w:tcPr>
            <w:tcW w:w="1794" w:type="dxa"/>
            <w:tcBorders>
              <w:top w:val="single" w:sz="4" w:space="0" w:color="auto"/>
              <w:left w:val="single" w:sz="4" w:space="0" w:color="auto"/>
              <w:bottom w:val="single" w:sz="4" w:space="0" w:color="auto"/>
              <w:right w:val="single" w:sz="4" w:space="0" w:color="auto"/>
            </w:tcBorders>
          </w:tcPr>
          <w:p w14:paraId="2B889A0D" w14:textId="03C9D7F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844.020 </w:t>
            </w:r>
          </w:p>
        </w:tc>
        <w:tc>
          <w:tcPr>
            <w:tcW w:w="6458" w:type="dxa"/>
            <w:shd w:val="clear" w:color="000000" w:fill="FFFFFF"/>
            <w:vAlign w:val="center"/>
          </w:tcPr>
          <w:p w14:paraId="328AB08D" w14:textId="1D89056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Anti-CCP</w:t>
            </w:r>
          </w:p>
        </w:tc>
      </w:tr>
      <w:tr w:rsidR="00332B00" w:rsidRPr="00437197" w14:paraId="3EED40D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752261" w14:textId="716E426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71</w:t>
            </w:r>
          </w:p>
        </w:tc>
        <w:tc>
          <w:tcPr>
            <w:tcW w:w="1794" w:type="dxa"/>
            <w:tcBorders>
              <w:top w:val="single" w:sz="4" w:space="0" w:color="auto"/>
              <w:left w:val="single" w:sz="4" w:space="0" w:color="auto"/>
              <w:bottom w:val="single" w:sz="4" w:space="0" w:color="auto"/>
              <w:right w:val="single" w:sz="4" w:space="0" w:color="auto"/>
            </w:tcBorders>
          </w:tcPr>
          <w:p w14:paraId="1FB4DE7F" w14:textId="2DF6E51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295.920 </w:t>
            </w:r>
          </w:p>
        </w:tc>
        <w:tc>
          <w:tcPr>
            <w:tcW w:w="6458" w:type="dxa"/>
            <w:shd w:val="clear" w:color="000000" w:fill="FFFFFF"/>
            <w:vAlign w:val="center"/>
          </w:tcPr>
          <w:p w14:paraId="78C88041" w14:textId="2CA14F6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кортизола</w:t>
            </w:r>
          </w:p>
        </w:tc>
      </w:tr>
      <w:tr w:rsidR="00332B00" w:rsidRPr="00437197" w14:paraId="3AF0D44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DC4780" w14:textId="73BFF56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72</w:t>
            </w:r>
          </w:p>
        </w:tc>
        <w:tc>
          <w:tcPr>
            <w:tcW w:w="1794" w:type="dxa"/>
            <w:tcBorders>
              <w:top w:val="single" w:sz="4" w:space="0" w:color="auto"/>
              <w:left w:val="single" w:sz="4" w:space="0" w:color="auto"/>
              <w:bottom w:val="single" w:sz="4" w:space="0" w:color="auto"/>
              <w:right w:val="single" w:sz="4" w:space="0" w:color="auto"/>
            </w:tcBorders>
          </w:tcPr>
          <w:p w14:paraId="53AFCE78" w14:textId="2635696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w:t>
            </w:r>
            <w:r w:rsidRPr="00C7542E">
              <w:rPr>
                <w:rFonts w:ascii="Calibri" w:hAnsi="Calibri" w:cs="Calibri"/>
              </w:rPr>
              <w:t>.</w:t>
            </w:r>
            <w:r w:rsidRPr="00C7542E">
              <w:rPr>
                <w:rFonts w:ascii="GHEA Grapalat" w:hAnsi="GHEA Grapalat" w:cs="Calibri"/>
              </w:rPr>
              <w:t xml:space="preserve">074.240 </w:t>
            </w:r>
          </w:p>
        </w:tc>
        <w:tc>
          <w:tcPr>
            <w:tcW w:w="6458" w:type="dxa"/>
            <w:shd w:val="clear" w:color="000000" w:fill="FFFFFF"/>
            <w:vAlign w:val="center"/>
          </w:tcPr>
          <w:p w14:paraId="1A90AAB0" w14:textId="436F2BF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С-пептида</w:t>
            </w:r>
          </w:p>
        </w:tc>
      </w:tr>
      <w:tr w:rsidR="00332B00" w:rsidRPr="00437197" w14:paraId="13A391B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40CF71F" w14:textId="6A193BE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73</w:t>
            </w:r>
          </w:p>
        </w:tc>
        <w:tc>
          <w:tcPr>
            <w:tcW w:w="1794" w:type="dxa"/>
            <w:tcBorders>
              <w:top w:val="single" w:sz="4" w:space="0" w:color="auto"/>
              <w:left w:val="single" w:sz="4" w:space="0" w:color="auto"/>
              <w:bottom w:val="single" w:sz="4" w:space="0" w:color="auto"/>
              <w:right w:val="single" w:sz="4" w:space="0" w:color="auto"/>
            </w:tcBorders>
          </w:tcPr>
          <w:p w14:paraId="40712ABE" w14:textId="651C028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263.790 </w:t>
            </w:r>
          </w:p>
        </w:tc>
        <w:tc>
          <w:tcPr>
            <w:tcW w:w="6458" w:type="dxa"/>
            <w:shd w:val="clear" w:color="000000" w:fill="FFFFFF"/>
            <w:vAlign w:val="center"/>
          </w:tcPr>
          <w:p w14:paraId="508183A1" w14:textId="1AF6292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Набор для определения </w:t>
            </w:r>
            <w:proofErr w:type="spellStart"/>
            <w:r>
              <w:rPr>
                <w:rFonts w:ascii="GHEA Grapalat" w:hAnsi="GHEA Grapalat" w:cs="Calibri"/>
                <w:color w:val="000000"/>
                <w:sz w:val="18"/>
                <w:szCs w:val="18"/>
              </w:rPr>
              <w:t>проинсулина</w:t>
            </w:r>
            <w:proofErr w:type="spellEnd"/>
          </w:p>
        </w:tc>
      </w:tr>
      <w:tr w:rsidR="00332B00" w:rsidRPr="00437197" w14:paraId="4DFAF51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519748B" w14:textId="7E9AE22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74</w:t>
            </w:r>
          </w:p>
        </w:tc>
        <w:tc>
          <w:tcPr>
            <w:tcW w:w="1794" w:type="dxa"/>
            <w:tcBorders>
              <w:top w:val="single" w:sz="4" w:space="0" w:color="auto"/>
              <w:left w:val="single" w:sz="4" w:space="0" w:color="auto"/>
              <w:bottom w:val="single" w:sz="4" w:space="0" w:color="auto"/>
              <w:right w:val="single" w:sz="4" w:space="0" w:color="auto"/>
            </w:tcBorders>
          </w:tcPr>
          <w:p w14:paraId="3C98BD48" w14:textId="16E36AA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1.965.600 </w:t>
            </w:r>
          </w:p>
        </w:tc>
        <w:tc>
          <w:tcPr>
            <w:tcW w:w="6458" w:type="dxa"/>
            <w:shd w:val="clear" w:color="000000" w:fill="FFFFFF"/>
            <w:vAlign w:val="center"/>
          </w:tcPr>
          <w:p w14:paraId="4AA24341" w14:textId="70966EA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Прокальцитонин</w:t>
            </w:r>
          </w:p>
        </w:tc>
      </w:tr>
      <w:tr w:rsidR="00332B00" w:rsidRPr="00437197" w14:paraId="768C873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F9A7E4E" w14:textId="2D7E889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75</w:t>
            </w:r>
          </w:p>
        </w:tc>
        <w:tc>
          <w:tcPr>
            <w:tcW w:w="1794" w:type="dxa"/>
            <w:tcBorders>
              <w:top w:val="single" w:sz="4" w:space="0" w:color="auto"/>
              <w:left w:val="single" w:sz="4" w:space="0" w:color="auto"/>
              <w:bottom w:val="single" w:sz="4" w:space="0" w:color="auto"/>
              <w:right w:val="single" w:sz="4" w:space="0" w:color="auto"/>
            </w:tcBorders>
          </w:tcPr>
          <w:p w14:paraId="54EC3A38" w14:textId="6A4BDEF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233.550</w:t>
            </w:r>
          </w:p>
        </w:tc>
        <w:tc>
          <w:tcPr>
            <w:tcW w:w="6458" w:type="dxa"/>
            <w:shd w:val="clear" w:color="000000" w:fill="FFFFFF"/>
            <w:vAlign w:val="center"/>
          </w:tcPr>
          <w:p w14:paraId="058265EA" w14:textId="561FC53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карциноэмбрионального антигена (CEA)</w:t>
            </w:r>
          </w:p>
        </w:tc>
      </w:tr>
      <w:tr w:rsidR="00332B00" w:rsidRPr="00437197" w14:paraId="0AF2E94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82D2912" w14:textId="7BB604E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76</w:t>
            </w:r>
          </w:p>
        </w:tc>
        <w:tc>
          <w:tcPr>
            <w:tcW w:w="1794" w:type="dxa"/>
            <w:tcBorders>
              <w:top w:val="single" w:sz="4" w:space="0" w:color="auto"/>
              <w:left w:val="single" w:sz="4" w:space="0" w:color="auto"/>
              <w:bottom w:val="single" w:sz="4" w:space="0" w:color="auto"/>
              <w:right w:val="single" w:sz="4" w:space="0" w:color="auto"/>
            </w:tcBorders>
          </w:tcPr>
          <w:p w14:paraId="478D5F65" w14:textId="10E6AA7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w:t>
            </w:r>
            <w:r w:rsidRPr="00C7542E">
              <w:rPr>
                <w:rFonts w:ascii="Calibri" w:hAnsi="Calibri" w:cs="Calibri"/>
              </w:rPr>
              <w:t>.</w:t>
            </w:r>
            <w:r w:rsidRPr="00C7542E">
              <w:rPr>
                <w:rFonts w:ascii="GHEA Grapalat" w:hAnsi="GHEA Grapalat" w:cs="Calibri"/>
              </w:rPr>
              <w:t xml:space="preserve">163.420 </w:t>
            </w:r>
          </w:p>
        </w:tc>
        <w:tc>
          <w:tcPr>
            <w:tcW w:w="6458" w:type="dxa"/>
            <w:shd w:val="clear" w:color="000000" w:fill="FFFFFF"/>
            <w:vAlign w:val="center"/>
          </w:tcPr>
          <w:p w14:paraId="159186F4" w14:textId="1BDD08C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витамина B12</w:t>
            </w:r>
          </w:p>
        </w:tc>
      </w:tr>
      <w:tr w:rsidR="00332B00" w:rsidRPr="00437197" w14:paraId="64B2C5A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EC09D5" w14:textId="7C2793C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77</w:t>
            </w:r>
          </w:p>
        </w:tc>
        <w:tc>
          <w:tcPr>
            <w:tcW w:w="1794" w:type="dxa"/>
            <w:tcBorders>
              <w:top w:val="single" w:sz="4" w:space="0" w:color="auto"/>
              <w:left w:val="single" w:sz="4" w:space="0" w:color="auto"/>
              <w:bottom w:val="single" w:sz="4" w:space="0" w:color="auto"/>
              <w:right w:val="single" w:sz="4" w:space="0" w:color="auto"/>
            </w:tcBorders>
          </w:tcPr>
          <w:p w14:paraId="3141FD55" w14:textId="155D9B6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976.500 </w:t>
            </w:r>
          </w:p>
        </w:tc>
        <w:tc>
          <w:tcPr>
            <w:tcW w:w="6458" w:type="dxa"/>
            <w:shd w:val="clear" w:color="000000" w:fill="FFFFFF"/>
            <w:vAlign w:val="center"/>
          </w:tcPr>
          <w:p w14:paraId="4BA06E42" w14:textId="09A6663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натрийуретического пептида (NT-</w:t>
            </w:r>
            <w:proofErr w:type="spellStart"/>
            <w:r>
              <w:rPr>
                <w:rFonts w:ascii="GHEA Grapalat" w:hAnsi="GHEA Grapalat" w:cs="Calibri"/>
                <w:color w:val="000000"/>
                <w:sz w:val="18"/>
                <w:szCs w:val="18"/>
              </w:rPr>
              <w:t>proBNP</w:t>
            </w:r>
            <w:proofErr w:type="spellEnd"/>
            <w:r>
              <w:rPr>
                <w:rFonts w:ascii="GHEA Grapalat" w:hAnsi="GHEA Grapalat" w:cs="Calibri"/>
                <w:color w:val="000000"/>
                <w:sz w:val="18"/>
                <w:szCs w:val="18"/>
              </w:rPr>
              <w:t>)</w:t>
            </w:r>
          </w:p>
        </w:tc>
      </w:tr>
      <w:tr w:rsidR="00332B00" w:rsidRPr="00437197" w14:paraId="60BA6D2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9554BD2" w14:textId="432085E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78</w:t>
            </w:r>
          </w:p>
        </w:tc>
        <w:tc>
          <w:tcPr>
            <w:tcW w:w="1794" w:type="dxa"/>
            <w:tcBorders>
              <w:top w:val="single" w:sz="4" w:space="0" w:color="auto"/>
              <w:left w:val="single" w:sz="4" w:space="0" w:color="auto"/>
              <w:bottom w:val="single" w:sz="4" w:space="0" w:color="auto"/>
              <w:right w:val="single" w:sz="4" w:space="0" w:color="auto"/>
            </w:tcBorders>
          </w:tcPr>
          <w:p w14:paraId="184A7AF4" w14:textId="51BED36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557.550 </w:t>
            </w:r>
          </w:p>
        </w:tc>
        <w:tc>
          <w:tcPr>
            <w:tcW w:w="6458" w:type="dxa"/>
            <w:shd w:val="clear" w:color="000000" w:fill="FFFFFF"/>
            <w:vAlign w:val="center"/>
          </w:tcPr>
          <w:p w14:paraId="7C5B96F0" w14:textId="4FAB9D4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инсулина</w:t>
            </w:r>
          </w:p>
        </w:tc>
      </w:tr>
      <w:tr w:rsidR="00332B00" w:rsidRPr="00437197" w14:paraId="067926F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AFA1D4C" w14:textId="20C1DFE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79</w:t>
            </w:r>
          </w:p>
        </w:tc>
        <w:tc>
          <w:tcPr>
            <w:tcW w:w="1794" w:type="dxa"/>
            <w:tcBorders>
              <w:top w:val="single" w:sz="4" w:space="0" w:color="auto"/>
              <w:left w:val="single" w:sz="4" w:space="0" w:color="auto"/>
              <w:bottom w:val="single" w:sz="4" w:space="0" w:color="auto"/>
              <w:right w:val="single" w:sz="4" w:space="0" w:color="auto"/>
            </w:tcBorders>
          </w:tcPr>
          <w:p w14:paraId="1842EC4A" w14:textId="48B6881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108.900 </w:t>
            </w:r>
          </w:p>
        </w:tc>
        <w:tc>
          <w:tcPr>
            <w:tcW w:w="6458" w:type="dxa"/>
            <w:shd w:val="clear" w:color="000000" w:fill="FFFFFF"/>
            <w:vAlign w:val="center"/>
          </w:tcPr>
          <w:p w14:paraId="5A6F9A23" w14:textId="05BE669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альфа-</w:t>
            </w:r>
            <w:proofErr w:type="spellStart"/>
            <w:r>
              <w:rPr>
                <w:rFonts w:ascii="GHEA Grapalat" w:hAnsi="GHEA Grapalat" w:cs="Calibri"/>
                <w:color w:val="000000"/>
                <w:sz w:val="18"/>
                <w:szCs w:val="18"/>
              </w:rPr>
              <w:t>фетопротеина</w:t>
            </w:r>
            <w:proofErr w:type="spellEnd"/>
          </w:p>
        </w:tc>
      </w:tr>
      <w:tr w:rsidR="00332B00" w:rsidRPr="00437197" w14:paraId="5543E77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0D82A3E" w14:textId="1D8EB90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80</w:t>
            </w:r>
          </w:p>
        </w:tc>
        <w:tc>
          <w:tcPr>
            <w:tcW w:w="1794" w:type="dxa"/>
            <w:tcBorders>
              <w:top w:val="single" w:sz="4" w:space="0" w:color="auto"/>
              <w:left w:val="single" w:sz="4" w:space="0" w:color="auto"/>
              <w:bottom w:val="single" w:sz="4" w:space="0" w:color="auto"/>
              <w:right w:val="single" w:sz="4" w:space="0" w:color="auto"/>
            </w:tcBorders>
          </w:tcPr>
          <w:p w14:paraId="2FD970EE" w14:textId="075D655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295.200 </w:t>
            </w:r>
          </w:p>
        </w:tc>
        <w:tc>
          <w:tcPr>
            <w:tcW w:w="6458" w:type="dxa"/>
            <w:shd w:val="clear" w:color="000000" w:fill="FFFFFF"/>
            <w:vAlign w:val="center"/>
          </w:tcPr>
          <w:p w14:paraId="43CE1D39" w14:textId="7472A3F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адренокортикотропного гормона</w:t>
            </w:r>
          </w:p>
        </w:tc>
      </w:tr>
      <w:tr w:rsidR="00332B00" w:rsidRPr="00437197" w14:paraId="7F4C238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FF86D1D" w14:textId="250570A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81</w:t>
            </w:r>
          </w:p>
        </w:tc>
        <w:tc>
          <w:tcPr>
            <w:tcW w:w="1794" w:type="dxa"/>
            <w:tcBorders>
              <w:top w:val="single" w:sz="4" w:space="0" w:color="auto"/>
              <w:left w:val="single" w:sz="4" w:space="0" w:color="auto"/>
              <w:bottom w:val="single" w:sz="4" w:space="0" w:color="auto"/>
              <w:right w:val="single" w:sz="4" w:space="0" w:color="auto"/>
            </w:tcBorders>
          </w:tcPr>
          <w:p w14:paraId="487E9B32" w14:textId="5CBEA8E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w:t>
            </w:r>
            <w:r w:rsidRPr="00C7542E">
              <w:rPr>
                <w:rFonts w:ascii="Calibri" w:hAnsi="Calibri" w:cs="Calibri"/>
              </w:rPr>
              <w:t>.</w:t>
            </w:r>
            <w:r w:rsidRPr="00C7542E">
              <w:rPr>
                <w:rFonts w:ascii="GHEA Grapalat" w:hAnsi="GHEA Grapalat" w:cs="Calibri"/>
              </w:rPr>
              <w:t xml:space="preserve">012.000 </w:t>
            </w:r>
          </w:p>
        </w:tc>
        <w:tc>
          <w:tcPr>
            <w:tcW w:w="6458" w:type="dxa"/>
            <w:shd w:val="clear" w:color="000000" w:fill="FFFFFF"/>
            <w:vAlign w:val="center"/>
          </w:tcPr>
          <w:p w14:paraId="3C14A6B4" w14:textId="6D09374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антимюллерова гормона</w:t>
            </w:r>
          </w:p>
        </w:tc>
      </w:tr>
      <w:tr w:rsidR="00332B00" w:rsidRPr="00437197" w14:paraId="377AAB3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6FCC219" w14:textId="19628CA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82</w:t>
            </w:r>
          </w:p>
        </w:tc>
        <w:tc>
          <w:tcPr>
            <w:tcW w:w="1794" w:type="dxa"/>
            <w:tcBorders>
              <w:top w:val="single" w:sz="4" w:space="0" w:color="auto"/>
              <w:left w:val="single" w:sz="4" w:space="0" w:color="auto"/>
              <w:bottom w:val="single" w:sz="4" w:space="0" w:color="auto"/>
              <w:right w:val="single" w:sz="4" w:space="0" w:color="auto"/>
            </w:tcBorders>
          </w:tcPr>
          <w:p w14:paraId="49AF05E2" w14:textId="74BA70E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336.000 </w:t>
            </w:r>
          </w:p>
        </w:tc>
        <w:tc>
          <w:tcPr>
            <w:tcW w:w="6458" w:type="dxa"/>
            <w:shd w:val="clear" w:color="000000" w:fill="FFFFFF"/>
            <w:vAlign w:val="center"/>
          </w:tcPr>
          <w:p w14:paraId="5A818FE8" w14:textId="1599DAF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тиреоглобулина</w:t>
            </w:r>
          </w:p>
        </w:tc>
      </w:tr>
      <w:tr w:rsidR="00332B00" w:rsidRPr="00437197" w14:paraId="59CFE64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80676ED" w14:textId="2F8A3B6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83</w:t>
            </w:r>
          </w:p>
        </w:tc>
        <w:tc>
          <w:tcPr>
            <w:tcW w:w="1794" w:type="dxa"/>
            <w:tcBorders>
              <w:top w:val="single" w:sz="4" w:space="0" w:color="auto"/>
              <w:left w:val="single" w:sz="4" w:space="0" w:color="auto"/>
              <w:bottom w:val="single" w:sz="4" w:space="0" w:color="auto"/>
              <w:right w:val="single" w:sz="4" w:space="0" w:color="auto"/>
            </w:tcBorders>
          </w:tcPr>
          <w:p w14:paraId="2B0D532B" w14:textId="65152D5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393.600 </w:t>
            </w:r>
          </w:p>
        </w:tc>
        <w:tc>
          <w:tcPr>
            <w:tcW w:w="6458" w:type="dxa"/>
            <w:shd w:val="clear" w:color="000000" w:fill="FFFFFF"/>
            <w:vAlign w:val="center"/>
          </w:tcPr>
          <w:p w14:paraId="393C4FD8" w14:textId="4A72C0B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фолиевой кислоты</w:t>
            </w:r>
          </w:p>
        </w:tc>
      </w:tr>
      <w:tr w:rsidR="00332B00" w:rsidRPr="00437197" w14:paraId="5807D57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7C2700A" w14:textId="78793D6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84</w:t>
            </w:r>
          </w:p>
        </w:tc>
        <w:tc>
          <w:tcPr>
            <w:tcW w:w="1794" w:type="dxa"/>
            <w:tcBorders>
              <w:top w:val="single" w:sz="4" w:space="0" w:color="auto"/>
              <w:left w:val="single" w:sz="4" w:space="0" w:color="auto"/>
              <w:bottom w:val="single" w:sz="4" w:space="0" w:color="auto"/>
              <w:right w:val="single" w:sz="4" w:space="0" w:color="auto"/>
            </w:tcBorders>
          </w:tcPr>
          <w:p w14:paraId="1950EA3B" w14:textId="5E36116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60.480 </w:t>
            </w:r>
          </w:p>
        </w:tc>
        <w:tc>
          <w:tcPr>
            <w:tcW w:w="6458" w:type="dxa"/>
            <w:shd w:val="clear" w:color="000000" w:fill="FFFFFF"/>
            <w:vAlign w:val="center"/>
          </w:tcPr>
          <w:p w14:paraId="50368E8F" w14:textId="2F5773F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Контрольный раствор Light Check</w:t>
            </w:r>
          </w:p>
        </w:tc>
      </w:tr>
      <w:tr w:rsidR="00332B00" w:rsidRPr="00437197" w14:paraId="577F44A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954E69" w14:textId="5B468D0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85</w:t>
            </w:r>
          </w:p>
        </w:tc>
        <w:tc>
          <w:tcPr>
            <w:tcW w:w="1794" w:type="dxa"/>
            <w:tcBorders>
              <w:top w:val="single" w:sz="4" w:space="0" w:color="auto"/>
              <w:left w:val="single" w:sz="4" w:space="0" w:color="auto"/>
              <w:bottom w:val="single" w:sz="4" w:space="0" w:color="auto"/>
              <w:right w:val="single" w:sz="4" w:space="0" w:color="auto"/>
            </w:tcBorders>
          </w:tcPr>
          <w:p w14:paraId="5DEDE89C" w14:textId="3C9D6C5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989.460 </w:t>
            </w:r>
          </w:p>
        </w:tc>
        <w:tc>
          <w:tcPr>
            <w:tcW w:w="6458" w:type="dxa"/>
            <w:shd w:val="clear" w:color="000000" w:fill="FFFFFF"/>
            <w:vAlign w:val="center"/>
          </w:tcPr>
          <w:p w14:paraId="0B019A0B" w14:textId="4909660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Рабочий раствор </w:t>
            </w:r>
            <w:proofErr w:type="spellStart"/>
            <w:r>
              <w:rPr>
                <w:rFonts w:ascii="GHEA Grapalat" w:hAnsi="GHEA Grapalat" w:cs="Calibri"/>
                <w:color w:val="000000"/>
                <w:sz w:val="18"/>
                <w:szCs w:val="18"/>
              </w:rPr>
              <w:t>Starter</w:t>
            </w:r>
            <w:proofErr w:type="spellEnd"/>
            <w:r>
              <w:rPr>
                <w:rFonts w:ascii="GHEA Grapalat" w:hAnsi="GHEA Grapalat" w:cs="Calibri"/>
                <w:color w:val="000000"/>
                <w:sz w:val="18"/>
                <w:szCs w:val="18"/>
              </w:rPr>
              <w:t xml:space="preserve"> 1+2</w:t>
            </w:r>
          </w:p>
        </w:tc>
      </w:tr>
      <w:tr w:rsidR="00332B00" w:rsidRPr="00437197" w14:paraId="6F120CF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8799E66" w14:textId="7E51DF7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86</w:t>
            </w:r>
          </w:p>
        </w:tc>
        <w:tc>
          <w:tcPr>
            <w:tcW w:w="1794" w:type="dxa"/>
            <w:tcBorders>
              <w:top w:val="single" w:sz="4" w:space="0" w:color="auto"/>
              <w:left w:val="single" w:sz="4" w:space="0" w:color="auto"/>
              <w:bottom w:val="single" w:sz="4" w:space="0" w:color="auto"/>
              <w:right w:val="single" w:sz="4" w:space="0" w:color="auto"/>
            </w:tcBorders>
          </w:tcPr>
          <w:p w14:paraId="7CBE7FD3" w14:textId="25F6588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859.798,80 </w:t>
            </w:r>
          </w:p>
        </w:tc>
        <w:tc>
          <w:tcPr>
            <w:tcW w:w="6458" w:type="dxa"/>
            <w:shd w:val="clear" w:color="000000" w:fill="FFFFFF"/>
            <w:vAlign w:val="center"/>
          </w:tcPr>
          <w:p w14:paraId="333ABA83" w14:textId="089C38C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Промывочный концентрат </w:t>
            </w:r>
            <w:proofErr w:type="spellStart"/>
            <w:r>
              <w:rPr>
                <w:rFonts w:ascii="GHEA Grapalat" w:hAnsi="GHEA Grapalat" w:cs="Calibri"/>
                <w:color w:val="000000"/>
                <w:sz w:val="18"/>
                <w:szCs w:val="18"/>
              </w:rPr>
              <w:t>Wash</w:t>
            </w:r>
            <w:proofErr w:type="spellEnd"/>
          </w:p>
        </w:tc>
      </w:tr>
      <w:tr w:rsidR="00332B00" w:rsidRPr="00437197" w14:paraId="1E737B7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288C769" w14:textId="76AF28C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87</w:t>
            </w:r>
          </w:p>
        </w:tc>
        <w:tc>
          <w:tcPr>
            <w:tcW w:w="1794" w:type="dxa"/>
            <w:tcBorders>
              <w:top w:val="single" w:sz="4" w:space="0" w:color="auto"/>
              <w:left w:val="single" w:sz="4" w:space="0" w:color="auto"/>
              <w:bottom w:val="single" w:sz="4" w:space="0" w:color="auto"/>
              <w:right w:val="single" w:sz="4" w:space="0" w:color="auto"/>
            </w:tcBorders>
          </w:tcPr>
          <w:p w14:paraId="7456D2E5" w14:textId="38BB5BA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96.000 </w:t>
            </w:r>
          </w:p>
        </w:tc>
        <w:tc>
          <w:tcPr>
            <w:tcW w:w="6458" w:type="dxa"/>
            <w:shd w:val="clear" w:color="000000" w:fill="FFFFFF"/>
            <w:vAlign w:val="center"/>
          </w:tcPr>
          <w:p w14:paraId="41E58D88" w14:textId="6C3B8F3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Очистительный раствор System </w:t>
            </w:r>
            <w:proofErr w:type="spellStart"/>
            <w:r>
              <w:rPr>
                <w:rFonts w:ascii="GHEA Grapalat" w:hAnsi="GHEA Grapalat" w:cs="Calibri"/>
                <w:color w:val="000000"/>
                <w:sz w:val="18"/>
                <w:szCs w:val="18"/>
              </w:rPr>
              <w:t>Tubing</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Cleaning</w:t>
            </w:r>
            <w:proofErr w:type="spellEnd"/>
          </w:p>
        </w:tc>
      </w:tr>
      <w:tr w:rsidR="00332B00" w:rsidRPr="00437197" w14:paraId="7C0C528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F535A25" w14:textId="06B863C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88</w:t>
            </w:r>
          </w:p>
        </w:tc>
        <w:tc>
          <w:tcPr>
            <w:tcW w:w="1794" w:type="dxa"/>
            <w:tcBorders>
              <w:top w:val="single" w:sz="4" w:space="0" w:color="auto"/>
              <w:left w:val="single" w:sz="4" w:space="0" w:color="auto"/>
              <w:bottom w:val="single" w:sz="4" w:space="0" w:color="auto"/>
              <w:right w:val="single" w:sz="4" w:space="0" w:color="auto"/>
            </w:tcBorders>
          </w:tcPr>
          <w:p w14:paraId="4BB60AD8" w14:textId="6AD9572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1.684.800 </w:t>
            </w:r>
          </w:p>
        </w:tc>
        <w:tc>
          <w:tcPr>
            <w:tcW w:w="6458" w:type="dxa"/>
            <w:shd w:val="clear" w:color="000000" w:fill="FFFFFF"/>
            <w:vAlign w:val="center"/>
          </w:tcPr>
          <w:p w14:paraId="21CACC4C" w14:textId="43F16DF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Рабочая пробирка</w:t>
            </w:r>
          </w:p>
        </w:tc>
      </w:tr>
      <w:tr w:rsidR="00332B00" w:rsidRPr="00437197" w14:paraId="0908E84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FC7EE58" w14:textId="2EF28A4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89</w:t>
            </w:r>
          </w:p>
        </w:tc>
        <w:tc>
          <w:tcPr>
            <w:tcW w:w="1794" w:type="dxa"/>
            <w:tcBorders>
              <w:top w:val="single" w:sz="4" w:space="0" w:color="auto"/>
              <w:left w:val="single" w:sz="4" w:space="0" w:color="auto"/>
              <w:bottom w:val="single" w:sz="4" w:space="0" w:color="auto"/>
              <w:right w:val="single" w:sz="4" w:space="0" w:color="auto"/>
            </w:tcBorders>
          </w:tcPr>
          <w:p w14:paraId="340FA160" w14:textId="29AEB3E9"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1.868.000 </w:t>
            </w:r>
          </w:p>
        </w:tc>
        <w:tc>
          <w:tcPr>
            <w:tcW w:w="6458" w:type="dxa"/>
            <w:shd w:val="clear" w:color="000000" w:fill="FFFFFF"/>
            <w:vAlign w:val="center"/>
          </w:tcPr>
          <w:p w14:paraId="56AEC002" w14:textId="20159AC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Тест HbA1C</w:t>
            </w:r>
          </w:p>
        </w:tc>
      </w:tr>
      <w:tr w:rsidR="00332B00" w:rsidRPr="00437197" w14:paraId="60703B9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C43760" w14:textId="2E38B26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90</w:t>
            </w:r>
          </w:p>
        </w:tc>
        <w:tc>
          <w:tcPr>
            <w:tcW w:w="1794" w:type="dxa"/>
            <w:tcBorders>
              <w:top w:val="single" w:sz="4" w:space="0" w:color="auto"/>
              <w:left w:val="single" w:sz="4" w:space="0" w:color="auto"/>
              <w:bottom w:val="single" w:sz="4" w:space="0" w:color="auto"/>
              <w:right w:val="single" w:sz="4" w:space="0" w:color="auto"/>
            </w:tcBorders>
          </w:tcPr>
          <w:p w14:paraId="438D2535" w14:textId="5020310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w:t>
            </w:r>
            <w:r w:rsidRPr="00C7542E">
              <w:rPr>
                <w:rFonts w:ascii="Calibri" w:hAnsi="Calibri" w:cs="Calibri"/>
              </w:rPr>
              <w:t>.</w:t>
            </w:r>
            <w:r w:rsidRPr="00C7542E">
              <w:rPr>
                <w:rFonts w:ascii="GHEA Grapalat" w:hAnsi="GHEA Grapalat" w:cs="Calibri"/>
              </w:rPr>
              <w:t xml:space="preserve">932.000 </w:t>
            </w:r>
          </w:p>
        </w:tc>
        <w:tc>
          <w:tcPr>
            <w:tcW w:w="6458" w:type="dxa"/>
            <w:shd w:val="clear" w:color="000000" w:fill="FFFFFF"/>
            <w:vAlign w:val="center"/>
          </w:tcPr>
          <w:p w14:paraId="18D93919" w14:textId="77E0185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Мочевые тест-полоски</w:t>
            </w:r>
          </w:p>
        </w:tc>
      </w:tr>
      <w:tr w:rsidR="00332B00" w:rsidRPr="00437197" w14:paraId="06EFC2F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CA9E817" w14:textId="7E064BD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91</w:t>
            </w:r>
          </w:p>
        </w:tc>
        <w:tc>
          <w:tcPr>
            <w:tcW w:w="1794" w:type="dxa"/>
            <w:tcBorders>
              <w:top w:val="single" w:sz="4" w:space="0" w:color="auto"/>
              <w:left w:val="single" w:sz="4" w:space="0" w:color="auto"/>
              <w:bottom w:val="single" w:sz="4" w:space="0" w:color="auto"/>
              <w:right w:val="single" w:sz="4" w:space="0" w:color="auto"/>
            </w:tcBorders>
          </w:tcPr>
          <w:p w14:paraId="2D399FF6" w14:textId="5299211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w:t>
            </w:r>
            <w:r w:rsidRPr="00C7542E">
              <w:rPr>
                <w:rFonts w:ascii="Calibri" w:hAnsi="Calibri" w:cs="Calibri"/>
              </w:rPr>
              <w:t>.</w:t>
            </w:r>
            <w:r w:rsidRPr="00C7542E">
              <w:rPr>
                <w:rFonts w:ascii="GHEA Grapalat" w:hAnsi="GHEA Grapalat" w:cs="Calibri"/>
              </w:rPr>
              <w:t xml:space="preserve">760.000 </w:t>
            </w:r>
          </w:p>
        </w:tc>
        <w:tc>
          <w:tcPr>
            <w:tcW w:w="6458" w:type="dxa"/>
            <w:shd w:val="clear" w:color="000000" w:fill="FFFFFF"/>
            <w:vAlign w:val="center"/>
          </w:tcPr>
          <w:p w14:paraId="16BA5F89" w14:textId="6B129D1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Кюветы</w:t>
            </w:r>
          </w:p>
        </w:tc>
      </w:tr>
      <w:tr w:rsidR="00332B00" w:rsidRPr="00437197" w14:paraId="308EF96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7176069" w14:textId="57977E6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92</w:t>
            </w:r>
          </w:p>
        </w:tc>
        <w:tc>
          <w:tcPr>
            <w:tcW w:w="1794" w:type="dxa"/>
            <w:tcBorders>
              <w:top w:val="single" w:sz="4" w:space="0" w:color="auto"/>
              <w:left w:val="single" w:sz="4" w:space="0" w:color="auto"/>
              <w:bottom w:val="single" w:sz="4" w:space="0" w:color="auto"/>
              <w:right w:val="single" w:sz="4" w:space="0" w:color="auto"/>
            </w:tcBorders>
          </w:tcPr>
          <w:p w14:paraId="16DA7E74" w14:textId="69D8B90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931.200 </w:t>
            </w:r>
          </w:p>
        </w:tc>
        <w:tc>
          <w:tcPr>
            <w:tcW w:w="6458" w:type="dxa"/>
            <w:shd w:val="clear" w:color="000000" w:fill="FFFFFF"/>
            <w:vAlign w:val="center"/>
          </w:tcPr>
          <w:p w14:paraId="5731E79B" w14:textId="4421735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Набор для определения </w:t>
            </w:r>
            <w:proofErr w:type="spellStart"/>
            <w:r>
              <w:rPr>
                <w:rFonts w:ascii="GHEA Grapalat" w:hAnsi="GHEA Grapalat" w:cs="Calibri"/>
                <w:color w:val="000000"/>
                <w:sz w:val="18"/>
                <w:szCs w:val="18"/>
              </w:rPr>
              <w:t>Na+K+Cl</w:t>
            </w:r>
            <w:proofErr w:type="spellEnd"/>
          </w:p>
        </w:tc>
      </w:tr>
      <w:tr w:rsidR="00332B00" w:rsidRPr="00437197" w14:paraId="571A1F6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801D06E" w14:textId="3A3E9D8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93</w:t>
            </w:r>
          </w:p>
        </w:tc>
        <w:tc>
          <w:tcPr>
            <w:tcW w:w="1794" w:type="dxa"/>
            <w:tcBorders>
              <w:top w:val="single" w:sz="4" w:space="0" w:color="auto"/>
              <w:left w:val="single" w:sz="4" w:space="0" w:color="auto"/>
              <w:bottom w:val="single" w:sz="4" w:space="0" w:color="auto"/>
              <w:right w:val="single" w:sz="4" w:space="0" w:color="auto"/>
            </w:tcBorders>
          </w:tcPr>
          <w:p w14:paraId="78A61620" w14:textId="0F2D298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153.000 </w:t>
            </w:r>
          </w:p>
        </w:tc>
        <w:tc>
          <w:tcPr>
            <w:tcW w:w="6458" w:type="dxa"/>
            <w:shd w:val="clear" w:color="000000" w:fill="FFFFFF"/>
            <w:vAlign w:val="center"/>
          </w:tcPr>
          <w:p w14:paraId="16ABC7BB" w14:textId="5251BCE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Референс-раствор для определения </w:t>
            </w:r>
            <w:proofErr w:type="spellStart"/>
            <w:r>
              <w:rPr>
                <w:rFonts w:ascii="GHEA Grapalat" w:hAnsi="GHEA Grapalat" w:cs="Calibri"/>
                <w:color w:val="000000"/>
                <w:sz w:val="18"/>
                <w:szCs w:val="18"/>
              </w:rPr>
              <w:t>Na+K+Cl</w:t>
            </w:r>
            <w:proofErr w:type="spellEnd"/>
          </w:p>
        </w:tc>
      </w:tr>
      <w:tr w:rsidR="00332B00" w:rsidRPr="00437197" w14:paraId="2027044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032D343" w14:textId="529F7E8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94</w:t>
            </w:r>
          </w:p>
        </w:tc>
        <w:tc>
          <w:tcPr>
            <w:tcW w:w="1794" w:type="dxa"/>
            <w:tcBorders>
              <w:top w:val="single" w:sz="4" w:space="0" w:color="auto"/>
              <w:left w:val="single" w:sz="4" w:space="0" w:color="auto"/>
              <w:bottom w:val="single" w:sz="4" w:space="0" w:color="auto"/>
              <w:right w:val="single" w:sz="4" w:space="0" w:color="auto"/>
            </w:tcBorders>
          </w:tcPr>
          <w:p w14:paraId="58DF70F4" w14:textId="4BC4FFD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81.600 </w:t>
            </w:r>
          </w:p>
        </w:tc>
        <w:tc>
          <w:tcPr>
            <w:tcW w:w="6458" w:type="dxa"/>
            <w:shd w:val="clear" w:color="000000" w:fill="FFFFFF"/>
            <w:vAlign w:val="center"/>
          </w:tcPr>
          <w:p w14:paraId="0EFD22A6" w14:textId="24C9830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Насадки (типсы)</w:t>
            </w:r>
          </w:p>
        </w:tc>
      </w:tr>
      <w:tr w:rsidR="00332B00" w:rsidRPr="00437197" w14:paraId="2B4449A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3DB3C89" w14:textId="5F98BBC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95</w:t>
            </w:r>
          </w:p>
        </w:tc>
        <w:tc>
          <w:tcPr>
            <w:tcW w:w="1794" w:type="dxa"/>
            <w:tcBorders>
              <w:top w:val="single" w:sz="4" w:space="0" w:color="auto"/>
              <w:left w:val="single" w:sz="4" w:space="0" w:color="auto"/>
              <w:bottom w:val="single" w:sz="4" w:space="0" w:color="auto"/>
              <w:right w:val="single" w:sz="4" w:space="0" w:color="auto"/>
            </w:tcBorders>
          </w:tcPr>
          <w:p w14:paraId="5CADFE1A" w14:textId="016933E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239.200 </w:t>
            </w:r>
          </w:p>
        </w:tc>
        <w:tc>
          <w:tcPr>
            <w:tcW w:w="6458" w:type="dxa"/>
            <w:shd w:val="clear" w:color="000000" w:fill="FFFFFF"/>
            <w:vAlign w:val="center"/>
          </w:tcPr>
          <w:p w14:paraId="19FA1D57" w14:textId="61B550F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Рабочая пробирка</w:t>
            </w:r>
          </w:p>
        </w:tc>
      </w:tr>
      <w:tr w:rsidR="00332B00" w:rsidRPr="00437197" w14:paraId="6E8F3A6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5CB5F17" w14:textId="3BF9515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96</w:t>
            </w:r>
          </w:p>
        </w:tc>
        <w:tc>
          <w:tcPr>
            <w:tcW w:w="1794" w:type="dxa"/>
            <w:tcBorders>
              <w:top w:val="single" w:sz="4" w:space="0" w:color="auto"/>
              <w:left w:val="single" w:sz="4" w:space="0" w:color="auto"/>
              <w:bottom w:val="single" w:sz="4" w:space="0" w:color="auto"/>
              <w:right w:val="single" w:sz="4" w:space="0" w:color="auto"/>
            </w:tcBorders>
          </w:tcPr>
          <w:p w14:paraId="160BEF1E" w14:textId="66B1DBA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15.000 </w:t>
            </w:r>
          </w:p>
        </w:tc>
        <w:tc>
          <w:tcPr>
            <w:tcW w:w="6458" w:type="dxa"/>
            <w:shd w:val="clear" w:color="000000" w:fill="FFFFFF"/>
            <w:vAlign w:val="center"/>
          </w:tcPr>
          <w:p w14:paraId="62E10BD1" w14:textId="03F07D1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Термобумага для принтера</w:t>
            </w:r>
          </w:p>
        </w:tc>
      </w:tr>
      <w:tr w:rsidR="00332B00" w:rsidRPr="00437197" w14:paraId="6F8152B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7C137DA" w14:textId="5043AC2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97</w:t>
            </w:r>
          </w:p>
        </w:tc>
        <w:tc>
          <w:tcPr>
            <w:tcW w:w="1794" w:type="dxa"/>
            <w:tcBorders>
              <w:top w:val="single" w:sz="4" w:space="0" w:color="auto"/>
              <w:left w:val="single" w:sz="4" w:space="0" w:color="auto"/>
              <w:bottom w:val="single" w:sz="4" w:space="0" w:color="auto"/>
              <w:right w:val="single" w:sz="4" w:space="0" w:color="auto"/>
            </w:tcBorders>
          </w:tcPr>
          <w:p w14:paraId="1A8847FE" w14:textId="4F30D10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112.320</w:t>
            </w:r>
          </w:p>
        </w:tc>
        <w:tc>
          <w:tcPr>
            <w:tcW w:w="6458" w:type="dxa"/>
            <w:shd w:val="clear" w:color="000000" w:fill="FFFFFF"/>
            <w:vAlign w:val="center"/>
          </w:tcPr>
          <w:p w14:paraId="793E8BAD" w14:textId="3BFA740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Набор для определения гепатита B </w:t>
            </w:r>
            <w:proofErr w:type="spellStart"/>
            <w:r>
              <w:rPr>
                <w:rFonts w:ascii="GHEA Grapalat" w:hAnsi="GHEA Grapalat" w:cs="Calibri"/>
                <w:color w:val="000000"/>
                <w:sz w:val="18"/>
                <w:szCs w:val="18"/>
              </w:rPr>
              <w:t>RapidSignal</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HBsAg</w:t>
            </w:r>
            <w:proofErr w:type="spellEnd"/>
            <w:r>
              <w:rPr>
                <w:rFonts w:ascii="GHEA Grapalat" w:hAnsi="GHEA Grapalat" w:cs="Calibri"/>
                <w:color w:val="000000"/>
                <w:sz w:val="18"/>
                <w:szCs w:val="18"/>
              </w:rPr>
              <w:t xml:space="preserve"> WB</w:t>
            </w:r>
          </w:p>
        </w:tc>
      </w:tr>
      <w:tr w:rsidR="00332B00" w:rsidRPr="00437197" w14:paraId="2CCD1FA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F4F6C2E" w14:textId="1ED0BAF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98</w:t>
            </w:r>
          </w:p>
        </w:tc>
        <w:tc>
          <w:tcPr>
            <w:tcW w:w="1794" w:type="dxa"/>
            <w:tcBorders>
              <w:top w:val="single" w:sz="4" w:space="0" w:color="auto"/>
              <w:left w:val="single" w:sz="4" w:space="0" w:color="auto"/>
              <w:bottom w:val="single" w:sz="4" w:space="0" w:color="auto"/>
              <w:right w:val="single" w:sz="4" w:space="0" w:color="auto"/>
            </w:tcBorders>
          </w:tcPr>
          <w:p w14:paraId="34F60CFC" w14:textId="48A2388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207.000</w:t>
            </w:r>
          </w:p>
        </w:tc>
        <w:tc>
          <w:tcPr>
            <w:tcW w:w="6458" w:type="dxa"/>
            <w:shd w:val="clear" w:color="000000" w:fill="FFFFFF"/>
            <w:vAlign w:val="center"/>
          </w:tcPr>
          <w:p w14:paraId="5E5CE514" w14:textId="1242FB2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HCV тест</w:t>
            </w:r>
          </w:p>
        </w:tc>
      </w:tr>
      <w:tr w:rsidR="00332B00" w:rsidRPr="00437197" w14:paraId="009CB604" w14:textId="77777777" w:rsidTr="007F0EAC">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4455A3C" w14:textId="125F6AD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99</w:t>
            </w:r>
          </w:p>
        </w:tc>
        <w:tc>
          <w:tcPr>
            <w:tcW w:w="1794" w:type="dxa"/>
            <w:tcBorders>
              <w:top w:val="single" w:sz="4" w:space="0" w:color="auto"/>
              <w:left w:val="single" w:sz="4" w:space="0" w:color="auto"/>
              <w:bottom w:val="single" w:sz="4" w:space="0" w:color="auto"/>
              <w:right w:val="single" w:sz="4" w:space="0" w:color="auto"/>
            </w:tcBorders>
            <w:vAlign w:val="center"/>
          </w:tcPr>
          <w:p w14:paraId="03A38B97" w14:textId="71934F4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122.400</w:t>
            </w:r>
          </w:p>
        </w:tc>
        <w:tc>
          <w:tcPr>
            <w:tcW w:w="6458" w:type="dxa"/>
            <w:shd w:val="clear" w:color="000000" w:fill="FFFFFF"/>
            <w:vAlign w:val="center"/>
          </w:tcPr>
          <w:p w14:paraId="342EC086" w14:textId="2EA8E3C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CRP-</w:t>
            </w:r>
            <w:proofErr w:type="spellStart"/>
            <w:r>
              <w:rPr>
                <w:rFonts w:ascii="GHEA Grapalat" w:hAnsi="GHEA Grapalat" w:cs="Calibri"/>
                <w:color w:val="000000"/>
                <w:sz w:val="18"/>
                <w:szCs w:val="18"/>
              </w:rPr>
              <w:t>lex</w:t>
            </w:r>
            <w:proofErr w:type="spellEnd"/>
            <w:r>
              <w:rPr>
                <w:rFonts w:ascii="GHEA Grapalat" w:hAnsi="GHEA Grapalat" w:cs="Calibri"/>
                <w:color w:val="000000"/>
                <w:sz w:val="18"/>
                <w:szCs w:val="18"/>
              </w:rPr>
              <w:t xml:space="preserve"> (C-реактивный белок), 100 тестов</w:t>
            </w:r>
          </w:p>
        </w:tc>
      </w:tr>
      <w:tr w:rsidR="00332B00" w:rsidRPr="00437197" w14:paraId="4E23A94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FF690F" w14:textId="3B54B94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100</w:t>
            </w:r>
          </w:p>
        </w:tc>
        <w:tc>
          <w:tcPr>
            <w:tcW w:w="1794" w:type="dxa"/>
            <w:tcBorders>
              <w:top w:val="single" w:sz="4" w:space="0" w:color="auto"/>
              <w:left w:val="single" w:sz="4" w:space="0" w:color="auto"/>
              <w:bottom w:val="single" w:sz="4" w:space="0" w:color="auto"/>
              <w:right w:val="single" w:sz="4" w:space="0" w:color="auto"/>
            </w:tcBorders>
          </w:tcPr>
          <w:p w14:paraId="5F6E215E" w14:textId="3C5476B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61.200</w:t>
            </w:r>
          </w:p>
        </w:tc>
        <w:tc>
          <w:tcPr>
            <w:tcW w:w="6458" w:type="dxa"/>
            <w:shd w:val="clear" w:color="000000" w:fill="FFFFFF"/>
            <w:vAlign w:val="center"/>
          </w:tcPr>
          <w:p w14:paraId="1F02EBFA" w14:textId="2036108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RF-</w:t>
            </w:r>
            <w:proofErr w:type="spellStart"/>
            <w:r>
              <w:rPr>
                <w:rFonts w:ascii="GHEA Grapalat" w:hAnsi="GHEA Grapalat" w:cs="Calibri"/>
                <w:color w:val="000000"/>
                <w:sz w:val="18"/>
                <w:szCs w:val="18"/>
              </w:rPr>
              <w:t>lex</w:t>
            </w:r>
            <w:proofErr w:type="spellEnd"/>
            <w:r>
              <w:rPr>
                <w:rFonts w:ascii="GHEA Grapalat" w:hAnsi="GHEA Grapalat" w:cs="Calibri"/>
                <w:color w:val="000000"/>
                <w:sz w:val="18"/>
                <w:szCs w:val="18"/>
              </w:rPr>
              <w:t xml:space="preserve"> (ревматоидный фактор), 100 тестов</w:t>
            </w:r>
          </w:p>
        </w:tc>
      </w:tr>
      <w:tr w:rsidR="00332B00" w:rsidRPr="00437197" w14:paraId="3F5E52C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5C344F" w14:textId="0F5A29F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101</w:t>
            </w:r>
          </w:p>
        </w:tc>
        <w:tc>
          <w:tcPr>
            <w:tcW w:w="1794" w:type="dxa"/>
            <w:tcBorders>
              <w:top w:val="single" w:sz="4" w:space="0" w:color="auto"/>
              <w:left w:val="single" w:sz="4" w:space="0" w:color="auto"/>
              <w:bottom w:val="single" w:sz="4" w:space="0" w:color="auto"/>
              <w:right w:val="single" w:sz="4" w:space="0" w:color="auto"/>
            </w:tcBorders>
          </w:tcPr>
          <w:p w14:paraId="2D4F796A" w14:textId="11097F8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14.400</w:t>
            </w:r>
          </w:p>
        </w:tc>
        <w:tc>
          <w:tcPr>
            <w:tcW w:w="6458" w:type="dxa"/>
            <w:shd w:val="clear" w:color="000000" w:fill="FFFFFF"/>
            <w:vAlign w:val="center"/>
          </w:tcPr>
          <w:p w14:paraId="5CF1B29F" w14:textId="55249B0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ASO-</w:t>
            </w:r>
            <w:proofErr w:type="spellStart"/>
            <w:r>
              <w:rPr>
                <w:rFonts w:ascii="GHEA Grapalat" w:hAnsi="GHEA Grapalat" w:cs="Calibri"/>
                <w:color w:val="000000"/>
                <w:sz w:val="18"/>
                <w:szCs w:val="18"/>
              </w:rPr>
              <w:t>lex</w:t>
            </w:r>
            <w:proofErr w:type="spellEnd"/>
            <w:r>
              <w:rPr>
                <w:rFonts w:ascii="GHEA Grapalat" w:hAnsi="GHEA Grapalat" w:cs="Calibri"/>
                <w:color w:val="000000"/>
                <w:sz w:val="18"/>
                <w:szCs w:val="18"/>
              </w:rPr>
              <w:t xml:space="preserve"> (АСО-латекс), 40 тестов</w:t>
            </w:r>
          </w:p>
        </w:tc>
      </w:tr>
      <w:tr w:rsidR="00332B00" w:rsidRPr="00437197" w14:paraId="59A2F1C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09B88E5" w14:textId="346EA68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102</w:t>
            </w:r>
          </w:p>
        </w:tc>
        <w:tc>
          <w:tcPr>
            <w:tcW w:w="1794" w:type="dxa"/>
            <w:tcBorders>
              <w:top w:val="single" w:sz="4" w:space="0" w:color="auto"/>
              <w:left w:val="single" w:sz="4" w:space="0" w:color="auto"/>
              <w:bottom w:val="single" w:sz="4" w:space="0" w:color="auto"/>
              <w:right w:val="single" w:sz="4" w:space="0" w:color="auto"/>
            </w:tcBorders>
          </w:tcPr>
          <w:p w14:paraId="09DF8DCA" w14:textId="13F84BC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161.280</w:t>
            </w:r>
          </w:p>
        </w:tc>
        <w:tc>
          <w:tcPr>
            <w:tcW w:w="6458" w:type="dxa"/>
            <w:shd w:val="clear" w:color="000000" w:fill="FFFFFF"/>
            <w:vAlign w:val="center"/>
          </w:tcPr>
          <w:p w14:paraId="604F34A1" w14:textId="785B434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сифилиса RPR</w:t>
            </w:r>
          </w:p>
        </w:tc>
      </w:tr>
      <w:tr w:rsidR="00332B00" w:rsidRPr="00437197" w14:paraId="659A593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B236C90" w14:textId="377F37D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103</w:t>
            </w:r>
          </w:p>
        </w:tc>
        <w:tc>
          <w:tcPr>
            <w:tcW w:w="1794" w:type="dxa"/>
            <w:tcBorders>
              <w:top w:val="single" w:sz="4" w:space="0" w:color="auto"/>
              <w:left w:val="single" w:sz="4" w:space="0" w:color="auto"/>
              <w:bottom w:val="single" w:sz="4" w:space="0" w:color="auto"/>
              <w:right w:val="single" w:sz="4" w:space="0" w:color="auto"/>
            </w:tcBorders>
          </w:tcPr>
          <w:p w14:paraId="7908AC65" w14:textId="268D9E8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11.760</w:t>
            </w:r>
          </w:p>
        </w:tc>
        <w:tc>
          <w:tcPr>
            <w:tcW w:w="6458" w:type="dxa"/>
            <w:shd w:val="clear" w:color="000000" w:fill="FFFFFF"/>
            <w:vAlign w:val="center"/>
          </w:tcPr>
          <w:p w14:paraId="5CCAA7F5" w14:textId="60314420"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Цоликлон</w:t>
            </w:r>
            <w:proofErr w:type="spellEnd"/>
            <w:r>
              <w:rPr>
                <w:rFonts w:ascii="GHEA Grapalat" w:hAnsi="GHEA Grapalat" w:cs="Calibri"/>
                <w:color w:val="000000"/>
                <w:sz w:val="18"/>
                <w:szCs w:val="18"/>
              </w:rPr>
              <w:t xml:space="preserve"> анти-A 10 мл</w:t>
            </w:r>
          </w:p>
        </w:tc>
      </w:tr>
      <w:tr w:rsidR="00332B00" w:rsidRPr="00437197" w14:paraId="6E9FBA8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D5D6C71" w14:textId="2206703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104</w:t>
            </w:r>
          </w:p>
        </w:tc>
        <w:tc>
          <w:tcPr>
            <w:tcW w:w="1794" w:type="dxa"/>
            <w:tcBorders>
              <w:top w:val="single" w:sz="4" w:space="0" w:color="auto"/>
              <w:left w:val="single" w:sz="4" w:space="0" w:color="auto"/>
              <w:bottom w:val="single" w:sz="4" w:space="0" w:color="auto"/>
              <w:right w:val="single" w:sz="4" w:space="0" w:color="auto"/>
            </w:tcBorders>
          </w:tcPr>
          <w:p w14:paraId="3416269C" w14:textId="6C0BAE0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11.760</w:t>
            </w:r>
          </w:p>
        </w:tc>
        <w:tc>
          <w:tcPr>
            <w:tcW w:w="6458" w:type="dxa"/>
            <w:shd w:val="clear" w:color="000000" w:fill="FFFFFF"/>
            <w:vAlign w:val="center"/>
          </w:tcPr>
          <w:p w14:paraId="50D3F661" w14:textId="5D0F5C2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Цоликлон</w:t>
            </w:r>
            <w:proofErr w:type="spellEnd"/>
            <w:r>
              <w:rPr>
                <w:rFonts w:ascii="GHEA Grapalat" w:hAnsi="GHEA Grapalat" w:cs="Calibri"/>
                <w:color w:val="000000"/>
                <w:sz w:val="18"/>
                <w:szCs w:val="18"/>
              </w:rPr>
              <w:t xml:space="preserve"> анти-B 10 мл</w:t>
            </w:r>
          </w:p>
        </w:tc>
      </w:tr>
      <w:tr w:rsidR="00332B00" w:rsidRPr="00437197" w14:paraId="718D405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0C4D931" w14:textId="1720C17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105</w:t>
            </w:r>
          </w:p>
        </w:tc>
        <w:tc>
          <w:tcPr>
            <w:tcW w:w="1794" w:type="dxa"/>
            <w:tcBorders>
              <w:top w:val="single" w:sz="4" w:space="0" w:color="auto"/>
              <w:left w:val="single" w:sz="4" w:space="0" w:color="auto"/>
              <w:bottom w:val="single" w:sz="4" w:space="0" w:color="auto"/>
              <w:right w:val="single" w:sz="4" w:space="0" w:color="auto"/>
            </w:tcBorders>
          </w:tcPr>
          <w:p w14:paraId="1ACCED2B" w14:textId="5EAA308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21.600</w:t>
            </w:r>
          </w:p>
        </w:tc>
        <w:tc>
          <w:tcPr>
            <w:tcW w:w="6458" w:type="dxa"/>
            <w:shd w:val="clear" w:color="000000" w:fill="FFFFFF"/>
            <w:vAlign w:val="center"/>
          </w:tcPr>
          <w:p w14:paraId="42B33F39" w14:textId="314F773F"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Цоликлон</w:t>
            </w:r>
            <w:proofErr w:type="spellEnd"/>
            <w:r>
              <w:rPr>
                <w:rFonts w:ascii="GHEA Grapalat" w:hAnsi="GHEA Grapalat" w:cs="Calibri"/>
                <w:color w:val="000000"/>
                <w:sz w:val="18"/>
                <w:szCs w:val="18"/>
              </w:rPr>
              <w:t xml:space="preserve"> анти-AB 10 мл</w:t>
            </w:r>
          </w:p>
        </w:tc>
      </w:tr>
      <w:tr w:rsidR="00332B00" w:rsidRPr="00437197" w14:paraId="45FA04F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2E9340C" w14:textId="42142CB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106</w:t>
            </w:r>
          </w:p>
        </w:tc>
        <w:tc>
          <w:tcPr>
            <w:tcW w:w="1794" w:type="dxa"/>
            <w:tcBorders>
              <w:top w:val="single" w:sz="4" w:space="0" w:color="auto"/>
              <w:left w:val="single" w:sz="4" w:space="0" w:color="auto"/>
              <w:bottom w:val="single" w:sz="4" w:space="0" w:color="auto"/>
              <w:right w:val="single" w:sz="4" w:space="0" w:color="auto"/>
            </w:tcBorders>
          </w:tcPr>
          <w:p w14:paraId="577E9B48" w14:textId="1B035BF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25.920</w:t>
            </w:r>
          </w:p>
        </w:tc>
        <w:tc>
          <w:tcPr>
            <w:tcW w:w="6458" w:type="dxa"/>
            <w:shd w:val="clear" w:color="000000" w:fill="FFFFFF"/>
            <w:vAlign w:val="center"/>
          </w:tcPr>
          <w:p w14:paraId="2F17FAB7" w14:textId="509E8A5F"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Цоликлон</w:t>
            </w:r>
            <w:proofErr w:type="spellEnd"/>
            <w:r>
              <w:rPr>
                <w:rFonts w:ascii="GHEA Grapalat" w:hAnsi="GHEA Grapalat" w:cs="Calibri"/>
                <w:color w:val="000000"/>
                <w:sz w:val="18"/>
                <w:szCs w:val="18"/>
              </w:rPr>
              <w:t xml:space="preserve"> анти-C Super 5 мл</w:t>
            </w:r>
          </w:p>
        </w:tc>
      </w:tr>
      <w:tr w:rsidR="00332B00" w:rsidRPr="00437197" w14:paraId="16721A7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39E34D4" w14:textId="6AECE30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107</w:t>
            </w:r>
          </w:p>
        </w:tc>
        <w:tc>
          <w:tcPr>
            <w:tcW w:w="1794" w:type="dxa"/>
            <w:tcBorders>
              <w:top w:val="single" w:sz="4" w:space="0" w:color="auto"/>
              <w:left w:val="single" w:sz="4" w:space="0" w:color="auto"/>
              <w:bottom w:val="single" w:sz="4" w:space="0" w:color="auto"/>
              <w:right w:val="single" w:sz="4" w:space="0" w:color="auto"/>
            </w:tcBorders>
          </w:tcPr>
          <w:p w14:paraId="075D7778" w14:textId="1CCDA55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20.400</w:t>
            </w:r>
          </w:p>
        </w:tc>
        <w:tc>
          <w:tcPr>
            <w:tcW w:w="6458" w:type="dxa"/>
            <w:shd w:val="clear" w:color="000000" w:fill="FFFFFF"/>
            <w:vAlign w:val="center"/>
          </w:tcPr>
          <w:p w14:paraId="27BCF0E4" w14:textId="6D2F3A3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Цоликлон</w:t>
            </w:r>
            <w:proofErr w:type="spellEnd"/>
            <w:r>
              <w:rPr>
                <w:rFonts w:ascii="GHEA Grapalat" w:hAnsi="GHEA Grapalat" w:cs="Calibri"/>
                <w:color w:val="000000"/>
                <w:sz w:val="18"/>
                <w:szCs w:val="18"/>
              </w:rPr>
              <w:t xml:space="preserve"> анти-D Super 10 мл</w:t>
            </w:r>
          </w:p>
        </w:tc>
      </w:tr>
      <w:tr w:rsidR="00332B00" w:rsidRPr="00437197" w14:paraId="49BBA82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6D430F" w14:textId="184D87F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108</w:t>
            </w:r>
          </w:p>
        </w:tc>
        <w:tc>
          <w:tcPr>
            <w:tcW w:w="1794" w:type="dxa"/>
            <w:tcBorders>
              <w:top w:val="single" w:sz="4" w:space="0" w:color="auto"/>
              <w:left w:val="single" w:sz="4" w:space="0" w:color="auto"/>
              <w:bottom w:val="single" w:sz="4" w:space="0" w:color="auto"/>
              <w:right w:val="single" w:sz="4" w:space="0" w:color="auto"/>
            </w:tcBorders>
          </w:tcPr>
          <w:p w14:paraId="24B26068" w14:textId="7166353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6.000</w:t>
            </w:r>
          </w:p>
        </w:tc>
        <w:tc>
          <w:tcPr>
            <w:tcW w:w="6458" w:type="dxa"/>
            <w:shd w:val="clear" w:color="000000" w:fill="FFFFFF"/>
            <w:vAlign w:val="center"/>
          </w:tcPr>
          <w:p w14:paraId="6A2933F8" w14:textId="47D9832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Сульфосалициловая кислота</w:t>
            </w:r>
          </w:p>
        </w:tc>
      </w:tr>
      <w:tr w:rsidR="00332B00" w:rsidRPr="00437197" w14:paraId="1DBEFEB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F2ED20F" w14:textId="7914966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109</w:t>
            </w:r>
          </w:p>
        </w:tc>
        <w:tc>
          <w:tcPr>
            <w:tcW w:w="1794" w:type="dxa"/>
            <w:tcBorders>
              <w:top w:val="single" w:sz="4" w:space="0" w:color="auto"/>
              <w:left w:val="single" w:sz="4" w:space="0" w:color="auto"/>
              <w:bottom w:val="single" w:sz="4" w:space="0" w:color="auto"/>
              <w:right w:val="single" w:sz="4" w:space="0" w:color="auto"/>
            </w:tcBorders>
          </w:tcPr>
          <w:p w14:paraId="023D66E4" w14:textId="25DB17B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90.720</w:t>
            </w:r>
          </w:p>
        </w:tc>
        <w:tc>
          <w:tcPr>
            <w:tcW w:w="6458" w:type="dxa"/>
            <w:shd w:val="clear" w:color="000000" w:fill="FFFFFF"/>
            <w:vAlign w:val="center"/>
          </w:tcPr>
          <w:p w14:paraId="08A0D95A" w14:textId="7E8894E0"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Медискрин</w:t>
            </w:r>
            <w:proofErr w:type="spellEnd"/>
          </w:p>
        </w:tc>
      </w:tr>
      <w:tr w:rsidR="00332B00" w:rsidRPr="00437197" w14:paraId="17B8C34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3F1CC6" w14:textId="612A35D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110</w:t>
            </w:r>
          </w:p>
        </w:tc>
        <w:tc>
          <w:tcPr>
            <w:tcW w:w="1794" w:type="dxa"/>
            <w:tcBorders>
              <w:top w:val="single" w:sz="4" w:space="0" w:color="auto"/>
              <w:left w:val="single" w:sz="4" w:space="0" w:color="auto"/>
              <w:bottom w:val="single" w:sz="4" w:space="0" w:color="auto"/>
              <w:right w:val="single" w:sz="4" w:space="0" w:color="auto"/>
            </w:tcBorders>
          </w:tcPr>
          <w:p w14:paraId="673FA225" w14:textId="2B5FD82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20.000</w:t>
            </w:r>
          </w:p>
        </w:tc>
        <w:tc>
          <w:tcPr>
            <w:tcW w:w="6458" w:type="dxa"/>
            <w:shd w:val="clear" w:color="000000" w:fill="FFFFFF"/>
            <w:vAlign w:val="center"/>
          </w:tcPr>
          <w:p w14:paraId="0F3C4F3E" w14:textId="58C45A4C"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Гемаскрин</w:t>
            </w:r>
            <w:proofErr w:type="spellEnd"/>
          </w:p>
        </w:tc>
      </w:tr>
      <w:tr w:rsidR="00332B00" w:rsidRPr="00437197" w14:paraId="3EA115B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6287F1E" w14:textId="16F3938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111</w:t>
            </w:r>
          </w:p>
        </w:tc>
        <w:tc>
          <w:tcPr>
            <w:tcW w:w="1794" w:type="dxa"/>
            <w:tcBorders>
              <w:top w:val="single" w:sz="4" w:space="0" w:color="auto"/>
              <w:left w:val="single" w:sz="4" w:space="0" w:color="auto"/>
              <w:bottom w:val="single" w:sz="4" w:space="0" w:color="auto"/>
              <w:right w:val="single" w:sz="4" w:space="0" w:color="auto"/>
            </w:tcBorders>
          </w:tcPr>
          <w:p w14:paraId="7AA17331" w14:textId="1970641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30.000</w:t>
            </w:r>
          </w:p>
        </w:tc>
        <w:tc>
          <w:tcPr>
            <w:tcW w:w="6458" w:type="dxa"/>
            <w:shd w:val="clear" w:color="000000" w:fill="FFFFFF"/>
            <w:vAlign w:val="center"/>
          </w:tcPr>
          <w:p w14:paraId="1ECD2214" w14:textId="7FC8F87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Хлорид железа</w:t>
            </w:r>
          </w:p>
        </w:tc>
      </w:tr>
      <w:tr w:rsidR="00332B00" w:rsidRPr="00437197" w14:paraId="70151C1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4CB972D" w14:textId="07BC6DF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112</w:t>
            </w:r>
          </w:p>
        </w:tc>
        <w:tc>
          <w:tcPr>
            <w:tcW w:w="1794" w:type="dxa"/>
            <w:tcBorders>
              <w:top w:val="single" w:sz="4" w:space="0" w:color="auto"/>
              <w:left w:val="single" w:sz="4" w:space="0" w:color="auto"/>
              <w:bottom w:val="single" w:sz="4" w:space="0" w:color="auto"/>
              <w:right w:val="single" w:sz="4" w:space="0" w:color="auto"/>
            </w:tcBorders>
          </w:tcPr>
          <w:p w14:paraId="517376EF" w14:textId="62D4867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20.000</w:t>
            </w:r>
          </w:p>
        </w:tc>
        <w:tc>
          <w:tcPr>
            <w:tcW w:w="6458" w:type="dxa"/>
            <w:shd w:val="clear" w:color="000000" w:fill="FFFFFF"/>
            <w:vAlign w:val="center"/>
          </w:tcPr>
          <w:p w14:paraId="55A683A4" w14:textId="5BEFD0E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Фенилаланин</w:t>
            </w:r>
          </w:p>
        </w:tc>
      </w:tr>
      <w:tr w:rsidR="00332B00" w:rsidRPr="00437197" w14:paraId="6C3D834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4E3A5AC" w14:textId="0E381B6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113</w:t>
            </w:r>
          </w:p>
        </w:tc>
        <w:tc>
          <w:tcPr>
            <w:tcW w:w="1794" w:type="dxa"/>
            <w:tcBorders>
              <w:top w:val="single" w:sz="4" w:space="0" w:color="auto"/>
              <w:left w:val="single" w:sz="4" w:space="0" w:color="auto"/>
              <w:bottom w:val="single" w:sz="4" w:space="0" w:color="auto"/>
              <w:right w:val="single" w:sz="4" w:space="0" w:color="auto"/>
            </w:tcBorders>
          </w:tcPr>
          <w:p w14:paraId="5C57B97C" w14:textId="197F84B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7.500</w:t>
            </w:r>
          </w:p>
        </w:tc>
        <w:tc>
          <w:tcPr>
            <w:tcW w:w="6458" w:type="dxa"/>
            <w:shd w:val="clear" w:color="000000" w:fill="FFFFFF"/>
            <w:vAlign w:val="center"/>
          </w:tcPr>
          <w:p w14:paraId="2C73A995" w14:textId="1A2F183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Метиленовый синий</w:t>
            </w:r>
          </w:p>
        </w:tc>
      </w:tr>
      <w:tr w:rsidR="00332B00" w:rsidRPr="00437197" w14:paraId="64B1A8E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EE340CC" w14:textId="4C138C4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114</w:t>
            </w:r>
          </w:p>
        </w:tc>
        <w:tc>
          <w:tcPr>
            <w:tcW w:w="1794" w:type="dxa"/>
            <w:tcBorders>
              <w:top w:val="single" w:sz="4" w:space="0" w:color="auto"/>
              <w:left w:val="single" w:sz="4" w:space="0" w:color="auto"/>
              <w:bottom w:val="single" w:sz="4" w:space="0" w:color="auto"/>
              <w:right w:val="single" w:sz="4" w:space="0" w:color="auto"/>
            </w:tcBorders>
          </w:tcPr>
          <w:p w14:paraId="3F399685" w14:textId="24F9DFF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10.000</w:t>
            </w:r>
          </w:p>
        </w:tc>
        <w:tc>
          <w:tcPr>
            <w:tcW w:w="6458" w:type="dxa"/>
            <w:shd w:val="clear" w:color="000000" w:fill="FFFFFF"/>
            <w:vAlign w:val="center"/>
          </w:tcPr>
          <w:p w14:paraId="1F503FF0" w14:textId="1BC018E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Гидроксид калия</w:t>
            </w:r>
          </w:p>
        </w:tc>
      </w:tr>
      <w:tr w:rsidR="00332B00" w:rsidRPr="00437197" w14:paraId="2C3A96C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EAAD55C" w14:textId="211265A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115</w:t>
            </w:r>
          </w:p>
        </w:tc>
        <w:tc>
          <w:tcPr>
            <w:tcW w:w="1794" w:type="dxa"/>
            <w:tcBorders>
              <w:top w:val="single" w:sz="4" w:space="0" w:color="auto"/>
              <w:left w:val="single" w:sz="4" w:space="0" w:color="auto"/>
              <w:bottom w:val="single" w:sz="4" w:space="0" w:color="auto"/>
              <w:right w:val="single" w:sz="4" w:space="0" w:color="auto"/>
            </w:tcBorders>
          </w:tcPr>
          <w:p w14:paraId="4AC7D98D" w14:textId="59D22D0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13.440</w:t>
            </w:r>
          </w:p>
        </w:tc>
        <w:tc>
          <w:tcPr>
            <w:tcW w:w="6458" w:type="dxa"/>
            <w:shd w:val="clear" w:color="000000" w:fill="FFFFFF"/>
            <w:vAlign w:val="center"/>
          </w:tcPr>
          <w:p w14:paraId="6FF1D9BA" w14:textId="3388D8A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Иммерсионное масло</w:t>
            </w:r>
          </w:p>
        </w:tc>
      </w:tr>
      <w:tr w:rsidR="00332B00" w:rsidRPr="00437197" w14:paraId="0EB95AF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EB81568" w14:textId="6F16475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116</w:t>
            </w:r>
          </w:p>
        </w:tc>
        <w:tc>
          <w:tcPr>
            <w:tcW w:w="1794" w:type="dxa"/>
            <w:tcBorders>
              <w:top w:val="single" w:sz="4" w:space="0" w:color="auto"/>
              <w:left w:val="single" w:sz="4" w:space="0" w:color="auto"/>
              <w:bottom w:val="single" w:sz="4" w:space="0" w:color="auto"/>
              <w:right w:val="single" w:sz="4" w:space="0" w:color="auto"/>
            </w:tcBorders>
          </w:tcPr>
          <w:p w14:paraId="571A15F0" w14:textId="44BB169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5.000</w:t>
            </w:r>
          </w:p>
        </w:tc>
        <w:tc>
          <w:tcPr>
            <w:tcW w:w="6458" w:type="dxa"/>
            <w:shd w:val="clear" w:color="000000" w:fill="FFFFFF"/>
            <w:vAlign w:val="center"/>
          </w:tcPr>
          <w:p w14:paraId="1EC88C41" w14:textId="23EC13A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Глюкоза сухая</w:t>
            </w:r>
          </w:p>
        </w:tc>
      </w:tr>
      <w:tr w:rsidR="00332B00" w:rsidRPr="00437197" w14:paraId="5441E27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7E30519" w14:textId="585D833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117</w:t>
            </w:r>
          </w:p>
        </w:tc>
        <w:tc>
          <w:tcPr>
            <w:tcW w:w="1794" w:type="dxa"/>
            <w:tcBorders>
              <w:top w:val="single" w:sz="4" w:space="0" w:color="auto"/>
              <w:left w:val="single" w:sz="4" w:space="0" w:color="auto"/>
              <w:bottom w:val="single" w:sz="4" w:space="0" w:color="auto"/>
              <w:right w:val="single" w:sz="4" w:space="0" w:color="auto"/>
            </w:tcBorders>
          </w:tcPr>
          <w:p w14:paraId="5B4794B4" w14:textId="16803E0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6420AAB6" w14:textId="32BA9BC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Диагностикум бруцеллёза</w:t>
            </w:r>
          </w:p>
        </w:tc>
      </w:tr>
      <w:tr w:rsidR="00332B00" w:rsidRPr="00437197" w14:paraId="4B8D3E4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E9A64C4" w14:textId="50D7A8D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118</w:t>
            </w:r>
          </w:p>
        </w:tc>
        <w:tc>
          <w:tcPr>
            <w:tcW w:w="1794" w:type="dxa"/>
            <w:tcBorders>
              <w:top w:val="single" w:sz="4" w:space="0" w:color="auto"/>
              <w:left w:val="single" w:sz="4" w:space="0" w:color="auto"/>
              <w:bottom w:val="single" w:sz="4" w:space="0" w:color="auto"/>
              <w:right w:val="single" w:sz="4" w:space="0" w:color="auto"/>
            </w:tcBorders>
          </w:tcPr>
          <w:p w14:paraId="0418BC7A" w14:textId="7C744ED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90.000</w:t>
            </w:r>
          </w:p>
        </w:tc>
        <w:tc>
          <w:tcPr>
            <w:tcW w:w="6458" w:type="dxa"/>
            <w:shd w:val="clear" w:color="000000" w:fill="FFFFFF"/>
            <w:vAlign w:val="center"/>
          </w:tcPr>
          <w:p w14:paraId="44033ECE" w14:textId="3BF5E36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Среда </w:t>
            </w:r>
            <w:proofErr w:type="spellStart"/>
            <w:r>
              <w:rPr>
                <w:rFonts w:ascii="GHEA Grapalat" w:hAnsi="GHEA Grapalat" w:cs="Calibri"/>
                <w:color w:val="000000"/>
                <w:sz w:val="18"/>
                <w:szCs w:val="18"/>
              </w:rPr>
              <w:t>Эндо</w:t>
            </w:r>
            <w:proofErr w:type="spellEnd"/>
          </w:p>
        </w:tc>
      </w:tr>
      <w:tr w:rsidR="00332B00" w:rsidRPr="00437197" w14:paraId="65D7E02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9BE52C" w14:textId="1500693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119</w:t>
            </w:r>
          </w:p>
        </w:tc>
        <w:tc>
          <w:tcPr>
            <w:tcW w:w="1794" w:type="dxa"/>
            <w:tcBorders>
              <w:top w:val="single" w:sz="4" w:space="0" w:color="auto"/>
              <w:left w:val="single" w:sz="4" w:space="0" w:color="auto"/>
              <w:bottom w:val="single" w:sz="4" w:space="0" w:color="auto"/>
              <w:right w:val="single" w:sz="4" w:space="0" w:color="auto"/>
            </w:tcBorders>
          </w:tcPr>
          <w:p w14:paraId="6BB36A40" w14:textId="4BD0385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80.400</w:t>
            </w:r>
          </w:p>
        </w:tc>
        <w:tc>
          <w:tcPr>
            <w:tcW w:w="6458" w:type="dxa"/>
            <w:shd w:val="clear" w:color="000000" w:fill="FFFFFF"/>
            <w:vAlign w:val="center"/>
          </w:tcPr>
          <w:p w14:paraId="5D000BF7" w14:textId="63229BC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Питательный агар сухой</w:t>
            </w:r>
          </w:p>
        </w:tc>
      </w:tr>
      <w:tr w:rsidR="00332B00" w:rsidRPr="00437197" w14:paraId="68B6819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5BF9881" w14:textId="0E0F578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120</w:t>
            </w:r>
          </w:p>
        </w:tc>
        <w:tc>
          <w:tcPr>
            <w:tcW w:w="1794" w:type="dxa"/>
            <w:tcBorders>
              <w:top w:val="single" w:sz="4" w:space="0" w:color="auto"/>
              <w:left w:val="single" w:sz="4" w:space="0" w:color="auto"/>
              <w:bottom w:val="single" w:sz="4" w:space="0" w:color="auto"/>
              <w:right w:val="single" w:sz="4" w:space="0" w:color="auto"/>
            </w:tcBorders>
          </w:tcPr>
          <w:p w14:paraId="424A6042" w14:textId="7D9C8BC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24.000</w:t>
            </w:r>
          </w:p>
        </w:tc>
        <w:tc>
          <w:tcPr>
            <w:tcW w:w="6458" w:type="dxa"/>
            <w:shd w:val="clear" w:color="000000" w:fill="FFFFFF"/>
            <w:vAlign w:val="center"/>
          </w:tcPr>
          <w:p w14:paraId="3A5BA42F" w14:textId="41BFBAB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СИб</w:t>
            </w:r>
            <w:proofErr w:type="spellEnd"/>
            <w:r>
              <w:rPr>
                <w:rFonts w:ascii="GHEA Grapalat" w:hAnsi="GHEA Grapalat" w:cs="Calibri"/>
                <w:color w:val="000000"/>
                <w:sz w:val="18"/>
                <w:szCs w:val="18"/>
              </w:rPr>
              <w:t xml:space="preserve"> N2</w:t>
            </w:r>
          </w:p>
        </w:tc>
      </w:tr>
      <w:tr w:rsidR="00332B00" w:rsidRPr="00437197" w14:paraId="3252A9A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B14C28B" w14:textId="79AC7AE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121</w:t>
            </w:r>
          </w:p>
        </w:tc>
        <w:tc>
          <w:tcPr>
            <w:tcW w:w="1794" w:type="dxa"/>
            <w:tcBorders>
              <w:top w:val="single" w:sz="4" w:space="0" w:color="auto"/>
              <w:left w:val="single" w:sz="4" w:space="0" w:color="auto"/>
              <w:bottom w:val="single" w:sz="4" w:space="0" w:color="auto"/>
              <w:right w:val="single" w:sz="4" w:space="0" w:color="auto"/>
            </w:tcBorders>
          </w:tcPr>
          <w:p w14:paraId="36780EC9" w14:textId="68F3258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88.000</w:t>
            </w:r>
          </w:p>
        </w:tc>
        <w:tc>
          <w:tcPr>
            <w:tcW w:w="6458" w:type="dxa"/>
            <w:shd w:val="clear" w:color="000000" w:fill="FFFFFF"/>
            <w:vAlign w:val="center"/>
          </w:tcPr>
          <w:p w14:paraId="36DC0904" w14:textId="736B2E5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Среда </w:t>
            </w:r>
            <w:proofErr w:type="spellStart"/>
            <w:r>
              <w:rPr>
                <w:rFonts w:ascii="GHEA Grapalat" w:hAnsi="GHEA Grapalat" w:cs="Calibri"/>
                <w:color w:val="000000"/>
                <w:sz w:val="18"/>
                <w:szCs w:val="18"/>
              </w:rPr>
              <w:t>Плоскирева</w:t>
            </w:r>
            <w:proofErr w:type="spellEnd"/>
          </w:p>
        </w:tc>
      </w:tr>
      <w:tr w:rsidR="00332B00" w:rsidRPr="00437197" w14:paraId="285EE3F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8446023" w14:textId="52F304B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122</w:t>
            </w:r>
          </w:p>
        </w:tc>
        <w:tc>
          <w:tcPr>
            <w:tcW w:w="1794" w:type="dxa"/>
            <w:tcBorders>
              <w:top w:val="single" w:sz="4" w:space="0" w:color="auto"/>
              <w:left w:val="single" w:sz="4" w:space="0" w:color="auto"/>
              <w:bottom w:val="single" w:sz="4" w:space="0" w:color="auto"/>
              <w:right w:val="single" w:sz="4" w:space="0" w:color="auto"/>
            </w:tcBorders>
          </w:tcPr>
          <w:p w14:paraId="6228F614" w14:textId="50085FB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108.000</w:t>
            </w:r>
          </w:p>
        </w:tc>
        <w:tc>
          <w:tcPr>
            <w:tcW w:w="6458" w:type="dxa"/>
            <w:shd w:val="clear" w:color="000000" w:fill="FFFFFF"/>
            <w:vAlign w:val="center"/>
          </w:tcPr>
          <w:p w14:paraId="58755586" w14:textId="71DD7EF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Висмутовая среда</w:t>
            </w:r>
          </w:p>
        </w:tc>
      </w:tr>
      <w:tr w:rsidR="00332B00" w:rsidRPr="00437197" w14:paraId="77DFE90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B5CAFAE" w14:textId="6C4D69D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123</w:t>
            </w:r>
          </w:p>
        </w:tc>
        <w:tc>
          <w:tcPr>
            <w:tcW w:w="1794" w:type="dxa"/>
            <w:tcBorders>
              <w:top w:val="single" w:sz="4" w:space="0" w:color="auto"/>
              <w:left w:val="single" w:sz="4" w:space="0" w:color="auto"/>
              <w:bottom w:val="single" w:sz="4" w:space="0" w:color="auto"/>
              <w:right w:val="single" w:sz="4" w:space="0" w:color="auto"/>
            </w:tcBorders>
          </w:tcPr>
          <w:p w14:paraId="0DCC9974" w14:textId="70E14B7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84.000</w:t>
            </w:r>
          </w:p>
        </w:tc>
        <w:tc>
          <w:tcPr>
            <w:tcW w:w="6458" w:type="dxa"/>
            <w:shd w:val="clear" w:color="000000" w:fill="FFFFFF"/>
            <w:vAlign w:val="center"/>
          </w:tcPr>
          <w:p w14:paraId="7D27B88D" w14:textId="595DC9E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Тиогликолевая среда</w:t>
            </w:r>
          </w:p>
        </w:tc>
      </w:tr>
      <w:tr w:rsidR="00332B00" w:rsidRPr="00437197" w14:paraId="7A57F7C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FB1897" w14:textId="0E182A0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124</w:t>
            </w:r>
          </w:p>
        </w:tc>
        <w:tc>
          <w:tcPr>
            <w:tcW w:w="1794" w:type="dxa"/>
            <w:tcBorders>
              <w:top w:val="single" w:sz="4" w:space="0" w:color="auto"/>
              <w:left w:val="single" w:sz="4" w:space="0" w:color="auto"/>
              <w:bottom w:val="single" w:sz="4" w:space="0" w:color="auto"/>
              <w:right w:val="single" w:sz="4" w:space="0" w:color="auto"/>
            </w:tcBorders>
          </w:tcPr>
          <w:p w14:paraId="32EB467A" w14:textId="50124C9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88.000</w:t>
            </w:r>
          </w:p>
        </w:tc>
        <w:tc>
          <w:tcPr>
            <w:tcW w:w="6458" w:type="dxa"/>
            <w:shd w:val="clear" w:color="000000" w:fill="FFFFFF"/>
            <w:vAlign w:val="center"/>
          </w:tcPr>
          <w:p w14:paraId="06FB8633" w14:textId="7E16EDC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Питательный бульон сухой</w:t>
            </w:r>
          </w:p>
        </w:tc>
      </w:tr>
      <w:tr w:rsidR="00332B00" w:rsidRPr="00437197" w14:paraId="59DBC46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BC8FE9C" w14:textId="691190E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125</w:t>
            </w:r>
          </w:p>
        </w:tc>
        <w:tc>
          <w:tcPr>
            <w:tcW w:w="1794" w:type="dxa"/>
            <w:tcBorders>
              <w:top w:val="single" w:sz="4" w:space="0" w:color="auto"/>
              <w:left w:val="single" w:sz="4" w:space="0" w:color="auto"/>
              <w:bottom w:val="single" w:sz="4" w:space="0" w:color="auto"/>
              <w:right w:val="single" w:sz="4" w:space="0" w:color="auto"/>
            </w:tcBorders>
          </w:tcPr>
          <w:p w14:paraId="08DC6970" w14:textId="61F0C96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6.245</w:t>
            </w:r>
          </w:p>
        </w:tc>
        <w:tc>
          <w:tcPr>
            <w:tcW w:w="6458" w:type="dxa"/>
            <w:shd w:val="clear" w:color="000000" w:fill="FFFFFF"/>
            <w:vAlign w:val="center"/>
          </w:tcPr>
          <w:p w14:paraId="0AC59B19" w14:textId="50AD66E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Мочевина</w:t>
            </w:r>
          </w:p>
        </w:tc>
      </w:tr>
      <w:tr w:rsidR="00332B00" w:rsidRPr="00437197" w14:paraId="44DDD57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F0A97B5" w14:textId="6D6B6C4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126</w:t>
            </w:r>
          </w:p>
        </w:tc>
        <w:tc>
          <w:tcPr>
            <w:tcW w:w="1794" w:type="dxa"/>
            <w:tcBorders>
              <w:top w:val="single" w:sz="4" w:space="0" w:color="auto"/>
              <w:left w:val="single" w:sz="4" w:space="0" w:color="auto"/>
              <w:bottom w:val="single" w:sz="4" w:space="0" w:color="auto"/>
              <w:right w:val="single" w:sz="4" w:space="0" w:color="auto"/>
            </w:tcBorders>
          </w:tcPr>
          <w:p w14:paraId="346AD0FF" w14:textId="4D26B7C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114.000</w:t>
            </w:r>
          </w:p>
        </w:tc>
        <w:tc>
          <w:tcPr>
            <w:tcW w:w="6458" w:type="dxa"/>
            <w:shd w:val="clear" w:color="000000" w:fill="FFFFFF"/>
            <w:vAlign w:val="center"/>
          </w:tcPr>
          <w:p w14:paraId="00E0A31A" w14:textId="275183F6"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Среда Сабуро</w:t>
            </w:r>
          </w:p>
        </w:tc>
      </w:tr>
      <w:tr w:rsidR="00332B00" w:rsidRPr="00437197" w14:paraId="7E268CF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D5318D7" w14:textId="616596E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127</w:t>
            </w:r>
          </w:p>
        </w:tc>
        <w:tc>
          <w:tcPr>
            <w:tcW w:w="1794" w:type="dxa"/>
            <w:tcBorders>
              <w:top w:val="single" w:sz="4" w:space="0" w:color="auto"/>
              <w:left w:val="single" w:sz="4" w:space="0" w:color="auto"/>
              <w:bottom w:val="single" w:sz="4" w:space="0" w:color="auto"/>
              <w:right w:val="single" w:sz="4" w:space="0" w:color="auto"/>
            </w:tcBorders>
          </w:tcPr>
          <w:p w14:paraId="47ECB08B" w14:textId="115BD41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144.000</w:t>
            </w:r>
          </w:p>
        </w:tc>
        <w:tc>
          <w:tcPr>
            <w:tcW w:w="6458" w:type="dxa"/>
            <w:shd w:val="clear" w:color="000000" w:fill="FFFFFF"/>
            <w:vAlign w:val="center"/>
          </w:tcPr>
          <w:p w14:paraId="5E3DA66D" w14:textId="7D40384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Среда Мюллер–Хинтон</w:t>
            </w:r>
          </w:p>
        </w:tc>
      </w:tr>
      <w:tr w:rsidR="00332B00" w:rsidRPr="00437197" w14:paraId="4A8D566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7FA0897" w14:textId="0AE3857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128</w:t>
            </w:r>
          </w:p>
        </w:tc>
        <w:tc>
          <w:tcPr>
            <w:tcW w:w="1794" w:type="dxa"/>
            <w:tcBorders>
              <w:top w:val="single" w:sz="4" w:space="0" w:color="auto"/>
              <w:left w:val="single" w:sz="4" w:space="0" w:color="auto"/>
              <w:bottom w:val="single" w:sz="4" w:space="0" w:color="auto"/>
              <w:right w:val="single" w:sz="4" w:space="0" w:color="auto"/>
            </w:tcBorders>
          </w:tcPr>
          <w:p w14:paraId="3E285941" w14:textId="5582FDC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90.000</w:t>
            </w:r>
          </w:p>
        </w:tc>
        <w:tc>
          <w:tcPr>
            <w:tcW w:w="6458" w:type="dxa"/>
            <w:shd w:val="clear" w:color="000000" w:fill="FFFFFF"/>
            <w:vAlign w:val="center"/>
          </w:tcPr>
          <w:p w14:paraId="2CF4E8A2" w14:textId="23BADED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Среда </w:t>
            </w:r>
            <w:proofErr w:type="spellStart"/>
            <w:r>
              <w:rPr>
                <w:rFonts w:ascii="GHEA Grapalat" w:hAnsi="GHEA Grapalat" w:cs="Calibri"/>
                <w:color w:val="000000"/>
                <w:sz w:val="18"/>
                <w:szCs w:val="18"/>
              </w:rPr>
              <w:t>Олькеницкого</w:t>
            </w:r>
            <w:proofErr w:type="spellEnd"/>
          </w:p>
        </w:tc>
      </w:tr>
      <w:tr w:rsidR="00332B00" w:rsidRPr="00437197" w14:paraId="1838B82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B38BF88" w14:textId="1D4F220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129</w:t>
            </w:r>
          </w:p>
        </w:tc>
        <w:tc>
          <w:tcPr>
            <w:tcW w:w="1794" w:type="dxa"/>
            <w:tcBorders>
              <w:top w:val="single" w:sz="4" w:space="0" w:color="auto"/>
              <w:left w:val="single" w:sz="4" w:space="0" w:color="auto"/>
              <w:bottom w:val="single" w:sz="4" w:space="0" w:color="auto"/>
              <w:right w:val="single" w:sz="4" w:space="0" w:color="auto"/>
            </w:tcBorders>
          </w:tcPr>
          <w:p w14:paraId="3B187F86" w14:textId="7FD817E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123.200</w:t>
            </w:r>
          </w:p>
        </w:tc>
        <w:tc>
          <w:tcPr>
            <w:tcW w:w="6458" w:type="dxa"/>
            <w:shd w:val="clear" w:color="000000" w:fill="FFFFFF"/>
            <w:vAlign w:val="center"/>
          </w:tcPr>
          <w:p w14:paraId="35E11D95" w14:textId="5302E39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Солевой агар</w:t>
            </w:r>
          </w:p>
        </w:tc>
      </w:tr>
      <w:tr w:rsidR="00332B00" w:rsidRPr="00437197" w14:paraId="3D4CED1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2FE17B2" w14:textId="2019610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130</w:t>
            </w:r>
          </w:p>
        </w:tc>
        <w:tc>
          <w:tcPr>
            <w:tcW w:w="1794" w:type="dxa"/>
            <w:tcBorders>
              <w:top w:val="single" w:sz="4" w:space="0" w:color="auto"/>
              <w:left w:val="single" w:sz="4" w:space="0" w:color="auto"/>
              <w:bottom w:val="single" w:sz="4" w:space="0" w:color="auto"/>
              <w:right w:val="single" w:sz="4" w:space="0" w:color="auto"/>
            </w:tcBorders>
          </w:tcPr>
          <w:p w14:paraId="78DFEBD7" w14:textId="08ABB28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17.400</w:t>
            </w:r>
          </w:p>
        </w:tc>
        <w:tc>
          <w:tcPr>
            <w:tcW w:w="6458" w:type="dxa"/>
            <w:shd w:val="clear" w:color="000000" w:fill="FFFFFF"/>
            <w:vAlign w:val="center"/>
          </w:tcPr>
          <w:p w14:paraId="416791B0" w14:textId="30E23F1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Ацетат-дифференциальный агар</w:t>
            </w:r>
          </w:p>
        </w:tc>
      </w:tr>
      <w:tr w:rsidR="00332B00" w:rsidRPr="00437197" w14:paraId="2E1D732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B2FA71A" w14:textId="3DED3B0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131</w:t>
            </w:r>
          </w:p>
        </w:tc>
        <w:tc>
          <w:tcPr>
            <w:tcW w:w="1794" w:type="dxa"/>
            <w:tcBorders>
              <w:top w:val="single" w:sz="4" w:space="0" w:color="auto"/>
              <w:left w:val="single" w:sz="4" w:space="0" w:color="auto"/>
              <w:bottom w:val="single" w:sz="4" w:space="0" w:color="auto"/>
              <w:right w:val="single" w:sz="4" w:space="0" w:color="auto"/>
            </w:tcBorders>
          </w:tcPr>
          <w:p w14:paraId="7E2A68EF" w14:textId="50FEBF7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37.500</w:t>
            </w:r>
          </w:p>
        </w:tc>
        <w:tc>
          <w:tcPr>
            <w:tcW w:w="6458" w:type="dxa"/>
            <w:shd w:val="clear" w:color="000000" w:fill="FFFFFF"/>
            <w:vAlign w:val="center"/>
          </w:tcPr>
          <w:p w14:paraId="3C088685" w14:textId="729B65B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Симмонс</w:t>
            </w:r>
          </w:p>
        </w:tc>
      </w:tr>
      <w:tr w:rsidR="00332B00" w:rsidRPr="00437197" w14:paraId="30CA369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AD7B360" w14:textId="5804AB2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132</w:t>
            </w:r>
          </w:p>
        </w:tc>
        <w:tc>
          <w:tcPr>
            <w:tcW w:w="1794" w:type="dxa"/>
            <w:tcBorders>
              <w:top w:val="single" w:sz="4" w:space="0" w:color="auto"/>
              <w:left w:val="single" w:sz="4" w:space="0" w:color="auto"/>
              <w:bottom w:val="single" w:sz="4" w:space="0" w:color="auto"/>
              <w:right w:val="single" w:sz="4" w:space="0" w:color="auto"/>
            </w:tcBorders>
          </w:tcPr>
          <w:p w14:paraId="00094EA8" w14:textId="4626A60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60.000</w:t>
            </w:r>
          </w:p>
        </w:tc>
        <w:tc>
          <w:tcPr>
            <w:tcW w:w="6458" w:type="dxa"/>
            <w:shd w:val="clear" w:color="000000" w:fill="FFFFFF"/>
            <w:vAlign w:val="center"/>
          </w:tcPr>
          <w:p w14:paraId="001B4246" w14:textId="4E9B04B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Агар </w:t>
            </w:r>
            <w:proofErr w:type="spellStart"/>
            <w:r>
              <w:rPr>
                <w:rFonts w:ascii="GHEA Grapalat" w:hAnsi="GHEA Grapalat" w:cs="Calibri"/>
                <w:color w:val="000000"/>
                <w:sz w:val="18"/>
                <w:szCs w:val="18"/>
              </w:rPr>
              <w:t>Малонат</w:t>
            </w:r>
            <w:proofErr w:type="spellEnd"/>
          </w:p>
        </w:tc>
      </w:tr>
      <w:tr w:rsidR="00332B00" w:rsidRPr="00437197" w14:paraId="66B6B24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89D516F" w14:textId="53BB15A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133</w:t>
            </w:r>
          </w:p>
        </w:tc>
        <w:tc>
          <w:tcPr>
            <w:tcW w:w="1794" w:type="dxa"/>
            <w:tcBorders>
              <w:top w:val="single" w:sz="4" w:space="0" w:color="auto"/>
              <w:left w:val="single" w:sz="4" w:space="0" w:color="auto"/>
              <w:bottom w:val="single" w:sz="4" w:space="0" w:color="auto"/>
              <w:right w:val="single" w:sz="4" w:space="0" w:color="auto"/>
            </w:tcBorders>
          </w:tcPr>
          <w:p w14:paraId="2649E98A" w14:textId="4B39B43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7.500</w:t>
            </w:r>
          </w:p>
        </w:tc>
        <w:tc>
          <w:tcPr>
            <w:tcW w:w="6458" w:type="dxa"/>
            <w:shd w:val="clear" w:color="000000" w:fill="FFFFFF"/>
            <w:vAlign w:val="center"/>
          </w:tcPr>
          <w:p w14:paraId="7C912148" w14:textId="2C0FA5B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Натрий </w:t>
            </w:r>
            <w:proofErr w:type="spellStart"/>
            <w:r>
              <w:rPr>
                <w:rFonts w:ascii="GHEA Grapalat" w:hAnsi="GHEA Grapalat" w:cs="Calibri"/>
                <w:color w:val="000000"/>
                <w:sz w:val="18"/>
                <w:szCs w:val="18"/>
              </w:rPr>
              <w:t>сернистокислый</w:t>
            </w:r>
            <w:proofErr w:type="spellEnd"/>
          </w:p>
        </w:tc>
      </w:tr>
      <w:tr w:rsidR="00332B00" w:rsidRPr="00437197" w14:paraId="7F4F4E9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9E32A96" w14:textId="7FC30C3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134</w:t>
            </w:r>
          </w:p>
        </w:tc>
        <w:tc>
          <w:tcPr>
            <w:tcW w:w="1794" w:type="dxa"/>
            <w:tcBorders>
              <w:top w:val="single" w:sz="4" w:space="0" w:color="auto"/>
              <w:left w:val="single" w:sz="4" w:space="0" w:color="auto"/>
              <w:bottom w:val="single" w:sz="4" w:space="0" w:color="auto"/>
              <w:right w:val="single" w:sz="4" w:space="0" w:color="auto"/>
            </w:tcBorders>
          </w:tcPr>
          <w:p w14:paraId="6AE58492" w14:textId="78B9D98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5.760</w:t>
            </w:r>
          </w:p>
        </w:tc>
        <w:tc>
          <w:tcPr>
            <w:tcW w:w="6458" w:type="dxa"/>
            <w:shd w:val="clear" w:color="000000" w:fill="FFFFFF"/>
            <w:vAlign w:val="center"/>
          </w:tcPr>
          <w:p w14:paraId="021BCB35" w14:textId="6F540AE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Азур-эозин по Романовскому</w:t>
            </w:r>
          </w:p>
        </w:tc>
      </w:tr>
      <w:tr w:rsidR="00332B00" w:rsidRPr="00437197" w14:paraId="3DAF1FC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0873314" w14:textId="0CDAE7A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135</w:t>
            </w:r>
          </w:p>
        </w:tc>
        <w:tc>
          <w:tcPr>
            <w:tcW w:w="1794" w:type="dxa"/>
            <w:tcBorders>
              <w:top w:val="single" w:sz="4" w:space="0" w:color="auto"/>
              <w:left w:val="single" w:sz="4" w:space="0" w:color="auto"/>
              <w:bottom w:val="single" w:sz="4" w:space="0" w:color="auto"/>
              <w:right w:val="single" w:sz="4" w:space="0" w:color="auto"/>
            </w:tcBorders>
          </w:tcPr>
          <w:p w14:paraId="7DBF5B9B" w14:textId="44F518B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59.200</w:t>
            </w:r>
          </w:p>
        </w:tc>
        <w:tc>
          <w:tcPr>
            <w:tcW w:w="6458" w:type="dxa"/>
            <w:shd w:val="clear" w:color="000000" w:fill="FFFFFF"/>
            <w:vAlign w:val="center"/>
          </w:tcPr>
          <w:p w14:paraId="312A453E" w14:textId="06343CE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Среда </w:t>
            </w:r>
            <w:proofErr w:type="spellStart"/>
            <w:r>
              <w:rPr>
                <w:rFonts w:ascii="GHEA Grapalat" w:hAnsi="GHEA Grapalat" w:cs="Calibri"/>
                <w:color w:val="000000"/>
                <w:sz w:val="18"/>
                <w:szCs w:val="18"/>
              </w:rPr>
              <w:t>Бифидум</w:t>
            </w:r>
            <w:proofErr w:type="spellEnd"/>
          </w:p>
        </w:tc>
      </w:tr>
      <w:tr w:rsidR="00332B00" w:rsidRPr="00437197" w14:paraId="1805175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26327B5" w14:textId="09C2807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136</w:t>
            </w:r>
          </w:p>
        </w:tc>
        <w:tc>
          <w:tcPr>
            <w:tcW w:w="1794" w:type="dxa"/>
            <w:tcBorders>
              <w:top w:val="single" w:sz="4" w:space="0" w:color="auto"/>
              <w:left w:val="single" w:sz="4" w:space="0" w:color="auto"/>
              <w:bottom w:val="single" w:sz="4" w:space="0" w:color="auto"/>
              <w:right w:val="single" w:sz="4" w:space="0" w:color="auto"/>
            </w:tcBorders>
          </w:tcPr>
          <w:p w14:paraId="30F6FB62" w14:textId="05C760D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59.200</w:t>
            </w:r>
          </w:p>
        </w:tc>
        <w:tc>
          <w:tcPr>
            <w:tcW w:w="6458" w:type="dxa"/>
            <w:shd w:val="clear" w:color="000000" w:fill="FFFFFF"/>
            <w:vAlign w:val="center"/>
          </w:tcPr>
          <w:p w14:paraId="0E16B407" w14:textId="1D1242A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Лакто-агар</w:t>
            </w:r>
          </w:p>
        </w:tc>
      </w:tr>
      <w:tr w:rsidR="00332B00" w:rsidRPr="00437197" w14:paraId="68F68C6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5DDB59" w14:textId="4CDA415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137</w:t>
            </w:r>
          </w:p>
        </w:tc>
        <w:tc>
          <w:tcPr>
            <w:tcW w:w="1794" w:type="dxa"/>
            <w:tcBorders>
              <w:top w:val="single" w:sz="4" w:space="0" w:color="auto"/>
              <w:left w:val="single" w:sz="4" w:space="0" w:color="auto"/>
              <w:bottom w:val="single" w:sz="4" w:space="0" w:color="auto"/>
              <w:right w:val="single" w:sz="4" w:space="0" w:color="auto"/>
            </w:tcBorders>
          </w:tcPr>
          <w:p w14:paraId="29B49E47" w14:textId="6C09736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70.000</w:t>
            </w:r>
          </w:p>
        </w:tc>
        <w:tc>
          <w:tcPr>
            <w:tcW w:w="6458" w:type="dxa"/>
            <w:shd w:val="clear" w:color="000000" w:fill="FFFFFF"/>
            <w:vAlign w:val="center"/>
          </w:tcPr>
          <w:p w14:paraId="1128E56F" w14:textId="6094432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Поливалентная сыворотка против сальмонелл группы ABCDE</w:t>
            </w:r>
          </w:p>
        </w:tc>
      </w:tr>
      <w:tr w:rsidR="00332B00" w:rsidRPr="00437197" w14:paraId="6B13EFB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575CE72" w14:textId="419D3D9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138</w:t>
            </w:r>
          </w:p>
        </w:tc>
        <w:tc>
          <w:tcPr>
            <w:tcW w:w="1794" w:type="dxa"/>
            <w:tcBorders>
              <w:top w:val="single" w:sz="4" w:space="0" w:color="auto"/>
              <w:left w:val="single" w:sz="4" w:space="0" w:color="auto"/>
              <w:bottom w:val="single" w:sz="4" w:space="0" w:color="auto"/>
              <w:right w:val="single" w:sz="4" w:space="0" w:color="auto"/>
            </w:tcBorders>
          </w:tcPr>
          <w:p w14:paraId="237DC2A2" w14:textId="4850976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60.000</w:t>
            </w:r>
          </w:p>
        </w:tc>
        <w:tc>
          <w:tcPr>
            <w:tcW w:w="6458" w:type="dxa"/>
            <w:shd w:val="clear" w:color="000000" w:fill="FFFFFF"/>
            <w:vAlign w:val="center"/>
          </w:tcPr>
          <w:p w14:paraId="2AA084D0" w14:textId="32E22A3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Поливалентная сыворотка против дизентерии</w:t>
            </w:r>
          </w:p>
        </w:tc>
      </w:tr>
      <w:tr w:rsidR="00332B00" w:rsidRPr="00437197" w14:paraId="34981FF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6E0E6C5" w14:textId="56CD4A8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139</w:t>
            </w:r>
          </w:p>
        </w:tc>
        <w:tc>
          <w:tcPr>
            <w:tcW w:w="1794" w:type="dxa"/>
            <w:tcBorders>
              <w:top w:val="single" w:sz="4" w:space="0" w:color="auto"/>
              <w:left w:val="single" w:sz="4" w:space="0" w:color="auto"/>
              <w:bottom w:val="single" w:sz="4" w:space="0" w:color="auto"/>
              <w:right w:val="single" w:sz="4" w:space="0" w:color="auto"/>
            </w:tcBorders>
          </w:tcPr>
          <w:p w14:paraId="2D020DED" w14:textId="1CB1A79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51.900</w:t>
            </w:r>
          </w:p>
        </w:tc>
        <w:tc>
          <w:tcPr>
            <w:tcW w:w="6458" w:type="dxa"/>
            <w:shd w:val="clear" w:color="000000" w:fill="FFFFFF"/>
            <w:vAlign w:val="center"/>
          </w:tcPr>
          <w:p w14:paraId="42DD0867" w14:textId="297AF034"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Стрептотест</w:t>
            </w:r>
            <w:proofErr w:type="spellEnd"/>
            <w:r>
              <w:rPr>
                <w:rFonts w:ascii="GHEA Grapalat" w:hAnsi="GHEA Grapalat" w:cs="Calibri"/>
                <w:color w:val="000000"/>
                <w:sz w:val="18"/>
                <w:szCs w:val="18"/>
              </w:rPr>
              <w:t xml:space="preserve"> ABCGFG</w:t>
            </w:r>
          </w:p>
        </w:tc>
      </w:tr>
      <w:tr w:rsidR="00332B00" w:rsidRPr="00437197" w14:paraId="4A83BD5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B0E8086" w14:textId="66761CD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140</w:t>
            </w:r>
          </w:p>
        </w:tc>
        <w:tc>
          <w:tcPr>
            <w:tcW w:w="1794" w:type="dxa"/>
            <w:tcBorders>
              <w:top w:val="single" w:sz="4" w:space="0" w:color="auto"/>
              <w:left w:val="single" w:sz="4" w:space="0" w:color="auto"/>
              <w:bottom w:val="single" w:sz="4" w:space="0" w:color="auto"/>
              <w:right w:val="single" w:sz="4" w:space="0" w:color="auto"/>
            </w:tcBorders>
          </w:tcPr>
          <w:p w14:paraId="066566F4" w14:textId="5C3C988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54.000</w:t>
            </w:r>
          </w:p>
        </w:tc>
        <w:tc>
          <w:tcPr>
            <w:tcW w:w="6458" w:type="dxa"/>
            <w:shd w:val="clear" w:color="000000" w:fill="FFFFFF"/>
            <w:vAlign w:val="center"/>
          </w:tcPr>
          <w:p w14:paraId="7B2B630C" w14:textId="6C5DBB6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Цефтриаксон</w:t>
            </w:r>
          </w:p>
        </w:tc>
      </w:tr>
      <w:tr w:rsidR="00332B00" w:rsidRPr="00437197" w14:paraId="2203979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D7013A3" w14:textId="1BB35C2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141</w:t>
            </w:r>
          </w:p>
        </w:tc>
        <w:tc>
          <w:tcPr>
            <w:tcW w:w="1794" w:type="dxa"/>
            <w:tcBorders>
              <w:top w:val="single" w:sz="4" w:space="0" w:color="auto"/>
              <w:left w:val="single" w:sz="4" w:space="0" w:color="auto"/>
              <w:bottom w:val="single" w:sz="4" w:space="0" w:color="auto"/>
              <w:right w:val="single" w:sz="4" w:space="0" w:color="auto"/>
            </w:tcBorders>
          </w:tcPr>
          <w:p w14:paraId="1FAE1016" w14:textId="4AE28B4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54.000</w:t>
            </w:r>
          </w:p>
        </w:tc>
        <w:tc>
          <w:tcPr>
            <w:tcW w:w="6458" w:type="dxa"/>
            <w:shd w:val="clear" w:color="000000" w:fill="FFFFFF"/>
            <w:vAlign w:val="center"/>
          </w:tcPr>
          <w:p w14:paraId="73ABD47C" w14:textId="62EB475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Азитромицин</w:t>
            </w:r>
          </w:p>
        </w:tc>
      </w:tr>
      <w:tr w:rsidR="00332B00" w:rsidRPr="00437197" w14:paraId="1166FA0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EDBC0D7" w14:textId="7006C19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142</w:t>
            </w:r>
          </w:p>
        </w:tc>
        <w:tc>
          <w:tcPr>
            <w:tcW w:w="1794" w:type="dxa"/>
            <w:tcBorders>
              <w:top w:val="single" w:sz="4" w:space="0" w:color="auto"/>
              <w:left w:val="single" w:sz="4" w:space="0" w:color="auto"/>
              <w:bottom w:val="single" w:sz="4" w:space="0" w:color="auto"/>
              <w:right w:val="single" w:sz="4" w:space="0" w:color="auto"/>
            </w:tcBorders>
          </w:tcPr>
          <w:p w14:paraId="4F81E666" w14:textId="4E3EB08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54.000</w:t>
            </w:r>
          </w:p>
        </w:tc>
        <w:tc>
          <w:tcPr>
            <w:tcW w:w="6458" w:type="dxa"/>
            <w:shd w:val="clear" w:color="000000" w:fill="FFFFFF"/>
            <w:vAlign w:val="center"/>
          </w:tcPr>
          <w:p w14:paraId="4570BF48" w14:textId="771BD3A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Цефуроксим</w:t>
            </w:r>
          </w:p>
        </w:tc>
      </w:tr>
      <w:tr w:rsidR="00332B00" w:rsidRPr="00437197" w14:paraId="15F0130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92ECAF" w14:textId="5606F4B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143</w:t>
            </w:r>
          </w:p>
        </w:tc>
        <w:tc>
          <w:tcPr>
            <w:tcW w:w="1794" w:type="dxa"/>
            <w:tcBorders>
              <w:top w:val="single" w:sz="4" w:space="0" w:color="auto"/>
              <w:left w:val="single" w:sz="4" w:space="0" w:color="auto"/>
              <w:bottom w:val="single" w:sz="4" w:space="0" w:color="auto"/>
              <w:right w:val="single" w:sz="4" w:space="0" w:color="auto"/>
            </w:tcBorders>
          </w:tcPr>
          <w:p w14:paraId="3D8EBF01" w14:textId="63E63FB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28426381" w14:textId="019396B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Офлоксацин</w:t>
            </w:r>
            <w:proofErr w:type="spellEnd"/>
          </w:p>
        </w:tc>
      </w:tr>
      <w:tr w:rsidR="00332B00" w:rsidRPr="00437197" w14:paraId="269D07C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6177C44" w14:textId="1326E3F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144</w:t>
            </w:r>
          </w:p>
        </w:tc>
        <w:tc>
          <w:tcPr>
            <w:tcW w:w="1794" w:type="dxa"/>
            <w:tcBorders>
              <w:top w:val="single" w:sz="4" w:space="0" w:color="auto"/>
              <w:left w:val="single" w:sz="4" w:space="0" w:color="auto"/>
              <w:bottom w:val="single" w:sz="4" w:space="0" w:color="auto"/>
              <w:right w:val="single" w:sz="4" w:space="0" w:color="auto"/>
            </w:tcBorders>
          </w:tcPr>
          <w:p w14:paraId="3E070C6D" w14:textId="5603383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36.000</w:t>
            </w:r>
          </w:p>
        </w:tc>
        <w:tc>
          <w:tcPr>
            <w:tcW w:w="6458" w:type="dxa"/>
            <w:shd w:val="clear" w:color="000000" w:fill="FFFFFF"/>
            <w:vAlign w:val="center"/>
          </w:tcPr>
          <w:p w14:paraId="2F7495A1" w14:textId="1609DDC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Ципрофлоксацин</w:t>
            </w:r>
          </w:p>
        </w:tc>
      </w:tr>
      <w:tr w:rsidR="00332B00" w:rsidRPr="00437197" w14:paraId="0F1AD6F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13FF8F0" w14:textId="5490818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145</w:t>
            </w:r>
          </w:p>
        </w:tc>
        <w:tc>
          <w:tcPr>
            <w:tcW w:w="1794" w:type="dxa"/>
            <w:tcBorders>
              <w:top w:val="single" w:sz="4" w:space="0" w:color="auto"/>
              <w:left w:val="single" w:sz="4" w:space="0" w:color="auto"/>
              <w:bottom w:val="single" w:sz="4" w:space="0" w:color="auto"/>
              <w:right w:val="single" w:sz="4" w:space="0" w:color="auto"/>
            </w:tcBorders>
          </w:tcPr>
          <w:p w14:paraId="3E3E105D" w14:textId="46C4FE7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6E069F51" w14:textId="138EA37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Ампициллин</w:t>
            </w:r>
          </w:p>
        </w:tc>
      </w:tr>
      <w:tr w:rsidR="00332B00" w:rsidRPr="00437197" w14:paraId="21FE2B6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3B5BB58" w14:textId="0E6200F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146</w:t>
            </w:r>
          </w:p>
        </w:tc>
        <w:tc>
          <w:tcPr>
            <w:tcW w:w="1794" w:type="dxa"/>
            <w:tcBorders>
              <w:top w:val="single" w:sz="4" w:space="0" w:color="auto"/>
              <w:left w:val="single" w:sz="4" w:space="0" w:color="auto"/>
              <w:bottom w:val="single" w:sz="4" w:space="0" w:color="auto"/>
              <w:right w:val="single" w:sz="4" w:space="0" w:color="auto"/>
            </w:tcBorders>
          </w:tcPr>
          <w:p w14:paraId="3DE0CAE1" w14:textId="60CB6A8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36.000</w:t>
            </w:r>
          </w:p>
        </w:tc>
        <w:tc>
          <w:tcPr>
            <w:tcW w:w="6458" w:type="dxa"/>
            <w:shd w:val="clear" w:color="000000" w:fill="FFFFFF"/>
            <w:vAlign w:val="center"/>
          </w:tcPr>
          <w:p w14:paraId="73D3DE25" w14:textId="6222E995"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Моксифлоксацин</w:t>
            </w:r>
            <w:proofErr w:type="spellEnd"/>
          </w:p>
        </w:tc>
      </w:tr>
      <w:tr w:rsidR="00332B00" w:rsidRPr="00437197" w14:paraId="7FCE65C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ED4C359" w14:textId="76C3A23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147</w:t>
            </w:r>
          </w:p>
        </w:tc>
        <w:tc>
          <w:tcPr>
            <w:tcW w:w="1794" w:type="dxa"/>
            <w:tcBorders>
              <w:top w:val="single" w:sz="4" w:space="0" w:color="auto"/>
              <w:left w:val="single" w:sz="4" w:space="0" w:color="auto"/>
              <w:bottom w:val="single" w:sz="4" w:space="0" w:color="auto"/>
              <w:right w:val="single" w:sz="4" w:space="0" w:color="auto"/>
            </w:tcBorders>
          </w:tcPr>
          <w:p w14:paraId="33570380" w14:textId="4A33605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2C2E1AFF" w14:textId="7067E24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Пенициллин</w:t>
            </w:r>
          </w:p>
        </w:tc>
      </w:tr>
      <w:tr w:rsidR="00332B00" w:rsidRPr="00437197" w14:paraId="0E501DD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C236587" w14:textId="3003B85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148</w:t>
            </w:r>
          </w:p>
        </w:tc>
        <w:tc>
          <w:tcPr>
            <w:tcW w:w="1794" w:type="dxa"/>
            <w:tcBorders>
              <w:top w:val="single" w:sz="4" w:space="0" w:color="auto"/>
              <w:left w:val="single" w:sz="4" w:space="0" w:color="auto"/>
              <w:bottom w:val="single" w:sz="4" w:space="0" w:color="auto"/>
              <w:right w:val="single" w:sz="4" w:space="0" w:color="auto"/>
            </w:tcBorders>
          </w:tcPr>
          <w:p w14:paraId="64FAA49D" w14:textId="19C4513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14.400</w:t>
            </w:r>
          </w:p>
        </w:tc>
        <w:tc>
          <w:tcPr>
            <w:tcW w:w="6458" w:type="dxa"/>
            <w:shd w:val="clear" w:color="000000" w:fill="FFFFFF"/>
            <w:vAlign w:val="center"/>
          </w:tcPr>
          <w:p w14:paraId="7E89FA31" w14:textId="5C611B4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Цефазолин</w:t>
            </w:r>
          </w:p>
        </w:tc>
      </w:tr>
      <w:tr w:rsidR="00332B00" w:rsidRPr="00437197" w14:paraId="3AD106F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968F10" w14:textId="1B6CF39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149</w:t>
            </w:r>
          </w:p>
        </w:tc>
        <w:tc>
          <w:tcPr>
            <w:tcW w:w="1794" w:type="dxa"/>
            <w:tcBorders>
              <w:top w:val="single" w:sz="4" w:space="0" w:color="auto"/>
              <w:left w:val="single" w:sz="4" w:space="0" w:color="auto"/>
              <w:bottom w:val="single" w:sz="4" w:space="0" w:color="auto"/>
              <w:right w:val="single" w:sz="4" w:space="0" w:color="auto"/>
            </w:tcBorders>
          </w:tcPr>
          <w:p w14:paraId="54FB223E" w14:textId="3DC8BED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45.000</w:t>
            </w:r>
          </w:p>
        </w:tc>
        <w:tc>
          <w:tcPr>
            <w:tcW w:w="6458" w:type="dxa"/>
            <w:shd w:val="clear" w:color="000000" w:fill="FFFFFF"/>
            <w:vAlign w:val="center"/>
          </w:tcPr>
          <w:p w14:paraId="415D7EAA" w14:textId="1460704D"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Левофлоксацин</w:t>
            </w:r>
            <w:proofErr w:type="spellEnd"/>
          </w:p>
        </w:tc>
      </w:tr>
      <w:tr w:rsidR="00332B00" w:rsidRPr="00437197" w14:paraId="2B85569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0041476" w14:textId="594D3A2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150</w:t>
            </w:r>
          </w:p>
        </w:tc>
        <w:tc>
          <w:tcPr>
            <w:tcW w:w="1794" w:type="dxa"/>
            <w:tcBorders>
              <w:top w:val="single" w:sz="4" w:space="0" w:color="auto"/>
              <w:left w:val="single" w:sz="4" w:space="0" w:color="auto"/>
              <w:bottom w:val="single" w:sz="4" w:space="0" w:color="auto"/>
              <w:right w:val="single" w:sz="4" w:space="0" w:color="auto"/>
            </w:tcBorders>
          </w:tcPr>
          <w:p w14:paraId="37919C3A" w14:textId="02BCEF6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45.000</w:t>
            </w:r>
          </w:p>
        </w:tc>
        <w:tc>
          <w:tcPr>
            <w:tcW w:w="6458" w:type="dxa"/>
            <w:shd w:val="clear" w:color="000000" w:fill="FFFFFF"/>
            <w:vAlign w:val="center"/>
          </w:tcPr>
          <w:p w14:paraId="68234119" w14:textId="52C0F6F7"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Цефиксим</w:t>
            </w:r>
            <w:proofErr w:type="spellEnd"/>
          </w:p>
        </w:tc>
      </w:tr>
      <w:tr w:rsidR="00332B00" w:rsidRPr="00437197" w14:paraId="5E36154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57B805" w14:textId="2538A78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151</w:t>
            </w:r>
          </w:p>
        </w:tc>
        <w:tc>
          <w:tcPr>
            <w:tcW w:w="1794" w:type="dxa"/>
            <w:tcBorders>
              <w:top w:val="single" w:sz="4" w:space="0" w:color="auto"/>
              <w:left w:val="single" w:sz="4" w:space="0" w:color="auto"/>
              <w:bottom w:val="single" w:sz="4" w:space="0" w:color="auto"/>
              <w:right w:val="single" w:sz="4" w:space="0" w:color="auto"/>
            </w:tcBorders>
          </w:tcPr>
          <w:p w14:paraId="013B7781" w14:textId="097F6B2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54.000</w:t>
            </w:r>
          </w:p>
        </w:tc>
        <w:tc>
          <w:tcPr>
            <w:tcW w:w="6458" w:type="dxa"/>
            <w:shd w:val="clear" w:color="000000" w:fill="FFFFFF"/>
            <w:vAlign w:val="center"/>
          </w:tcPr>
          <w:p w14:paraId="6164419D" w14:textId="4FCF3606"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Амоксиклав</w:t>
            </w:r>
            <w:proofErr w:type="spellEnd"/>
          </w:p>
        </w:tc>
      </w:tr>
      <w:tr w:rsidR="00332B00" w:rsidRPr="00437197" w14:paraId="7C301CB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BDA2F29" w14:textId="783E1C0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152</w:t>
            </w:r>
          </w:p>
        </w:tc>
        <w:tc>
          <w:tcPr>
            <w:tcW w:w="1794" w:type="dxa"/>
            <w:tcBorders>
              <w:top w:val="single" w:sz="4" w:space="0" w:color="auto"/>
              <w:left w:val="single" w:sz="4" w:space="0" w:color="auto"/>
              <w:bottom w:val="single" w:sz="4" w:space="0" w:color="auto"/>
              <w:right w:val="single" w:sz="4" w:space="0" w:color="auto"/>
            </w:tcBorders>
          </w:tcPr>
          <w:p w14:paraId="5C501BD9" w14:textId="01C6B54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27.000</w:t>
            </w:r>
          </w:p>
        </w:tc>
        <w:tc>
          <w:tcPr>
            <w:tcW w:w="6458" w:type="dxa"/>
            <w:shd w:val="clear" w:color="000000" w:fill="FFFFFF"/>
            <w:vAlign w:val="center"/>
          </w:tcPr>
          <w:p w14:paraId="08493983" w14:textId="5B586B4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Ко-</w:t>
            </w:r>
            <w:proofErr w:type="spellStart"/>
            <w:r>
              <w:rPr>
                <w:rFonts w:ascii="GHEA Grapalat" w:hAnsi="GHEA Grapalat" w:cs="Calibri"/>
                <w:color w:val="000000"/>
                <w:sz w:val="18"/>
                <w:szCs w:val="18"/>
              </w:rPr>
              <w:t>тримоксазол</w:t>
            </w:r>
            <w:proofErr w:type="spellEnd"/>
          </w:p>
        </w:tc>
      </w:tr>
      <w:tr w:rsidR="00332B00" w:rsidRPr="00437197" w14:paraId="1AF1425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CCABFA5" w14:textId="3F25323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153</w:t>
            </w:r>
          </w:p>
        </w:tc>
        <w:tc>
          <w:tcPr>
            <w:tcW w:w="1794" w:type="dxa"/>
            <w:tcBorders>
              <w:top w:val="single" w:sz="4" w:space="0" w:color="auto"/>
              <w:left w:val="single" w:sz="4" w:space="0" w:color="auto"/>
              <w:bottom w:val="single" w:sz="4" w:space="0" w:color="auto"/>
              <w:right w:val="single" w:sz="4" w:space="0" w:color="auto"/>
            </w:tcBorders>
          </w:tcPr>
          <w:p w14:paraId="69270012" w14:textId="110373F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183A984B" w14:textId="6A18809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Нистатин</w:t>
            </w:r>
          </w:p>
        </w:tc>
      </w:tr>
      <w:tr w:rsidR="00332B00" w:rsidRPr="00437197" w14:paraId="4D18B4E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48B26A7" w14:textId="4C85C13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154</w:t>
            </w:r>
          </w:p>
        </w:tc>
        <w:tc>
          <w:tcPr>
            <w:tcW w:w="1794" w:type="dxa"/>
            <w:tcBorders>
              <w:top w:val="single" w:sz="4" w:space="0" w:color="auto"/>
              <w:left w:val="single" w:sz="4" w:space="0" w:color="auto"/>
              <w:bottom w:val="single" w:sz="4" w:space="0" w:color="auto"/>
              <w:right w:val="single" w:sz="4" w:space="0" w:color="auto"/>
            </w:tcBorders>
          </w:tcPr>
          <w:p w14:paraId="595691BC" w14:textId="42527B6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6921B48F" w14:textId="490A467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Флуконазол</w:t>
            </w:r>
          </w:p>
        </w:tc>
      </w:tr>
      <w:tr w:rsidR="00332B00" w:rsidRPr="00437197" w14:paraId="757D77A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7E1E647" w14:textId="7154F42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155</w:t>
            </w:r>
          </w:p>
        </w:tc>
        <w:tc>
          <w:tcPr>
            <w:tcW w:w="1794" w:type="dxa"/>
            <w:tcBorders>
              <w:top w:val="single" w:sz="4" w:space="0" w:color="auto"/>
              <w:left w:val="single" w:sz="4" w:space="0" w:color="auto"/>
              <w:bottom w:val="single" w:sz="4" w:space="0" w:color="auto"/>
              <w:right w:val="single" w:sz="4" w:space="0" w:color="auto"/>
            </w:tcBorders>
          </w:tcPr>
          <w:p w14:paraId="404C0723" w14:textId="6326B4C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9.000</w:t>
            </w:r>
          </w:p>
        </w:tc>
        <w:tc>
          <w:tcPr>
            <w:tcW w:w="6458" w:type="dxa"/>
            <w:shd w:val="clear" w:color="000000" w:fill="FFFFFF"/>
            <w:vAlign w:val="center"/>
          </w:tcPr>
          <w:p w14:paraId="3FBA9F49" w14:textId="2A3D6D9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Доксициклин</w:t>
            </w:r>
          </w:p>
        </w:tc>
      </w:tr>
      <w:tr w:rsidR="00332B00" w:rsidRPr="00437197" w14:paraId="0700C1C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9633999" w14:textId="5EF172C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156</w:t>
            </w:r>
          </w:p>
        </w:tc>
        <w:tc>
          <w:tcPr>
            <w:tcW w:w="1794" w:type="dxa"/>
            <w:tcBorders>
              <w:top w:val="single" w:sz="4" w:space="0" w:color="auto"/>
              <w:left w:val="single" w:sz="4" w:space="0" w:color="auto"/>
              <w:bottom w:val="single" w:sz="4" w:space="0" w:color="auto"/>
              <w:right w:val="single" w:sz="4" w:space="0" w:color="auto"/>
            </w:tcBorders>
          </w:tcPr>
          <w:p w14:paraId="1EA581D1" w14:textId="6FCD499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4E720398" w14:textId="11A1FC1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Клиндамицин</w:t>
            </w:r>
          </w:p>
        </w:tc>
      </w:tr>
      <w:tr w:rsidR="00332B00" w:rsidRPr="00437197" w14:paraId="7105FA0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17984F" w14:textId="318DAF2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157</w:t>
            </w:r>
          </w:p>
        </w:tc>
        <w:tc>
          <w:tcPr>
            <w:tcW w:w="1794" w:type="dxa"/>
            <w:tcBorders>
              <w:top w:val="single" w:sz="4" w:space="0" w:color="auto"/>
              <w:left w:val="single" w:sz="4" w:space="0" w:color="auto"/>
              <w:bottom w:val="single" w:sz="4" w:space="0" w:color="auto"/>
              <w:right w:val="single" w:sz="4" w:space="0" w:color="auto"/>
            </w:tcBorders>
          </w:tcPr>
          <w:p w14:paraId="7B3AE96F" w14:textId="2386328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18.000</w:t>
            </w:r>
          </w:p>
        </w:tc>
        <w:tc>
          <w:tcPr>
            <w:tcW w:w="6458" w:type="dxa"/>
            <w:shd w:val="clear" w:color="000000" w:fill="FFFFFF"/>
            <w:vAlign w:val="center"/>
          </w:tcPr>
          <w:p w14:paraId="1E1A4641" w14:textId="0E50EE1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Кларитромицин</w:t>
            </w:r>
          </w:p>
        </w:tc>
      </w:tr>
      <w:tr w:rsidR="00332B00" w:rsidRPr="00437197" w14:paraId="07FD621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D571879" w14:textId="6E4D556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158</w:t>
            </w:r>
          </w:p>
        </w:tc>
        <w:tc>
          <w:tcPr>
            <w:tcW w:w="1794" w:type="dxa"/>
            <w:tcBorders>
              <w:top w:val="single" w:sz="4" w:space="0" w:color="auto"/>
              <w:left w:val="single" w:sz="4" w:space="0" w:color="auto"/>
              <w:bottom w:val="single" w:sz="4" w:space="0" w:color="auto"/>
              <w:right w:val="single" w:sz="4" w:space="0" w:color="auto"/>
            </w:tcBorders>
          </w:tcPr>
          <w:p w14:paraId="615299B8" w14:textId="27D36ED9"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3.600</w:t>
            </w:r>
          </w:p>
        </w:tc>
        <w:tc>
          <w:tcPr>
            <w:tcW w:w="6458" w:type="dxa"/>
            <w:shd w:val="clear" w:color="000000" w:fill="FFFFFF"/>
            <w:vAlign w:val="center"/>
          </w:tcPr>
          <w:p w14:paraId="38E017CA" w14:textId="51CA221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Гентамицин</w:t>
            </w:r>
          </w:p>
        </w:tc>
      </w:tr>
      <w:tr w:rsidR="00332B00" w:rsidRPr="00437197" w14:paraId="07C3216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EA91806" w14:textId="7550477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159</w:t>
            </w:r>
          </w:p>
        </w:tc>
        <w:tc>
          <w:tcPr>
            <w:tcW w:w="1794" w:type="dxa"/>
            <w:tcBorders>
              <w:top w:val="single" w:sz="4" w:space="0" w:color="auto"/>
              <w:left w:val="single" w:sz="4" w:space="0" w:color="auto"/>
              <w:bottom w:val="single" w:sz="4" w:space="0" w:color="auto"/>
              <w:right w:val="single" w:sz="4" w:space="0" w:color="auto"/>
            </w:tcBorders>
          </w:tcPr>
          <w:p w14:paraId="580B67D5" w14:textId="23D332E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w:t>
            </w:r>
          </w:p>
        </w:tc>
        <w:tc>
          <w:tcPr>
            <w:tcW w:w="6458" w:type="dxa"/>
            <w:shd w:val="clear" w:color="000000" w:fill="FFFFFF"/>
            <w:vAlign w:val="center"/>
          </w:tcPr>
          <w:p w14:paraId="489B456C" w14:textId="5289FE3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Канамицин</w:t>
            </w:r>
          </w:p>
        </w:tc>
      </w:tr>
      <w:tr w:rsidR="00332B00" w:rsidRPr="00437197" w14:paraId="138CAF6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3E5CFE6" w14:textId="7855375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160</w:t>
            </w:r>
          </w:p>
        </w:tc>
        <w:tc>
          <w:tcPr>
            <w:tcW w:w="1794" w:type="dxa"/>
            <w:tcBorders>
              <w:top w:val="single" w:sz="4" w:space="0" w:color="auto"/>
              <w:left w:val="single" w:sz="4" w:space="0" w:color="auto"/>
              <w:bottom w:val="single" w:sz="4" w:space="0" w:color="auto"/>
              <w:right w:val="single" w:sz="4" w:space="0" w:color="auto"/>
            </w:tcBorders>
          </w:tcPr>
          <w:p w14:paraId="02659615" w14:textId="7837DF0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w:t>
            </w:r>
          </w:p>
        </w:tc>
        <w:tc>
          <w:tcPr>
            <w:tcW w:w="6458" w:type="dxa"/>
            <w:shd w:val="clear" w:color="000000" w:fill="FFFFFF"/>
            <w:vAlign w:val="center"/>
          </w:tcPr>
          <w:p w14:paraId="0E3B49D9" w14:textId="12E9FFC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Левомицетин</w:t>
            </w:r>
          </w:p>
        </w:tc>
      </w:tr>
      <w:tr w:rsidR="00332B00" w:rsidRPr="00437197" w14:paraId="41E5E19C"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36D58D0" w14:textId="1273661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161</w:t>
            </w:r>
          </w:p>
        </w:tc>
        <w:tc>
          <w:tcPr>
            <w:tcW w:w="1794" w:type="dxa"/>
            <w:tcBorders>
              <w:top w:val="single" w:sz="4" w:space="0" w:color="auto"/>
              <w:left w:val="single" w:sz="4" w:space="0" w:color="auto"/>
              <w:bottom w:val="single" w:sz="4" w:space="0" w:color="auto"/>
              <w:right w:val="single" w:sz="4" w:space="0" w:color="auto"/>
            </w:tcBorders>
          </w:tcPr>
          <w:p w14:paraId="64F4E4D3" w14:textId="702108E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7.200</w:t>
            </w:r>
          </w:p>
        </w:tc>
        <w:tc>
          <w:tcPr>
            <w:tcW w:w="6458" w:type="dxa"/>
            <w:shd w:val="clear" w:color="000000" w:fill="FFFFFF"/>
            <w:vAlign w:val="center"/>
          </w:tcPr>
          <w:p w14:paraId="21FB5483" w14:textId="3606954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Клотримазол</w:t>
            </w:r>
          </w:p>
        </w:tc>
      </w:tr>
      <w:tr w:rsidR="00332B00" w:rsidRPr="00437197" w14:paraId="1D9044A5"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B0CE41B" w14:textId="3E60544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162</w:t>
            </w:r>
          </w:p>
        </w:tc>
        <w:tc>
          <w:tcPr>
            <w:tcW w:w="1794" w:type="dxa"/>
            <w:tcBorders>
              <w:top w:val="single" w:sz="4" w:space="0" w:color="auto"/>
              <w:left w:val="single" w:sz="4" w:space="0" w:color="auto"/>
              <w:bottom w:val="single" w:sz="4" w:space="0" w:color="auto"/>
              <w:right w:val="single" w:sz="4" w:space="0" w:color="auto"/>
            </w:tcBorders>
          </w:tcPr>
          <w:p w14:paraId="2897AFC2" w14:textId="108CE15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w:t>
            </w:r>
          </w:p>
        </w:tc>
        <w:tc>
          <w:tcPr>
            <w:tcW w:w="6458" w:type="dxa"/>
            <w:shd w:val="clear" w:color="000000" w:fill="FFFFFF"/>
            <w:vAlign w:val="center"/>
          </w:tcPr>
          <w:p w14:paraId="5E3E780C" w14:textId="359923FA"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Тетрациклин</w:t>
            </w:r>
          </w:p>
        </w:tc>
      </w:tr>
      <w:tr w:rsidR="00332B00" w:rsidRPr="00437197" w14:paraId="2E05F53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2A63114" w14:textId="07AC672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163</w:t>
            </w:r>
          </w:p>
        </w:tc>
        <w:tc>
          <w:tcPr>
            <w:tcW w:w="1794" w:type="dxa"/>
            <w:tcBorders>
              <w:top w:val="single" w:sz="4" w:space="0" w:color="auto"/>
              <w:left w:val="single" w:sz="4" w:space="0" w:color="auto"/>
              <w:bottom w:val="single" w:sz="4" w:space="0" w:color="auto"/>
              <w:right w:val="single" w:sz="4" w:space="0" w:color="auto"/>
            </w:tcBorders>
          </w:tcPr>
          <w:p w14:paraId="7CB59C83" w14:textId="7BFEC3C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14.400</w:t>
            </w:r>
          </w:p>
        </w:tc>
        <w:tc>
          <w:tcPr>
            <w:tcW w:w="6458" w:type="dxa"/>
            <w:shd w:val="clear" w:color="000000" w:fill="FFFFFF"/>
            <w:vAlign w:val="center"/>
          </w:tcPr>
          <w:p w14:paraId="5E423C08" w14:textId="4F05F23B"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Фурадонин</w:t>
            </w:r>
            <w:proofErr w:type="spellEnd"/>
          </w:p>
        </w:tc>
      </w:tr>
      <w:tr w:rsidR="00332B00" w:rsidRPr="00437197" w14:paraId="436ECBD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59D37EA" w14:textId="77AA478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164</w:t>
            </w:r>
          </w:p>
        </w:tc>
        <w:tc>
          <w:tcPr>
            <w:tcW w:w="1794" w:type="dxa"/>
            <w:tcBorders>
              <w:top w:val="single" w:sz="4" w:space="0" w:color="auto"/>
              <w:left w:val="single" w:sz="4" w:space="0" w:color="auto"/>
              <w:bottom w:val="single" w:sz="4" w:space="0" w:color="auto"/>
              <w:right w:val="single" w:sz="4" w:space="0" w:color="auto"/>
            </w:tcBorders>
          </w:tcPr>
          <w:p w14:paraId="6B76EC4A" w14:textId="5A868E0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7.200</w:t>
            </w:r>
          </w:p>
        </w:tc>
        <w:tc>
          <w:tcPr>
            <w:tcW w:w="6458" w:type="dxa"/>
            <w:shd w:val="clear" w:color="000000" w:fill="FFFFFF"/>
            <w:vAlign w:val="center"/>
          </w:tcPr>
          <w:p w14:paraId="4C53BC62" w14:textId="322A950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Итраконазол</w:t>
            </w:r>
          </w:p>
        </w:tc>
      </w:tr>
      <w:tr w:rsidR="00332B00" w:rsidRPr="00437197" w14:paraId="73E557B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C8F3248" w14:textId="7704C01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165</w:t>
            </w:r>
          </w:p>
        </w:tc>
        <w:tc>
          <w:tcPr>
            <w:tcW w:w="1794" w:type="dxa"/>
            <w:tcBorders>
              <w:top w:val="single" w:sz="4" w:space="0" w:color="auto"/>
              <w:left w:val="single" w:sz="4" w:space="0" w:color="auto"/>
              <w:bottom w:val="single" w:sz="4" w:space="0" w:color="auto"/>
              <w:right w:val="single" w:sz="4" w:space="0" w:color="auto"/>
            </w:tcBorders>
          </w:tcPr>
          <w:p w14:paraId="6C889D97" w14:textId="0C495E9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w:t>
            </w:r>
          </w:p>
        </w:tc>
        <w:tc>
          <w:tcPr>
            <w:tcW w:w="6458" w:type="dxa"/>
            <w:shd w:val="clear" w:color="000000" w:fill="FFFFFF"/>
            <w:vAlign w:val="center"/>
          </w:tcPr>
          <w:p w14:paraId="501294DA" w14:textId="26A508D6"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Цефтазидим</w:t>
            </w:r>
            <w:proofErr w:type="spellEnd"/>
          </w:p>
        </w:tc>
      </w:tr>
      <w:tr w:rsidR="00332B00" w:rsidRPr="00437197" w14:paraId="6C39462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0631698" w14:textId="75BE77A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166</w:t>
            </w:r>
          </w:p>
        </w:tc>
        <w:tc>
          <w:tcPr>
            <w:tcW w:w="1794" w:type="dxa"/>
            <w:tcBorders>
              <w:top w:val="single" w:sz="4" w:space="0" w:color="auto"/>
              <w:left w:val="single" w:sz="4" w:space="0" w:color="auto"/>
              <w:bottom w:val="single" w:sz="4" w:space="0" w:color="auto"/>
              <w:right w:val="single" w:sz="4" w:space="0" w:color="auto"/>
            </w:tcBorders>
          </w:tcPr>
          <w:p w14:paraId="34669CA9" w14:textId="2700653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5.400</w:t>
            </w:r>
          </w:p>
        </w:tc>
        <w:tc>
          <w:tcPr>
            <w:tcW w:w="6458" w:type="dxa"/>
            <w:shd w:val="clear" w:color="000000" w:fill="FFFFFF"/>
            <w:vAlign w:val="center"/>
          </w:tcPr>
          <w:p w14:paraId="5F94D842" w14:textId="2450CFE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Миконазол</w:t>
            </w:r>
            <w:proofErr w:type="spellEnd"/>
          </w:p>
        </w:tc>
      </w:tr>
      <w:tr w:rsidR="00332B00" w:rsidRPr="00437197" w14:paraId="5F4A9BA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C450867" w14:textId="553776B2"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167</w:t>
            </w:r>
          </w:p>
        </w:tc>
        <w:tc>
          <w:tcPr>
            <w:tcW w:w="1794" w:type="dxa"/>
            <w:tcBorders>
              <w:top w:val="single" w:sz="4" w:space="0" w:color="auto"/>
              <w:left w:val="single" w:sz="4" w:space="0" w:color="auto"/>
              <w:bottom w:val="single" w:sz="4" w:space="0" w:color="auto"/>
              <w:right w:val="single" w:sz="4" w:space="0" w:color="auto"/>
            </w:tcBorders>
          </w:tcPr>
          <w:p w14:paraId="2F604723" w14:textId="4BD17FB4"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9.000</w:t>
            </w:r>
          </w:p>
        </w:tc>
        <w:tc>
          <w:tcPr>
            <w:tcW w:w="6458" w:type="dxa"/>
            <w:shd w:val="clear" w:color="000000" w:fill="FFFFFF"/>
            <w:vAlign w:val="center"/>
          </w:tcPr>
          <w:p w14:paraId="1B95DCF6" w14:textId="4B44F32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Метронидазол</w:t>
            </w:r>
          </w:p>
        </w:tc>
      </w:tr>
      <w:tr w:rsidR="00332B00" w:rsidRPr="00437197" w14:paraId="4F98E7B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C41A6FD" w14:textId="3F1CEB9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168</w:t>
            </w:r>
          </w:p>
        </w:tc>
        <w:tc>
          <w:tcPr>
            <w:tcW w:w="1794" w:type="dxa"/>
            <w:tcBorders>
              <w:top w:val="single" w:sz="4" w:space="0" w:color="auto"/>
              <w:left w:val="single" w:sz="4" w:space="0" w:color="auto"/>
              <w:bottom w:val="single" w:sz="4" w:space="0" w:color="auto"/>
              <w:right w:val="single" w:sz="4" w:space="0" w:color="auto"/>
            </w:tcBorders>
          </w:tcPr>
          <w:p w14:paraId="0DB00B89" w14:textId="5386D97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1.800</w:t>
            </w:r>
          </w:p>
        </w:tc>
        <w:tc>
          <w:tcPr>
            <w:tcW w:w="6458" w:type="dxa"/>
            <w:shd w:val="clear" w:color="000000" w:fill="FFFFFF"/>
            <w:vAlign w:val="center"/>
          </w:tcPr>
          <w:p w14:paraId="35B72F28" w14:textId="2F306939"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Тобрimed</w:t>
            </w:r>
            <w:proofErr w:type="spellEnd"/>
          </w:p>
        </w:tc>
      </w:tr>
      <w:tr w:rsidR="00332B00" w:rsidRPr="00437197" w14:paraId="6176772D"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7FD9385" w14:textId="7751B3B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169</w:t>
            </w:r>
          </w:p>
        </w:tc>
        <w:tc>
          <w:tcPr>
            <w:tcW w:w="1794" w:type="dxa"/>
            <w:tcBorders>
              <w:top w:val="single" w:sz="4" w:space="0" w:color="auto"/>
              <w:left w:val="single" w:sz="4" w:space="0" w:color="auto"/>
              <w:bottom w:val="single" w:sz="4" w:space="0" w:color="auto"/>
              <w:right w:val="single" w:sz="4" w:space="0" w:color="auto"/>
            </w:tcBorders>
          </w:tcPr>
          <w:p w14:paraId="161138D3" w14:textId="1468A5F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10.800</w:t>
            </w:r>
          </w:p>
        </w:tc>
        <w:tc>
          <w:tcPr>
            <w:tcW w:w="6458" w:type="dxa"/>
            <w:shd w:val="clear" w:color="000000" w:fill="FFFFFF"/>
            <w:vAlign w:val="center"/>
          </w:tcPr>
          <w:p w14:paraId="2DBDB286" w14:textId="6F416B92"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Невиграмон</w:t>
            </w:r>
            <w:proofErr w:type="spellEnd"/>
          </w:p>
        </w:tc>
      </w:tr>
      <w:tr w:rsidR="00332B00" w:rsidRPr="00437197" w14:paraId="2F0DF714"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8C6D18A" w14:textId="0DB39B9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170</w:t>
            </w:r>
          </w:p>
        </w:tc>
        <w:tc>
          <w:tcPr>
            <w:tcW w:w="1794" w:type="dxa"/>
            <w:tcBorders>
              <w:top w:val="single" w:sz="4" w:space="0" w:color="auto"/>
              <w:left w:val="single" w:sz="4" w:space="0" w:color="auto"/>
              <w:bottom w:val="single" w:sz="4" w:space="0" w:color="auto"/>
              <w:right w:val="single" w:sz="4" w:space="0" w:color="auto"/>
            </w:tcBorders>
          </w:tcPr>
          <w:p w14:paraId="1E616CF5" w14:textId="3E65E0A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1.750</w:t>
            </w:r>
          </w:p>
        </w:tc>
        <w:tc>
          <w:tcPr>
            <w:tcW w:w="6458" w:type="dxa"/>
            <w:shd w:val="clear" w:color="000000" w:fill="FFFFFF"/>
            <w:vAlign w:val="center"/>
          </w:tcPr>
          <w:p w14:paraId="1A9DB3F8" w14:textId="3BC8C54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Сахароза</w:t>
            </w:r>
          </w:p>
        </w:tc>
      </w:tr>
      <w:tr w:rsidR="00332B00" w:rsidRPr="00437197" w14:paraId="1212740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5CC86C4" w14:textId="656841D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171</w:t>
            </w:r>
          </w:p>
        </w:tc>
        <w:tc>
          <w:tcPr>
            <w:tcW w:w="1794" w:type="dxa"/>
            <w:tcBorders>
              <w:top w:val="single" w:sz="4" w:space="0" w:color="auto"/>
              <w:left w:val="single" w:sz="4" w:space="0" w:color="auto"/>
              <w:bottom w:val="single" w:sz="4" w:space="0" w:color="auto"/>
              <w:right w:val="single" w:sz="4" w:space="0" w:color="auto"/>
            </w:tcBorders>
          </w:tcPr>
          <w:p w14:paraId="525AF880" w14:textId="6BB34A9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36.000</w:t>
            </w:r>
          </w:p>
        </w:tc>
        <w:tc>
          <w:tcPr>
            <w:tcW w:w="6458" w:type="dxa"/>
            <w:shd w:val="clear" w:color="000000" w:fill="FFFFFF"/>
            <w:vAlign w:val="center"/>
          </w:tcPr>
          <w:p w14:paraId="06FC248A" w14:textId="204473AF"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Азопирам</w:t>
            </w:r>
            <w:proofErr w:type="spellEnd"/>
          </w:p>
        </w:tc>
      </w:tr>
      <w:tr w:rsidR="00332B00" w:rsidRPr="00437197" w14:paraId="65066C4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8FA560F" w14:textId="58409EF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172</w:t>
            </w:r>
          </w:p>
        </w:tc>
        <w:tc>
          <w:tcPr>
            <w:tcW w:w="1794" w:type="dxa"/>
            <w:tcBorders>
              <w:top w:val="single" w:sz="4" w:space="0" w:color="auto"/>
              <w:left w:val="single" w:sz="4" w:space="0" w:color="auto"/>
              <w:bottom w:val="single" w:sz="4" w:space="0" w:color="auto"/>
              <w:right w:val="single" w:sz="4" w:space="0" w:color="auto"/>
            </w:tcBorders>
          </w:tcPr>
          <w:p w14:paraId="66C460A7" w14:textId="421FB1D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240.000</w:t>
            </w:r>
          </w:p>
        </w:tc>
        <w:tc>
          <w:tcPr>
            <w:tcW w:w="6458" w:type="dxa"/>
            <w:shd w:val="clear" w:color="000000" w:fill="FFFFFF"/>
            <w:vAlign w:val="center"/>
          </w:tcPr>
          <w:p w14:paraId="16BCD364" w14:textId="7D16B9F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Спирт 96%</w:t>
            </w:r>
          </w:p>
        </w:tc>
      </w:tr>
      <w:tr w:rsidR="00332B00" w:rsidRPr="00437197" w14:paraId="267F81C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275E964" w14:textId="54F74B5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173</w:t>
            </w:r>
          </w:p>
        </w:tc>
        <w:tc>
          <w:tcPr>
            <w:tcW w:w="1794" w:type="dxa"/>
            <w:tcBorders>
              <w:top w:val="single" w:sz="4" w:space="0" w:color="auto"/>
              <w:left w:val="single" w:sz="4" w:space="0" w:color="auto"/>
              <w:bottom w:val="single" w:sz="4" w:space="0" w:color="auto"/>
              <w:right w:val="single" w:sz="4" w:space="0" w:color="auto"/>
            </w:tcBorders>
          </w:tcPr>
          <w:p w14:paraId="4087813D" w14:textId="2E12439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31.750</w:t>
            </w:r>
          </w:p>
        </w:tc>
        <w:tc>
          <w:tcPr>
            <w:tcW w:w="6458" w:type="dxa"/>
            <w:shd w:val="clear" w:color="000000" w:fill="FFFFFF"/>
            <w:vAlign w:val="center"/>
          </w:tcPr>
          <w:p w14:paraId="2975C7D2" w14:textId="6BE93E2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Перекись водорода 33%</w:t>
            </w:r>
          </w:p>
        </w:tc>
      </w:tr>
      <w:tr w:rsidR="00332B00" w:rsidRPr="00437197" w14:paraId="4008CC0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A29BDE" w14:textId="0DB6C7ED"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174</w:t>
            </w:r>
          </w:p>
        </w:tc>
        <w:tc>
          <w:tcPr>
            <w:tcW w:w="1794" w:type="dxa"/>
            <w:tcBorders>
              <w:top w:val="single" w:sz="4" w:space="0" w:color="auto"/>
              <w:left w:val="single" w:sz="4" w:space="0" w:color="auto"/>
              <w:bottom w:val="single" w:sz="4" w:space="0" w:color="auto"/>
              <w:right w:val="single" w:sz="4" w:space="0" w:color="auto"/>
            </w:tcBorders>
          </w:tcPr>
          <w:p w14:paraId="6D424EB1" w14:textId="3820960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90.000</w:t>
            </w:r>
          </w:p>
        </w:tc>
        <w:tc>
          <w:tcPr>
            <w:tcW w:w="6458" w:type="dxa"/>
            <w:shd w:val="clear" w:color="000000" w:fill="FFFFFF"/>
            <w:vAlign w:val="center"/>
          </w:tcPr>
          <w:p w14:paraId="23D1BB3D" w14:textId="6E033184"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Таблетки активного хлора</w:t>
            </w:r>
          </w:p>
        </w:tc>
      </w:tr>
      <w:tr w:rsidR="00332B00" w:rsidRPr="00437197" w14:paraId="3A86A15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C882394" w14:textId="5529717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175</w:t>
            </w:r>
          </w:p>
        </w:tc>
        <w:tc>
          <w:tcPr>
            <w:tcW w:w="1794" w:type="dxa"/>
            <w:tcBorders>
              <w:top w:val="single" w:sz="4" w:space="0" w:color="auto"/>
              <w:left w:val="single" w:sz="4" w:space="0" w:color="auto"/>
              <w:bottom w:val="single" w:sz="4" w:space="0" w:color="auto"/>
              <w:right w:val="single" w:sz="4" w:space="0" w:color="auto"/>
            </w:tcBorders>
          </w:tcPr>
          <w:p w14:paraId="7DC9A1FB" w14:textId="31F224D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175.000</w:t>
            </w:r>
          </w:p>
        </w:tc>
        <w:tc>
          <w:tcPr>
            <w:tcW w:w="6458" w:type="dxa"/>
            <w:shd w:val="clear" w:color="000000" w:fill="FFFFFF"/>
            <w:vAlign w:val="center"/>
          </w:tcPr>
          <w:p w14:paraId="3B580362" w14:textId="0B8F87D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Дезинфицирующее средство — трёхкомпонентный концентрат для поверхностей и инструментов</w:t>
            </w:r>
          </w:p>
        </w:tc>
      </w:tr>
      <w:tr w:rsidR="00332B00" w:rsidRPr="00437197" w14:paraId="40F4DA6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E85F2B" w14:textId="317D1531"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176</w:t>
            </w:r>
          </w:p>
        </w:tc>
        <w:tc>
          <w:tcPr>
            <w:tcW w:w="1794" w:type="dxa"/>
            <w:tcBorders>
              <w:top w:val="single" w:sz="4" w:space="0" w:color="auto"/>
              <w:left w:val="single" w:sz="4" w:space="0" w:color="auto"/>
              <w:bottom w:val="single" w:sz="4" w:space="0" w:color="auto"/>
              <w:right w:val="single" w:sz="4" w:space="0" w:color="auto"/>
            </w:tcBorders>
          </w:tcPr>
          <w:p w14:paraId="4297E949" w14:textId="26A2C9A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58.500</w:t>
            </w:r>
          </w:p>
        </w:tc>
        <w:tc>
          <w:tcPr>
            <w:tcW w:w="6458" w:type="dxa"/>
            <w:shd w:val="clear" w:color="000000" w:fill="FFFFFF"/>
            <w:vAlign w:val="center"/>
          </w:tcPr>
          <w:p w14:paraId="58DD683D" w14:textId="1C5A484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Двухкомпонентное дезинфицирующее средство в распылителе для малых поверхностей</w:t>
            </w:r>
          </w:p>
        </w:tc>
      </w:tr>
      <w:tr w:rsidR="00332B00" w:rsidRPr="00437197" w14:paraId="6EB8C91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C6A9C80" w14:textId="4E1EBEC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177</w:t>
            </w:r>
          </w:p>
        </w:tc>
        <w:tc>
          <w:tcPr>
            <w:tcW w:w="1794" w:type="dxa"/>
            <w:tcBorders>
              <w:top w:val="single" w:sz="4" w:space="0" w:color="auto"/>
              <w:left w:val="single" w:sz="4" w:space="0" w:color="auto"/>
              <w:bottom w:val="single" w:sz="4" w:space="0" w:color="auto"/>
              <w:right w:val="single" w:sz="4" w:space="0" w:color="auto"/>
            </w:tcBorders>
          </w:tcPr>
          <w:p w14:paraId="71028522" w14:textId="0C8960C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85.000</w:t>
            </w:r>
          </w:p>
        </w:tc>
        <w:tc>
          <w:tcPr>
            <w:tcW w:w="6458" w:type="dxa"/>
            <w:shd w:val="clear" w:color="000000" w:fill="FFFFFF"/>
            <w:vAlign w:val="center"/>
          </w:tcPr>
          <w:p w14:paraId="08BA50C2" w14:textId="4E94709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Однокомпонентное средство для высокоуровневой дезинфекции и стерилизации медизделий</w:t>
            </w:r>
          </w:p>
        </w:tc>
      </w:tr>
      <w:tr w:rsidR="00332B00" w:rsidRPr="00437197" w14:paraId="644C473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206598F" w14:textId="0D51E07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178</w:t>
            </w:r>
          </w:p>
        </w:tc>
        <w:tc>
          <w:tcPr>
            <w:tcW w:w="1794" w:type="dxa"/>
            <w:tcBorders>
              <w:top w:val="single" w:sz="4" w:space="0" w:color="auto"/>
              <w:left w:val="single" w:sz="4" w:space="0" w:color="auto"/>
              <w:bottom w:val="single" w:sz="4" w:space="0" w:color="auto"/>
              <w:right w:val="single" w:sz="4" w:space="0" w:color="auto"/>
            </w:tcBorders>
          </w:tcPr>
          <w:p w14:paraId="08A68869" w14:textId="191D4E50"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220.000</w:t>
            </w:r>
          </w:p>
        </w:tc>
        <w:tc>
          <w:tcPr>
            <w:tcW w:w="6458" w:type="dxa"/>
            <w:shd w:val="clear" w:color="000000" w:fill="FFFFFF"/>
            <w:vAlign w:val="center"/>
          </w:tcPr>
          <w:p w14:paraId="77CBE63A" w14:textId="2FB10B2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Антисептический гель для обработки рук 1 л</w:t>
            </w:r>
          </w:p>
        </w:tc>
      </w:tr>
      <w:tr w:rsidR="00332B00" w:rsidRPr="00437197" w14:paraId="0DAE9E2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D54E477" w14:textId="14520A1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179</w:t>
            </w:r>
          </w:p>
        </w:tc>
        <w:tc>
          <w:tcPr>
            <w:tcW w:w="1794" w:type="dxa"/>
            <w:tcBorders>
              <w:top w:val="single" w:sz="4" w:space="0" w:color="auto"/>
              <w:left w:val="single" w:sz="4" w:space="0" w:color="auto"/>
              <w:bottom w:val="single" w:sz="4" w:space="0" w:color="auto"/>
              <w:right w:val="single" w:sz="4" w:space="0" w:color="auto"/>
            </w:tcBorders>
          </w:tcPr>
          <w:p w14:paraId="1CCDA11E" w14:textId="2A58C7B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326.400</w:t>
            </w:r>
          </w:p>
        </w:tc>
        <w:tc>
          <w:tcPr>
            <w:tcW w:w="6458" w:type="dxa"/>
            <w:shd w:val="clear" w:color="000000" w:fill="FFFFFF"/>
            <w:vAlign w:val="center"/>
          </w:tcPr>
          <w:p w14:paraId="17AAC75B" w14:textId="3606BCE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Дезинфицирующий концентрат для мединструментов</w:t>
            </w:r>
          </w:p>
        </w:tc>
      </w:tr>
      <w:tr w:rsidR="00332B00" w:rsidRPr="00437197" w14:paraId="323E72F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EF67C42" w14:textId="2AF3021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180</w:t>
            </w:r>
          </w:p>
        </w:tc>
        <w:tc>
          <w:tcPr>
            <w:tcW w:w="1794" w:type="dxa"/>
            <w:tcBorders>
              <w:top w:val="single" w:sz="4" w:space="0" w:color="auto"/>
              <w:left w:val="single" w:sz="4" w:space="0" w:color="auto"/>
              <w:bottom w:val="single" w:sz="4" w:space="0" w:color="auto"/>
              <w:right w:val="single" w:sz="4" w:space="0" w:color="auto"/>
            </w:tcBorders>
          </w:tcPr>
          <w:p w14:paraId="5109E95C" w14:textId="47A3E5D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88.800</w:t>
            </w:r>
          </w:p>
        </w:tc>
        <w:tc>
          <w:tcPr>
            <w:tcW w:w="6458" w:type="dxa"/>
            <w:shd w:val="clear" w:color="000000" w:fill="FFFFFF"/>
            <w:vAlign w:val="center"/>
          </w:tcPr>
          <w:p w14:paraId="044A5228" w14:textId="3B88BD0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Тест на ВИЧ</w:t>
            </w:r>
          </w:p>
        </w:tc>
      </w:tr>
      <w:tr w:rsidR="00332B00" w:rsidRPr="00437197" w14:paraId="19EC3BE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8768EAE" w14:textId="75B4B5B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181</w:t>
            </w:r>
          </w:p>
        </w:tc>
        <w:tc>
          <w:tcPr>
            <w:tcW w:w="1794" w:type="dxa"/>
            <w:tcBorders>
              <w:top w:val="single" w:sz="4" w:space="0" w:color="auto"/>
              <w:left w:val="single" w:sz="4" w:space="0" w:color="auto"/>
              <w:bottom w:val="single" w:sz="4" w:space="0" w:color="auto"/>
              <w:right w:val="single" w:sz="4" w:space="0" w:color="auto"/>
            </w:tcBorders>
          </w:tcPr>
          <w:p w14:paraId="574C9B2D" w14:textId="30ABA35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12.500</w:t>
            </w:r>
          </w:p>
        </w:tc>
        <w:tc>
          <w:tcPr>
            <w:tcW w:w="6458" w:type="dxa"/>
            <w:shd w:val="clear" w:color="000000" w:fill="FFFFFF"/>
            <w:vAlign w:val="center"/>
          </w:tcPr>
          <w:p w14:paraId="30E9F1C1" w14:textId="07C9C09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Среда Коди</w:t>
            </w:r>
          </w:p>
        </w:tc>
      </w:tr>
      <w:tr w:rsidR="00332B00" w:rsidRPr="00437197" w14:paraId="1EA1164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C1D426" w14:textId="43A7130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182</w:t>
            </w:r>
          </w:p>
        </w:tc>
        <w:tc>
          <w:tcPr>
            <w:tcW w:w="1794" w:type="dxa"/>
            <w:tcBorders>
              <w:top w:val="single" w:sz="4" w:space="0" w:color="auto"/>
              <w:left w:val="single" w:sz="4" w:space="0" w:color="auto"/>
              <w:bottom w:val="single" w:sz="4" w:space="0" w:color="auto"/>
              <w:right w:val="single" w:sz="4" w:space="0" w:color="auto"/>
            </w:tcBorders>
          </w:tcPr>
          <w:p w14:paraId="24F46C21" w14:textId="7B92EBF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12.500</w:t>
            </w:r>
          </w:p>
        </w:tc>
        <w:tc>
          <w:tcPr>
            <w:tcW w:w="6458" w:type="dxa"/>
            <w:shd w:val="clear" w:color="000000" w:fill="FFFFFF"/>
            <w:vAlign w:val="center"/>
          </w:tcPr>
          <w:p w14:paraId="4FE4FBEA" w14:textId="61ED458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Среда Кларк</w:t>
            </w:r>
          </w:p>
        </w:tc>
      </w:tr>
      <w:tr w:rsidR="00332B00" w:rsidRPr="00437197" w14:paraId="34B8562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4DF71B7" w14:textId="4E73EB9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183</w:t>
            </w:r>
          </w:p>
        </w:tc>
        <w:tc>
          <w:tcPr>
            <w:tcW w:w="1794" w:type="dxa"/>
            <w:tcBorders>
              <w:top w:val="single" w:sz="4" w:space="0" w:color="auto"/>
              <w:left w:val="single" w:sz="4" w:space="0" w:color="auto"/>
              <w:bottom w:val="single" w:sz="4" w:space="0" w:color="auto"/>
              <w:right w:val="single" w:sz="4" w:space="0" w:color="auto"/>
            </w:tcBorders>
          </w:tcPr>
          <w:p w14:paraId="2B1A3281" w14:textId="502250A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111.000</w:t>
            </w:r>
          </w:p>
        </w:tc>
        <w:tc>
          <w:tcPr>
            <w:tcW w:w="6458" w:type="dxa"/>
            <w:shd w:val="clear" w:color="000000" w:fill="FFFFFF"/>
            <w:vAlign w:val="center"/>
          </w:tcPr>
          <w:p w14:paraId="27103B1C" w14:textId="6691377D"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Набор красителей по </w:t>
            </w:r>
            <w:proofErr w:type="spellStart"/>
            <w:r>
              <w:rPr>
                <w:rFonts w:ascii="GHEA Grapalat" w:hAnsi="GHEA Grapalat" w:cs="Calibri"/>
                <w:color w:val="000000"/>
                <w:sz w:val="18"/>
                <w:szCs w:val="18"/>
              </w:rPr>
              <w:t>Граму</w:t>
            </w:r>
            <w:proofErr w:type="spellEnd"/>
            <w:r>
              <w:rPr>
                <w:rFonts w:ascii="GHEA Grapalat" w:hAnsi="GHEA Grapalat" w:cs="Calibri"/>
                <w:color w:val="000000"/>
                <w:sz w:val="18"/>
                <w:szCs w:val="18"/>
              </w:rPr>
              <w:t xml:space="preserve"> (GRAM PVP KIT 4 × 250 мл)</w:t>
            </w:r>
          </w:p>
        </w:tc>
      </w:tr>
      <w:tr w:rsidR="00332B00" w:rsidRPr="00437197" w14:paraId="5131079A"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ECDB364" w14:textId="4F7E05F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184</w:t>
            </w:r>
          </w:p>
        </w:tc>
        <w:tc>
          <w:tcPr>
            <w:tcW w:w="1794" w:type="dxa"/>
            <w:tcBorders>
              <w:top w:val="single" w:sz="4" w:space="0" w:color="auto"/>
              <w:left w:val="single" w:sz="4" w:space="0" w:color="auto"/>
              <w:bottom w:val="single" w:sz="4" w:space="0" w:color="auto"/>
              <w:right w:val="single" w:sz="4" w:space="0" w:color="auto"/>
            </w:tcBorders>
          </w:tcPr>
          <w:p w14:paraId="5467D706" w14:textId="30B7BE0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10.000</w:t>
            </w:r>
          </w:p>
        </w:tc>
        <w:tc>
          <w:tcPr>
            <w:tcW w:w="6458" w:type="dxa"/>
            <w:shd w:val="clear" w:color="000000" w:fill="FFFFFF"/>
            <w:vAlign w:val="center"/>
          </w:tcPr>
          <w:p w14:paraId="2EB0D6E6" w14:textId="6C0AA26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Пептон, полученный ферментативным гидролизом тканей животных</w:t>
            </w:r>
          </w:p>
        </w:tc>
      </w:tr>
      <w:tr w:rsidR="00332B00" w:rsidRPr="00437197" w14:paraId="0C5C04C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0FD74D0" w14:textId="14010E13"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185</w:t>
            </w:r>
          </w:p>
        </w:tc>
        <w:tc>
          <w:tcPr>
            <w:tcW w:w="1794" w:type="dxa"/>
            <w:tcBorders>
              <w:top w:val="single" w:sz="4" w:space="0" w:color="auto"/>
              <w:left w:val="single" w:sz="4" w:space="0" w:color="auto"/>
              <w:bottom w:val="single" w:sz="4" w:space="0" w:color="auto"/>
              <w:right w:val="single" w:sz="4" w:space="0" w:color="auto"/>
            </w:tcBorders>
          </w:tcPr>
          <w:p w14:paraId="76772F8B" w14:textId="07859CF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9.500</w:t>
            </w:r>
          </w:p>
        </w:tc>
        <w:tc>
          <w:tcPr>
            <w:tcW w:w="6458" w:type="dxa"/>
            <w:shd w:val="clear" w:color="000000" w:fill="FFFFFF"/>
            <w:vAlign w:val="center"/>
          </w:tcPr>
          <w:p w14:paraId="5567DB7C" w14:textId="6F04599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Овсяная сыворотка</w:t>
            </w:r>
          </w:p>
        </w:tc>
      </w:tr>
      <w:tr w:rsidR="00332B00" w:rsidRPr="00437197" w14:paraId="12424FF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130333D" w14:textId="2BE43E3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186</w:t>
            </w:r>
          </w:p>
        </w:tc>
        <w:tc>
          <w:tcPr>
            <w:tcW w:w="1794" w:type="dxa"/>
            <w:tcBorders>
              <w:top w:val="single" w:sz="4" w:space="0" w:color="auto"/>
              <w:left w:val="single" w:sz="4" w:space="0" w:color="auto"/>
              <w:bottom w:val="single" w:sz="4" w:space="0" w:color="auto"/>
              <w:right w:val="single" w:sz="4" w:space="0" w:color="auto"/>
            </w:tcBorders>
          </w:tcPr>
          <w:p w14:paraId="712A890B" w14:textId="6E33DFE7"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30.000</w:t>
            </w:r>
          </w:p>
        </w:tc>
        <w:tc>
          <w:tcPr>
            <w:tcW w:w="6458" w:type="dxa"/>
            <w:shd w:val="clear" w:color="000000" w:fill="FFFFFF"/>
            <w:vAlign w:val="center"/>
          </w:tcPr>
          <w:p w14:paraId="07D85BB1" w14:textId="14EF28AB"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Лиофилизированная кроличья плазма EDTA</w:t>
            </w:r>
          </w:p>
        </w:tc>
      </w:tr>
      <w:tr w:rsidR="00332B00" w:rsidRPr="00437197" w14:paraId="546A8D9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502BF8D" w14:textId="5721A0E5"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187</w:t>
            </w:r>
          </w:p>
        </w:tc>
        <w:tc>
          <w:tcPr>
            <w:tcW w:w="1794" w:type="dxa"/>
            <w:tcBorders>
              <w:top w:val="single" w:sz="4" w:space="0" w:color="auto"/>
              <w:left w:val="single" w:sz="4" w:space="0" w:color="auto"/>
              <w:bottom w:val="single" w:sz="4" w:space="0" w:color="auto"/>
              <w:right w:val="single" w:sz="4" w:space="0" w:color="auto"/>
            </w:tcBorders>
          </w:tcPr>
          <w:p w14:paraId="257B51A0" w14:textId="4026545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100.000</w:t>
            </w:r>
          </w:p>
        </w:tc>
        <w:tc>
          <w:tcPr>
            <w:tcW w:w="6458" w:type="dxa"/>
            <w:shd w:val="clear" w:color="000000" w:fill="FFFFFF"/>
            <w:vAlign w:val="center"/>
          </w:tcPr>
          <w:p w14:paraId="06F732F5" w14:textId="35F7DDF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Тест на мононуклеоз</w:t>
            </w:r>
          </w:p>
        </w:tc>
      </w:tr>
      <w:tr w:rsidR="00332B00" w:rsidRPr="00437197" w14:paraId="60279E2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16C69042" w14:textId="197DB38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188</w:t>
            </w:r>
          </w:p>
        </w:tc>
        <w:tc>
          <w:tcPr>
            <w:tcW w:w="1794" w:type="dxa"/>
            <w:tcBorders>
              <w:top w:val="single" w:sz="4" w:space="0" w:color="auto"/>
              <w:left w:val="single" w:sz="4" w:space="0" w:color="auto"/>
              <w:bottom w:val="single" w:sz="4" w:space="0" w:color="auto"/>
              <w:right w:val="single" w:sz="4" w:space="0" w:color="auto"/>
            </w:tcBorders>
          </w:tcPr>
          <w:p w14:paraId="5A98E281" w14:textId="065DA89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990.000</w:t>
            </w:r>
          </w:p>
        </w:tc>
        <w:tc>
          <w:tcPr>
            <w:tcW w:w="6458" w:type="dxa"/>
            <w:shd w:val="clear" w:color="000000" w:fill="FFFFFF"/>
            <w:vAlign w:val="center"/>
          </w:tcPr>
          <w:p w14:paraId="36366759" w14:textId="010C4A1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фибриногена</w:t>
            </w:r>
          </w:p>
        </w:tc>
      </w:tr>
      <w:tr w:rsidR="00332B00" w:rsidRPr="00437197" w14:paraId="34BD385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AEBB37B" w14:textId="5219CBE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189</w:t>
            </w:r>
          </w:p>
        </w:tc>
        <w:tc>
          <w:tcPr>
            <w:tcW w:w="1794" w:type="dxa"/>
            <w:tcBorders>
              <w:top w:val="single" w:sz="4" w:space="0" w:color="auto"/>
              <w:left w:val="single" w:sz="4" w:space="0" w:color="auto"/>
              <w:bottom w:val="single" w:sz="4" w:space="0" w:color="auto"/>
              <w:right w:val="single" w:sz="4" w:space="0" w:color="auto"/>
            </w:tcBorders>
          </w:tcPr>
          <w:p w14:paraId="6F516A0B" w14:textId="42B019FC"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570.000</w:t>
            </w:r>
          </w:p>
        </w:tc>
        <w:tc>
          <w:tcPr>
            <w:tcW w:w="6458" w:type="dxa"/>
            <w:shd w:val="clear" w:color="000000" w:fill="FFFFFF"/>
            <w:vAlign w:val="center"/>
          </w:tcPr>
          <w:p w14:paraId="215E2BA6" w14:textId="4F84298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АЧТВ</w:t>
            </w:r>
          </w:p>
        </w:tc>
      </w:tr>
      <w:tr w:rsidR="00332B00" w:rsidRPr="00437197" w14:paraId="35B77D49"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A26AAC2" w14:textId="78E1B3CE"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190</w:t>
            </w:r>
          </w:p>
        </w:tc>
        <w:tc>
          <w:tcPr>
            <w:tcW w:w="1794" w:type="dxa"/>
            <w:tcBorders>
              <w:top w:val="single" w:sz="4" w:space="0" w:color="auto"/>
              <w:left w:val="single" w:sz="4" w:space="0" w:color="auto"/>
              <w:bottom w:val="single" w:sz="4" w:space="0" w:color="auto"/>
              <w:right w:val="single" w:sz="4" w:space="0" w:color="auto"/>
            </w:tcBorders>
          </w:tcPr>
          <w:p w14:paraId="1871AFD1" w14:textId="05BBEF2F"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72.000</w:t>
            </w:r>
          </w:p>
        </w:tc>
        <w:tc>
          <w:tcPr>
            <w:tcW w:w="6458" w:type="dxa"/>
            <w:shd w:val="clear" w:color="000000" w:fill="FFFFFF"/>
            <w:vAlign w:val="center"/>
          </w:tcPr>
          <w:p w14:paraId="5C72A882" w14:textId="1C39141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Раствор хлорида кальция STA </w:t>
            </w:r>
            <w:proofErr w:type="spellStart"/>
            <w:r>
              <w:rPr>
                <w:rFonts w:ascii="GHEA Grapalat" w:hAnsi="GHEA Grapalat" w:cs="Calibri"/>
                <w:color w:val="000000"/>
                <w:sz w:val="18"/>
                <w:szCs w:val="18"/>
              </w:rPr>
              <w:t>CaCl</w:t>
            </w:r>
            <w:proofErr w:type="spellEnd"/>
            <w:r>
              <w:rPr>
                <w:rFonts w:ascii="GHEA Grapalat" w:hAnsi="GHEA Grapalat" w:cs="Calibri"/>
                <w:color w:val="000000"/>
                <w:sz w:val="18"/>
                <w:szCs w:val="18"/>
              </w:rPr>
              <w:t>₂</w:t>
            </w:r>
          </w:p>
        </w:tc>
      </w:tr>
      <w:tr w:rsidR="00332B00" w:rsidRPr="00437197" w14:paraId="2642E13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B4E2F3C" w14:textId="15D38F9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191</w:t>
            </w:r>
          </w:p>
        </w:tc>
        <w:tc>
          <w:tcPr>
            <w:tcW w:w="1794" w:type="dxa"/>
            <w:tcBorders>
              <w:top w:val="single" w:sz="4" w:space="0" w:color="auto"/>
              <w:left w:val="single" w:sz="4" w:space="0" w:color="auto"/>
              <w:bottom w:val="single" w:sz="4" w:space="0" w:color="auto"/>
              <w:right w:val="single" w:sz="4" w:space="0" w:color="auto"/>
            </w:tcBorders>
          </w:tcPr>
          <w:p w14:paraId="61770934" w14:textId="7038E34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118.800</w:t>
            </w:r>
          </w:p>
        </w:tc>
        <w:tc>
          <w:tcPr>
            <w:tcW w:w="6458" w:type="dxa"/>
            <w:shd w:val="clear" w:color="000000" w:fill="FFFFFF"/>
            <w:vAlign w:val="center"/>
          </w:tcPr>
          <w:p w14:paraId="2EA90C20" w14:textId="54C41CE1"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Буфер </w:t>
            </w:r>
            <w:proofErr w:type="spellStart"/>
            <w:r>
              <w:rPr>
                <w:rFonts w:ascii="GHEA Grapalat" w:hAnsi="GHEA Grapalat" w:cs="Calibri"/>
                <w:color w:val="000000"/>
                <w:sz w:val="18"/>
                <w:szCs w:val="18"/>
              </w:rPr>
              <w:t>Оурен-Коллер</w:t>
            </w:r>
            <w:proofErr w:type="spellEnd"/>
          </w:p>
        </w:tc>
      </w:tr>
      <w:tr w:rsidR="00332B00" w:rsidRPr="00437197" w14:paraId="42D8810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EC7FB83" w14:textId="51732C6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192</w:t>
            </w:r>
          </w:p>
        </w:tc>
        <w:tc>
          <w:tcPr>
            <w:tcW w:w="1794" w:type="dxa"/>
            <w:tcBorders>
              <w:top w:val="single" w:sz="4" w:space="0" w:color="auto"/>
              <w:left w:val="single" w:sz="4" w:space="0" w:color="auto"/>
              <w:bottom w:val="single" w:sz="4" w:space="0" w:color="auto"/>
              <w:right w:val="single" w:sz="4" w:space="0" w:color="auto"/>
            </w:tcBorders>
          </w:tcPr>
          <w:p w14:paraId="0908B153" w14:textId="4A7C162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329.400</w:t>
            </w:r>
          </w:p>
        </w:tc>
        <w:tc>
          <w:tcPr>
            <w:tcW w:w="6458" w:type="dxa"/>
            <w:shd w:val="clear" w:color="000000" w:fill="FFFFFF"/>
            <w:vAlign w:val="center"/>
          </w:tcPr>
          <w:p w14:paraId="2D8783D0" w14:textId="0294C6DF"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STA-</w:t>
            </w:r>
            <w:proofErr w:type="spellStart"/>
            <w:r>
              <w:rPr>
                <w:rFonts w:ascii="GHEA Grapalat" w:hAnsi="GHEA Grapalat" w:cs="Calibri"/>
                <w:color w:val="000000"/>
                <w:sz w:val="18"/>
                <w:szCs w:val="18"/>
              </w:rPr>
              <w:t>Desorb</w:t>
            </w:r>
            <w:proofErr w:type="spellEnd"/>
            <w:r>
              <w:rPr>
                <w:rFonts w:ascii="GHEA Grapalat" w:hAnsi="GHEA Grapalat" w:cs="Calibri"/>
                <w:color w:val="000000"/>
                <w:sz w:val="18"/>
                <w:szCs w:val="18"/>
              </w:rPr>
              <w:t xml:space="preserve"> U дезинфицирующий раствор</w:t>
            </w:r>
          </w:p>
        </w:tc>
      </w:tr>
      <w:tr w:rsidR="00332B00" w:rsidRPr="00437197" w14:paraId="4F265E1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6DBBC4C" w14:textId="156ADE1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193</w:t>
            </w:r>
          </w:p>
        </w:tc>
        <w:tc>
          <w:tcPr>
            <w:tcW w:w="1794" w:type="dxa"/>
            <w:tcBorders>
              <w:top w:val="single" w:sz="4" w:space="0" w:color="auto"/>
              <w:left w:val="single" w:sz="4" w:space="0" w:color="auto"/>
              <w:bottom w:val="single" w:sz="4" w:space="0" w:color="auto"/>
              <w:right w:val="single" w:sz="4" w:space="0" w:color="auto"/>
            </w:tcBorders>
          </w:tcPr>
          <w:p w14:paraId="36D36AA7" w14:textId="3FD6DEDD"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336.000</w:t>
            </w:r>
          </w:p>
        </w:tc>
        <w:tc>
          <w:tcPr>
            <w:tcW w:w="6458" w:type="dxa"/>
            <w:shd w:val="clear" w:color="000000" w:fill="FFFFFF"/>
            <w:vAlign w:val="center"/>
          </w:tcPr>
          <w:p w14:paraId="67AF679A" w14:textId="209E186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STA очистительный раствор</w:t>
            </w:r>
          </w:p>
        </w:tc>
      </w:tr>
      <w:tr w:rsidR="00332B00" w:rsidRPr="00437197" w14:paraId="589764FE"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DF4FF83" w14:textId="31309B3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194</w:t>
            </w:r>
          </w:p>
        </w:tc>
        <w:tc>
          <w:tcPr>
            <w:tcW w:w="1794" w:type="dxa"/>
            <w:tcBorders>
              <w:top w:val="single" w:sz="4" w:space="0" w:color="auto"/>
              <w:left w:val="single" w:sz="4" w:space="0" w:color="auto"/>
              <w:bottom w:val="single" w:sz="4" w:space="0" w:color="auto"/>
              <w:right w:val="single" w:sz="4" w:space="0" w:color="auto"/>
            </w:tcBorders>
          </w:tcPr>
          <w:p w14:paraId="0AFB05EE" w14:textId="30BEE85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912.000</w:t>
            </w:r>
          </w:p>
        </w:tc>
        <w:tc>
          <w:tcPr>
            <w:tcW w:w="6458" w:type="dxa"/>
            <w:shd w:val="clear" w:color="000000" w:fill="FFFFFF"/>
            <w:vAlign w:val="center"/>
          </w:tcPr>
          <w:p w14:paraId="5B1F3DEC" w14:textId="6C1AF48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STA </w:t>
            </w:r>
            <w:proofErr w:type="spellStart"/>
            <w:r>
              <w:rPr>
                <w:rFonts w:ascii="GHEA Grapalat" w:hAnsi="GHEA Grapalat" w:cs="Calibri"/>
                <w:color w:val="000000"/>
                <w:sz w:val="18"/>
                <w:szCs w:val="18"/>
              </w:rPr>
              <w:t>Coag</w:t>
            </w:r>
            <w:proofErr w:type="spellEnd"/>
            <w:r>
              <w:rPr>
                <w:rFonts w:ascii="GHEA Grapalat" w:hAnsi="GHEA Grapalat" w:cs="Calibri"/>
                <w:color w:val="000000"/>
                <w:sz w:val="18"/>
                <w:szCs w:val="18"/>
              </w:rPr>
              <w:t>-Control N+P</w:t>
            </w:r>
          </w:p>
        </w:tc>
      </w:tr>
      <w:tr w:rsidR="00332B00" w:rsidRPr="00437197" w14:paraId="06B6EE8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30A5172" w14:textId="26E43244"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195</w:t>
            </w:r>
          </w:p>
        </w:tc>
        <w:tc>
          <w:tcPr>
            <w:tcW w:w="1794" w:type="dxa"/>
            <w:tcBorders>
              <w:top w:val="single" w:sz="4" w:space="0" w:color="auto"/>
              <w:left w:val="single" w:sz="4" w:space="0" w:color="auto"/>
              <w:bottom w:val="single" w:sz="4" w:space="0" w:color="auto"/>
              <w:right w:val="single" w:sz="4" w:space="0" w:color="auto"/>
            </w:tcBorders>
          </w:tcPr>
          <w:p w14:paraId="7DE34ED6" w14:textId="1B691A52"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1.576.200</w:t>
            </w:r>
          </w:p>
        </w:tc>
        <w:tc>
          <w:tcPr>
            <w:tcW w:w="6458" w:type="dxa"/>
            <w:shd w:val="clear" w:color="000000" w:fill="FFFFFF"/>
            <w:vAlign w:val="center"/>
          </w:tcPr>
          <w:p w14:paraId="14547270" w14:textId="61237FA3"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Салфетки </w:t>
            </w:r>
            <w:proofErr w:type="spellStart"/>
            <w:r>
              <w:rPr>
                <w:rFonts w:ascii="GHEA Grapalat" w:hAnsi="GHEA Grapalat" w:cs="Calibri"/>
                <w:color w:val="000000"/>
                <w:sz w:val="18"/>
                <w:szCs w:val="18"/>
              </w:rPr>
              <w:t>Selpak</w:t>
            </w:r>
            <w:proofErr w:type="spellEnd"/>
          </w:p>
        </w:tc>
      </w:tr>
      <w:tr w:rsidR="00332B00" w:rsidRPr="00437197" w14:paraId="62DF565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32EA9C72" w14:textId="2A23776F"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196</w:t>
            </w:r>
          </w:p>
        </w:tc>
        <w:tc>
          <w:tcPr>
            <w:tcW w:w="1794" w:type="dxa"/>
            <w:tcBorders>
              <w:top w:val="single" w:sz="4" w:space="0" w:color="auto"/>
              <w:left w:val="single" w:sz="4" w:space="0" w:color="auto"/>
              <w:bottom w:val="single" w:sz="4" w:space="0" w:color="auto"/>
              <w:right w:val="single" w:sz="4" w:space="0" w:color="auto"/>
            </w:tcBorders>
          </w:tcPr>
          <w:p w14:paraId="6D80999A" w14:textId="2DA9A74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1.010.520</w:t>
            </w:r>
          </w:p>
        </w:tc>
        <w:tc>
          <w:tcPr>
            <w:tcW w:w="6458" w:type="dxa"/>
            <w:shd w:val="clear" w:color="000000" w:fill="FFFFFF"/>
            <w:vAlign w:val="center"/>
          </w:tcPr>
          <w:p w14:paraId="7991A121" w14:textId="29E46AA8"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LYSERCELL WDF</w:t>
            </w:r>
          </w:p>
        </w:tc>
      </w:tr>
      <w:tr w:rsidR="00332B00" w:rsidRPr="00437197" w14:paraId="3FCFCE66"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CFF277C" w14:textId="6083335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197</w:t>
            </w:r>
          </w:p>
        </w:tc>
        <w:tc>
          <w:tcPr>
            <w:tcW w:w="1794" w:type="dxa"/>
            <w:tcBorders>
              <w:top w:val="single" w:sz="4" w:space="0" w:color="auto"/>
              <w:left w:val="single" w:sz="4" w:space="0" w:color="auto"/>
              <w:bottom w:val="single" w:sz="4" w:space="0" w:color="auto"/>
              <w:right w:val="single" w:sz="4" w:space="0" w:color="auto"/>
            </w:tcBorders>
          </w:tcPr>
          <w:p w14:paraId="539A9384" w14:textId="2455AE08"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2.074.644</w:t>
            </w:r>
          </w:p>
        </w:tc>
        <w:tc>
          <w:tcPr>
            <w:tcW w:w="6458" w:type="dxa"/>
            <w:shd w:val="clear" w:color="000000" w:fill="FFFFFF"/>
            <w:vAlign w:val="center"/>
          </w:tcPr>
          <w:p w14:paraId="6C1A1621" w14:textId="3ADC6BB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FLUOROCELL WDF</w:t>
            </w:r>
          </w:p>
        </w:tc>
      </w:tr>
      <w:tr w:rsidR="00332B00" w:rsidRPr="00437197" w14:paraId="6BFFB248"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22DF3CD" w14:textId="06023470"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198</w:t>
            </w:r>
          </w:p>
        </w:tc>
        <w:tc>
          <w:tcPr>
            <w:tcW w:w="1794" w:type="dxa"/>
            <w:tcBorders>
              <w:top w:val="single" w:sz="4" w:space="0" w:color="auto"/>
              <w:left w:val="single" w:sz="4" w:space="0" w:color="auto"/>
              <w:bottom w:val="single" w:sz="4" w:space="0" w:color="auto"/>
              <w:right w:val="single" w:sz="4" w:space="0" w:color="auto"/>
            </w:tcBorders>
          </w:tcPr>
          <w:p w14:paraId="57EEC3A8" w14:textId="1DA263C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340.800</w:t>
            </w:r>
          </w:p>
        </w:tc>
        <w:tc>
          <w:tcPr>
            <w:tcW w:w="6458" w:type="dxa"/>
            <w:shd w:val="clear" w:color="000000" w:fill="FFFFFF"/>
            <w:vAlign w:val="center"/>
          </w:tcPr>
          <w:p w14:paraId="7DD4E91B" w14:textId="351D76FE"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 xml:space="preserve">CELLCLEAN 50 </w:t>
            </w:r>
            <w:proofErr w:type="spellStart"/>
            <w:r>
              <w:rPr>
                <w:rFonts w:ascii="GHEA Grapalat" w:hAnsi="GHEA Grapalat" w:cs="Calibri"/>
                <w:color w:val="000000"/>
                <w:sz w:val="18"/>
                <w:szCs w:val="18"/>
              </w:rPr>
              <w:t>ml</w:t>
            </w:r>
            <w:proofErr w:type="spellEnd"/>
          </w:p>
        </w:tc>
      </w:tr>
      <w:tr w:rsidR="00332B00" w:rsidRPr="00437197" w14:paraId="7520BE4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B676F90" w14:textId="79D9F6B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199</w:t>
            </w:r>
          </w:p>
        </w:tc>
        <w:tc>
          <w:tcPr>
            <w:tcW w:w="1794" w:type="dxa"/>
            <w:tcBorders>
              <w:top w:val="single" w:sz="4" w:space="0" w:color="auto"/>
              <w:left w:val="single" w:sz="4" w:space="0" w:color="auto"/>
              <w:bottom w:val="single" w:sz="4" w:space="0" w:color="auto"/>
              <w:right w:val="single" w:sz="4" w:space="0" w:color="auto"/>
            </w:tcBorders>
          </w:tcPr>
          <w:p w14:paraId="5A2FC772" w14:textId="39DAEA9A"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458.280</w:t>
            </w:r>
          </w:p>
        </w:tc>
        <w:tc>
          <w:tcPr>
            <w:tcW w:w="6458" w:type="dxa"/>
            <w:shd w:val="clear" w:color="000000" w:fill="FFFFFF"/>
            <w:vAlign w:val="center"/>
          </w:tcPr>
          <w:p w14:paraId="76033BF9" w14:textId="466ABF7F"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Сульфолайзер</w:t>
            </w:r>
            <w:proofErr w:type="spellEnd"/>
          </w:p>
        </w:tc>
      </w:tr>
      <w:tr w:rsidR="00332B00" w:rsidRPr="00437197" w14:paraId="09115C20"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431CA79" w14:textId="1E66F63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200</w:t>
            </w:r>
          </w:p>
        </w:tc>
        <w:tc>
          <w:tcPr>
            <w:tcW w:w="1794" w:type="dxa"/>
            <w:tcBorders>
              <w:top w:val="single" w:sz="4" w:space="0" w:color="auto"/>
              <w:left w:val="single" w:sz="4" w:space="0" w:color="auto"/>
              <w:bottom w:val="single" w:sz="4" w:space="0" w:color="auto"/>
              <w:right w:val="single" w:sz="4" w:space="0" w:color="auto"/>
            </w:tcBorders>
          </w:tcPr>
          <w:p w14:paraId="05313B7C" w14:textId="6F00F89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2.400.000</w:t>
            </w:r>
          </w:p>
        </w:tc>
        <w:tc>
          <w:tcPr>
            <w:tcW w:w="6458" w:type="dxa"/>
            <w:shd w:val="clear" w:color="000000" w:fill="FFFFFF"/>
            <w:vAlign w:val="center"/>
          </w:tcPr>
          <w:p w14:paraId="4CC3A803" w14:textId="08414115"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Test Card – 2000 тестов</w:t>
            </w:r>
          </w:p>
        </w:tc>
      </w:tr>
      <w:tr w:rsidR="00332B00" w:rsidRPr="00437197" w14:paraId="331346E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1BA0A4C" w14:textId="134CC94A"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201</w:t>
            </w:r>
          </w:p>
        </w:tc>
        <w:tc>
          <w:tcPr>
            <w:tcW w:w="1794" w:type="dxa"/>
            <w:tcBorders>
              <w:top w:val="single" w:sz="4" w:space="0" w:color="auto"/>
              <w:left w:val="single" w:sz="4" w:space="0" w:color="auto"/>
              <w:bottom w:val="single" w:sz="4" w:space="0" w:color="auto"/>
              <w:right w:val="single" w:sz="4" w:space="0" w:color="auto"/>
            </w:tcBorders>
          </w:tcPr>
          <w:p w14:paraId="3929DE40" w14:textId="03D2E40B"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1.500.000</w:t>
            </w:r>
          </w:p>
        </w:tc>
        <w:tc>
          <w:tcPr>
            <w:tcW w:w="6458" w:type="dxa"/>
            <w:shd w:val="clear" w:color="000000" w:fill="FFFFFF"/>
            <w:vAlign w:val="center"/>
          </w:tcPr>
          <w:p w14:paraId="16401285" w14:textId="4A6A8337"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Реакционные кюветы</w:t>
            </w:r>
          </w:p>
        </w:tc>
      </w:tr>
      <w:tr w:rsidR="00332B00" w:rsidRPr="00437197" w14:paraId="4FEA4801"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5946D9B" w14:textId="4C832A66"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202</w:t>
            </w:r>
          </w:p>
        </w:tc>
        <w:tc>
          <w:tcPr>
            <w:tcW w:w="1794" w:type="dxa"/>
            <w:tcBorders>
              <w:top w:val="single" w:sz="4" w:space="0" w:color="auto"/>
              <w:left w:val="single" w:sz="4" w:space="0" w:color="auto"/>
              <w:bottom w:val="single" w:sz="4" w:space="0" w:color="auto"/>
              <w:right w:val="single" w:sz="4" w:space="0" w:color="auto"/>
            </w:tcBorders>
          </w:tcPr>
          <w:p w14:paraId="2A3D8AAF" w14:textId="5EFE71EE"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270.000</w:t>
            </w:r>
          </w:p>
        </w:tc>
        <w:tc>
          <w:tcPr>
            <w:tcW w:w="6458" w:type="dxa"/>
            <w:shd w:val="clear" w:color="000000" w:fill="FFFFFF"/>
            <w:vAlign w:val="center"/>
          </w:tcPr>
          <w:p w14:paraId="15FE17F8" w14:textId="7338C4D8"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18"/>
                <w:szCs w:val="18"/>
              </w:rPr>
              <w:t>miniiWash</w:t>
            </w:r>
            <w:proofErr w:type="spellEnd"/>
            <w:r>
              <w:rPr>
                <w:rFonts w:ascii="GHEA Grapalat" w:hAnsi="GHEA Grapalat" w:cs="Calibri"/>
                <w:color w:val="000000"/>
                <w:sz w:val="18"/>
                <w:szCs w:val="18"/>
              </w:rPr>
              <w:t>, набор из 4</w:t>
            </w:r>
          </w:p>
        </w:tc>
      </w:tr>
      <w:tr w:rsidR="00332B00" w:rsidRPr="00437197" w14:paraId="7BFC89E7"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9D93011" w14:textId="6265A05C"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203</w:t>
            </w:r>
          </w:p>
        </w:tc>
        <w:tc>
          <w:tcPr>
            <w:tcW w:w="1794" w:type="dxa"/>
            <w:tcBorders>
              <w:top w:val="single" w:sz="4" w:space="0" w:color="auto"/>
              <w:left w:val="single" w:sz="4" w:space="0" w:color="auto"/>
              <w:bottom w:val="single" w:sz="4" w:space="0" w:color="auto"/>
              <w:right w:val="single" w:sz="4" w:space="0" w:color="auto"/>
            </w:tcBorders>
          </w:tcPr>
          <w:p w14:paraId="4C15F6FC" w14:textId="6FC5CEA6"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177.200</w:t>
            </w:r>
          </w:p>
        </w:tc>
        <w:tc>
          <w:tcPr>
            <w:tcW w:w="6458" w:type="dxa"/>
            <w:shd w:val="clear" w:color="000000" w:fill="FFFFFF"/>
            <w:vAlign w:val="center"/>
          </w:tcPr>
          <w:p w14:paraId="01B0F03A" w14:textId="63E499F0"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Стрептококки группы B</w:t>
            </w:r>
          </w:p>
        </w:tc>
      </w:tr>
      <w:tr w:rsidR="00332B00" w:rsidRPr="00437197" w14:paraId="704DD8EB"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224362E6" w14:textId="12959F5B"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204</w:t>
            </w:r>
          </w:p>
        </w:tc>
        <w:tc>
          <w:tcPr>
            <w:tcW w:w="1794" w:type="dxa"/>
            <w:tcBorders>
              <w:top w:val="single" w:sz="4" w:space="0" w:color="auto"/>
              <w:left w:val="single" w:sz="4" w:space="0" w:color="auto"/>
              <w:bottom w:val="single" w:sz="4" w:space="0" w:color="auto"/>
              <w:right w:val="single" w:sz="4" w:space="0" w:color="auto"/>
            </w:tcBorders>
          </w:tcPr>
          <w:p w14:paraId="0E35E567" w14:textId="110F3303"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504.000</w:t>
            </w:r>
          </w:p>
        </w:tc>
        <w:tc>
          <w:tcPr>
            <w:tcW w:w="6458" w:type="dxa"/>
            <w:shd w:val="clear" w:color="000000" w:fill="FFFFFF"/>
            <w:vAlign w:val="center"/>
          </w:tcPr>
          <w:p w14:paraId="44AE5DB6" w14:textId="53F2759C"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18"/>
                <w:szCs w:val="18"/>
              </w:rPr>
              <w:t>Набор для определения протромбинового времени</w:t>
            </w:r>
          </w:p>
        </w:tc>
      </w:tr>
      <w:tr w:rsidR="00332B00" w:rsidRPr="00437197" w14:paraId="2F58E8B3"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7587AC59" w14:textId="0F24C279"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205</w:t>
            </w:r>
          </w:p>
        </w:tc>
        <w:tc>
          <w:tcPr>
            <w:tcW w:w="1794" w:type="dxa"/>
            <w:tcBorders>
              <w:top w:val="single" w:sz="4" w:space="0" w:color="auto"/>
              <w:left w:val="single" w:sz="4" w:space="0" w:color="auto"/>
              <w:bottom w:val="single" w:sz="4" w:space="0" w:color="auto"/>
              <w:right w:val="single" w:sz="4" w:space="0" w:color="auto"/>
            </w:tcBorders>
          </w:tcPr>
          <w:p w14:paraId="70EBD1A2" w14:textId="1045614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288.000</w:t>
            </w:r>
          </w:p>
        </w:tc>
        <w:tc>
          <w:tcPr>
            <w:tcW w:w="6458" w:type="dxa"/>
            <w:shd w:val="clear" w:color="000000" w:fill="FFFFFF"/>
            <w:vAlign w:val="center"/>
          </w:tcPr>
          <w:p w14:paraId="21D62512" w14:textId="1796D151" w:rsidR="00332B00" w:rsidRPr="009A7BBD" w:rsidRDefault="00332B00" w:rsidP="00332B00">
            <w:pPr>
              <w:pStyle w:val="aa"/>
              <w:widowControl w:val="0"/>
              <w:spacing w:after="0"/>
              <w:ind w:right="-7"/>
              <w:jc w:val="both"/>
              <w:rPr>
                <w:rFonts w:ascii="GHEA Grapalat" w:hAnsi="GHEA Grapalat"/>
                <w:sz w:val="20"/>
                <w:szCs w:val="20"/>
              </w:rPr>
            </w:pPr>
            <w:proofErr w:type="spellStart"/>
            <w:r>
              <w:rPr>
                <w:rFonts w:ascii="GHEA Grapalat" w:hAnsi="GHEA Grapalat" w:cs="Calibri"/>
                <w:color w:val="000000"/>
                <w:sz w:val="20"/>
                <w:szCs w:val="20"/>
              </w:rPr>
              <w:t>Тромбиновое</w:t>
            </w:r>
            <w:proofErr w:type="spellEnd"/>
            <w:r>
              <w:rPr>
                <w:rFonts w:ascii="GHEA Grapalat" w:hAnsi="GHEA Grapalat" w:cs="Calibri"/>
                <w:color w:val="000000"/>
                <w:sz w:val="20"/>
                <w:szCs w:val="20"/>
              </w:rPr>
              <w:t xml:space="preserve"> время</w:t>
            </w:r>
          </w:p>
        </w:tc>
      </w:tr>
      <w:tr w:rsidR="00332B00" w:rsidRPr="00437197" w14:paraId="65250B82"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00E3E79C" w14:textId="50B14837"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lastRenderedPageBreak/>
              <w:t>206</w:t>
            </w:r>
          </w:p>
        </w:tc>
        <w:tc>
          <w:tcPr>
            <w:tcW w:w="1794" w:type="dxa"/>
            <w:tcBorders>
              <w:top w:val="single" w:sz="4" w:space="0" w:color="auto"/>
              <w:left w:val="single" w:sz="4" w:space="0" w:color="auto"/>
              <w:bottom w:val="single" w:sz="4" w:space="0" w:color="auto"/>
              <w:right w:val="single" w:sz="4" w:space="0" w:color="auto"/>
            </w:tcBorders>
          </w:tcPr>
          <w:p w14:paraId="4238F136" w14:textId="3C2C5001"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1</w:t>
            </w:r>
            <w:r w:rsidRPr="00C7542E">
              <w:rPr>
                <w:rFonts w:ascii="Calibri" w:hAnsi="Calibri" w:cs="Calibri"/>
              </w:rPr>
              <w:t>.</w:t>
            </w:r>
            <w:r w:rsidRPr="00C7542E">
              <w:rPr>
                <w:rFonts w:ascii="GHEA Grapalat" w:hAnsi="GHEA Grapalat" w:cs="Calibri"/>
              </w:rPr>
              <w:t xml:space="preserve">259.720 </w:t>
            </w:r>
          </w:p>
        </w:tc>
        <w:tc>
          <w:tcPr>
            <w:tcW w:w="6458" w:type="dxa"/>
            <w:shd w:val="clear" w:color="000000" w:fill="FFFFFF"/>
            <w:vAlign w:val="center"/>
          </w:tcPr>
          <w:p w14:paraId="1D8A7E89" w14:textId="0FE8DCA2"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20"/>
                <w:szCs w:val="20"/>
              </w:rPr>
              <w:t>Набор для определения D-димеров</w:t>
            </w:r>
          </w:p>
        </w:tc>
      </w:tr>
      <w:tr w:rsidR="00332B00" w:rsidRPr="00437197" w14:paraId="527DEDAF" w14:textId="77777777" w:rsidTr="00146881">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59376DD7" w14:textId="0B061108" w:rsidR="00332B00" w:rsidRPr="007117E2" w:rsidRDefault="00332B00" w:rsidP="00332B00">
            <w:pPr>
              <w:pStyle w:val="aa"/>
              <w:widowControl w:val="0"/>
              <w:spacing w:after="0"/>
              <w:ind w:right="-7"/>
              <w:jc w:val="center"/>
              <w:rPr>
                <w:rFonts w:ascii="GHEA Grapalat" w:hAnsi="GHEA Grapalat"/>
                <w:sz w:val="20"/>
                <w:szCs w:val="20"/>
              </w:rPr>
            </w:pPr>
            <w:r w:rsidRPr="00C7542E">
              <w:rPr>
                <w:rFonts w:ascii="GHEA Grapalat" w:hAnsi="GHEA Grapalat" w:cs="Calibri"/>
                <w:sz w:val="20"/>
                <w:szCs w:val="20"/>
              </w:rPr>
              <w:t>207</w:t>
            </w:r>
          </w:p>
        </w:tc>
        <w:tc>
          <w:tcPr>
            <w:tcW w:w="1794" w:type="dxa"/>
            <w:tcBorders>
              <w:top w:val="single" w:sz="4" w:space="0" w:color="auto"/>
              <w:left w:val="single" w:sz="4" w:space="0" w:color="auto"/>
              <w:bottom w:val="single" w:sz="4" w:space="0" w:color="auto"/>
              <w:right w:val="single" w:sz="4" w:space="0" w:color="auto"/>
            </w:tcBorders>
          </w:tcPr>
          <w:p w14:paraId="3E7DB55C" w14:textId="02C80B25" w:rsidR="00332B00" w:rsidRPr="007F0EAC" w:rsidRDefault="00332B00" w:rsidP="00332B00">
            <w:pPr>
              <w:pStyle w:val="aa"/>
              <w:widowControl w:val="0"/>
              <w:spacing w:after="0"/>
              <w:ind w:right="-7"/>
              <w:jc w:val="center"/>
              <w:rPr>
                <w:rFonts w:ascii="GHEA Grapalat" w:hAnsi="GHEA Grapalat" w:cs="Calibri"/>
                <w:sz w:val="20"/>
                <w:szCs w:val="20"/>
              </w:rPr>
            </w:pPr>
            <w:r w:rsidRPr="00C7542E">
              <w:rPr>
                <w:rFonts w:ascii="GHEA Grapalat" w:hAnsi="GHEA Grapalat" w:cs="Calibri"/>
              </w:rPr>
              <w:t xml:space="preserve"> 444.000   </w:t>
            </w:r>
          </w:p>
        </w:tc>
        <w:tc>
          <w:tcPr>
            <w:tcW w:w="6458" w:type="dxa"/>
            <w:shd w:val="clear" w:color="000000" w:fill="FFFFFF"/>
            <w:vAlign w:val="center"/>
          </w:tcPr>
          <w:p w14:paraId="77A3659B" w14:textId="7364DBE9" w:rsidR="00332B00" w:rsidRPr="009A7BBD" w:rsidRDefault="00332B00" w:rsidP="00332B00">
            <w:pPr>
              <w:pStyle w:val="aa"/>
              <w:widowControl w:val="0"/>
              <w:spacing w:after="0"/>
              <w:ind w:right="-7"/>
              <w:jc w:val="both"/>
              <w:rPr>
                <w:rFonts w:ascii="GHEA Grapalat" w:hAnsi="GHEA Grapalat"/>
                <w:sz w:val="20"/>
                <w:szCs w:val="20"/>
              </w:rPr>
            </w:pPr>
            <w:r>
              <w:rPr>
                <w:rFonts w:ascii="GHEA Grapalat" w:hAnsi="GHEA Grapalat" w:cs="Calibri"/>
                <w:color w:val="000000"/>
                <w:sz w:val="20"/>
                <w:szCs w:val="20"/>
              </w:rPr>
              <w:t>STA-LIATEST Control</w:t>
            </w:r>
          </w:p>
        </w:tc>
      </w:tr>
    </w:tbl>
    <w:p w14:paraId="55C22A11" w14:textId="77777777" w:rsidR="0009135A" w:rsidRPr="00332B00" w:rsidRDefault="0009135A" w:rsidP="003850C3">
      <w:pPr>
        <w:pStyle w:val="23"/>
        <w:widowControl w:val="0"/>
        <w:spacing w:line="240" w:lineRule="auto"/>
        <w:ind w:firstLine="567"/>
        <w:rPr>
          <w:rFonts w:ascii="GHEA Grapalat" w:hAnsi="GHEA Grapalat"/>
          <w:lang w:val="hy-AM"/>
        </w:rPr>
      </w:pPr>
    </w:p>
    <w:p w14:paraId="7B7616D3" w14:textId="2269F3FE" w:rsidR="006173D4" w:rsidRPr="00332B00" w:rsidRDefault="00816505" w:rsidP="003850C3">
      <w:pPr>
        <w:pStyle w:val="23"/>
        <w:widowControl w:val="0"/>
        <w:spacing w:line="240" w:lineRule="auto"/>
        <w:ind w:firstLine="567"/>
        <w:rPr>
          <w:rFonts w:ascii="GHEA Grapalat" w:hAnsi="GHEA Grapalat"/>
        </w:rPr>
      </w:pPr>
      <w:r w:rsidRPr="00332B0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32B00">
        <w:rPr>
          <w:rFonts w:ascii="GHEA Grapalat" w:hAnsi="GHEA Grapalat"/>
        </w:rPr>
        <w:t xml:space="preserve">6 </w:t>
      </w:r>
      <w:r w:rsidRPr="00332B00">
        <w:rPr>
          <w:rFonts w:ascii="GHEA Grapalat" w:hAnsi="GHEA Grapalat"/>
        </w:rPr>
        <w:t>к настоящему Приглашению.</w:t>
      </w:r>
      <w:r w:rsidR="006173D4" w:rsidRPr="00332B00">
        <w:rPr>
          <w:rFonts w:ascii="GHEA Grapalat" w:hAnsi="GHEA Grapalat"/>
        </w:rPr>
        <w:t xml:space="preserve"> </w:t>
      </w:r>
      <w:r w:rsidR="00B453CD" w:rsidRPr="00332B00">
        <w:rPr>
          <w:rFonts w:ascii="GHEA Grapalat" w:hAnsi="GHEA Grapalat"/>
        </w:rPr>
        <w:t xml:space="preserve"> </w:t>
      </w:r>
      <w:r w:rsidR="006173D4" w:rsidRPr="00332B0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Pr="00332B00" w:rsidRDefault="009834E9" w:rsidP="003850C3">
      <w:pPr>
        <w:widowControl w:val="0"/>
        <w:jc w:val="center"/>
        <w:rPr>
          <w:rFonts w:ascii="GHEA Grapalat" w:hAnsi="GHEA Grapalat"/>
          <w:b/>
          <w:sz w:val="20"/>
          <w:szCs w:val="20"/>
        </w:rPr>
      </w:pPr>
    </w:p>
    <w:p w14:paraId="22E042E4" w14:textId="77777777" w:rsidR="00096865" w:rsidRPr="00332B00" w:rsidRDefault="00693101" w:rsidP="003850C3">
      <w:pPr>
        <w:widowControl w:val="0"/>
        <w:jc w:val="center"/>
        <w:rPr>
          <w:rFonts w:ascii="GHEA Grapalat" w:hAnsi="GHEA Grapalat"/>
          <w:b/>
          <w:sz w:val="20"/>
          <w:szCs w:val="20"/>
        </w:rPr>
      </w:pPr>
      <w:r w:rsidRPr="00332B00">
        <w:rPr>
          <w:rFonts w:ascii="GHEA Grapalat" w:hAnsi="GHEA Grapalat"/>
          <w:b/>
          <w:sz w:val="20"/>
          <w:szCs w:val="20"/>
        </w:rPr>
        <w:t>2.</w:t>
      </w:r>
      <w:r w:rsidR="002B32D6" w:rsidRPr="00332B00">
        <w:rPr>
          <w:rFonts w:ascii="GHEA Grapalat" w:hAnsi="GHEA Grapalat"/>
          <w:b/>
          <w:sz w:val="20"/>
          <w:szCs w:val="20"/>
        </w:rPr>
        <w:t xml:space="preserve"> ТРЕБОВАНИЯ К ПРАВУ УЧАСТНИКА НА УЧАСТИЕ, </w:t>
      </w:r>
      <w:r w:rsidRPr="00332B00">
        <w:rPr>
          <w:rFonts w:ascii="GHEA Grapalat" w:hAnsi="GHEA Grapalat"/>
          <w:b/>
          <w:sz w:val="20"/>
          <w:szCs w:val="20"/>
        </w:rPr>
        <w:br/>
      </w:r>
      <w:r w:rsidR="002B32D6" w:rsidRPr="00332B00">
        <w:rPr>
          <w:rFonts w:ascii="GHEA Grapalat" w:hAnsi="GHEA Grapalat"/>
          <w:b/>
          <w:sz w:val="20"/>
          <w:szCs w:val="20"/>
        </w:rPr>
        <w:t xml:space="preserve">КВАЛИФИКАЦИОННЫЕ КРИТЕРИИ И ПОРЯДОК ИХ ОЦЕНКИ </w:t>
      </w:r>
    </w:p>
    <w:p w14:paraId="1072F947" w14:textId="77777777" w:rsidR="00753E6E"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2.1</w:t>
      </w:r>
      <w:r w:rsidR="008E6E51" w:rsidRPr="00332B00">
        <w:rPr>
          <w:rFonts w:ascii="GHEA Grapalat" w:hAnsi="GHEA Grapalat"/>
          <w:sz w:val="20"/>
          <w:szCs w:val="20"/>
        </w:rPr>
        <w:t>.</w:t>
      </w:r>
      <w:r w:rsidR="00693101" w:rsidRPr="00332B00">
        <w:rPr>
          <w:rFonts w:ascii="GHEA Grapalat" w:hAnsi="GHEA Grapalat"/>
          <w:sz w:val="20"/>
          <w:szCs w:val="20"/>
        </w:rPr>
        <w:tab/>
      </w:r>
      <w:r w:rsidRPr="00332B00">
        <w:rPr>
          <w:rFonts w:ascii="GHEA Grapalat" w:hAnsi="GHEA Grapalat"/>
          <w:sz w:val="20"/>
          <w:szCs w:val="20"/>
        </w:rPr>
        <w:t>В настоящей процедуре не имеют права участвовать лица:</w:t>
      </w:r>
    </w:p>
    <w:p w14:paraId="25D1C11B"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693101" w:rsidRPr="00332B00">
        <w:rPr>
          <w:rFonts w:ascii="GHEA Grapalat" w:hAnsi="GHEA Grapalat"/>
          <w:sz w:val="20"/>
          <w:szCs w:val="20"/>
        </w:rPr>
        <w:tab/>
      </w:r>
      <w:r w:rsidRPr="00332B00">
        <w:rPr>
          <w:rFonts w:ascii="GHEA Grapalat" w:hAnsi="GHEA Grapalat"/>
          <w:sz w:val="20"/>
          <w:szCs w:val="20"/>
        </w:rPr>
        <w:t xml:space="preserve">которые на день подачи заявки в судебном порядке признаны банкротом; </w:t>
      </w:r>
    </w:p>
    <w:p w14:paraId="7AE9F801"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 xml:space="preserve">которые или представитель исполнительного органа которых в течение </w:t>
      </w:r>
      <w:r w:rsidR="00FC3663" w:rsidRPr="00332B00">
        <w:rPr>
          <w:rFonts w:ascii="GHEA Grapalat" w:hAnsi="GHEA Grapalat"/>
          <w:sz w:val="20"/>
          <w:szCs w:val="20"/>
        </w:rPr>
        <w:t>пяти</w:t>
      </w:r>
      <w:r w:rsidRPr="00332B00">
        <w:rPr>
          <w:rFonts w:ascii="GHEA Grapalat" w:hAnsi="GHEA Grapalat"/>
          <w:sz w:val="20"/>
          <w:szCs w:val="20"/>
        </w:rPr>
        <w:t xml:space="preserve"> лет, предшествующих дню подачи заявки, были осуждены за</w:t>
      </w:r>
      <w:r w:rsidR="003240F7" w:rsidRPr="00332B00">
        <w:rPr>
          <w:rFonts w:ascii="Calibri" w:hAnsi="Calibri" w:cs="Calibri"/>
          <w:sz w:val="20"/>
          <w:szCs w:val="20"/>
          <w:lang w:val="en-US"/>
        </w:rPr>
        <w:t> </w:t>
      </w:r>
      <w:r w:rsidRPr="00332B00">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332B00">
        <w:rPr>
          <w:rFonts w:ascii="GHEA Grapalat" w:hAnsi="GHEA Grapalat"/>
          <w:sz w:val="20"/>
          <w:szCs w:val="20"/>
        </w:rPr>
        <w:t>трафикинг</w:t>
      </w:r>
      <w:proofErr w:type="spellEnd"/>
      <w:r w:rsidRPr="00332B00">
        <w:rPr>
          <w:rFonts w:ascii="GHEA Grapalat" w:hAnsi="GHEA Grapalat"/>
          <w:sz w:val="20"/>
          <w:szCs w:val="20"/>
        </w:rPr>
        <w:t xml:space="preserve"> людей, создание преступного сообщества или участие в</w:t>
      </w:r>
      <w:r w:rsidR="003240F7" w:rsidRPr="00332B00">
        <w:rPr>
          <w:rFonts w:ascii="Calibri" w:hAnsi="Calibri" w:cs="Calibri"/>
          <w:sz w:val="20"/>
          <w:szCs w:val="20"/>
          <w:lang w:val="en-US"/>
        </w:rPr>
        <w:t> </w:t>
      </w:r>
      <w:r w:rsidRPr="00332B0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32B00">
        <w:rPr>
          <w:rFonts w:ascii="GHEA Grapalat" w:hAnsi="GHEA Grapalat"/>
          <w:sz w:val="20"/>
          <w:szCs w:val="20"/>
        </w:rPr>
        <w:t>гашена</w:t>
      </w:r>
      <w:r w:rsidR="00F62D7A" w:rsidRPr="00332B00">
        <w:rPr>
          <w:rFonts w:ascii="GHEA Grapalat" w:hAnsi="GHEA Grapalat"/>
          <w:sz w:val="20"/>
          <w:szCs w:val="20"/>
        </w:rPr>
        <w:t xml:space="preserve"> или  отменена</w:t>
      </w:r>
      <w:r w:rsidR="003240F7" w:rsidRPr="00332B00">
        <w:rPr>
          <w:rFonts w:ascii="GHEA Grapalat" w:hAnsi="GHEA Grapalat"/>
          <w:sz w:val="20"/>
          <w:szCs w:val="20"/>
        </w:rPr>
        <w:t>;</w:t>
      </w:r>
    </w:p>
    <w:p w14:paraId="7CDC3E56"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1385B" w:rsidRPr="00332B00">
        <w:rPr>
          <w:rFonts w:ascii="GHEA Grapalat" w:hAnsi="GHEA Grapalat"/>
          <w:sz w:val="20"/>
          <w:szCs w:val="20"/>
        </w:rPr>
        <w:tab/>
      </w:r>
      <w:r w:rsidR="00CB2FE2" w:rsidRPr="00332B00">
        <w:rPr>
          <w:rFonts w:ascii="GHEA Grapalat" w:hAnsi="GHEA Grapalat"/>
          <w:sz w:val="20"/>
          <w:szCs w:val="20"/>
        </w:rPr>
        <w:t xml:space="preserve">в отношении </w:t>
      </w:r>
      <w:proofErr w:type="gramStart"/>
      <w:r w:rsidR="00CB2FE2" w:rsidRPr="00332B00">
        <w:rPr>
          <w:rFonts w:ascii="GHEA Grapalat" w:hAnsi="GHEA Grapalat"/>
          <w:sz w:val="20"/>
          <w:szCs w:val="20"/>
        </w:rPr>
        <w:t>которых  административный</w:t>
      </w:r>
      <w:proofErr w:type="gramEnd"/>
      <w:r w:rsidR="00CB2FE2" w:rsidRPr="00332B00">
        <w:rPr>
          <w:rFonts w:ascii="GHEA Grapalat" w:hAnsi="GHEA Grapalat"/>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332B00">
        <w:rPr>
          <w:rFonts w:ascii="GHEA Grapalat" w:hAnsi="GHEA Grapalat"/>
          <w:sz w:val="20"/>
          <w:szCs w:val="20"/>
        </w:rPr>
        <w:t>необжалуемым</w:t>
      </w:r>
      <w:proofErr w:type="spellEnd"/>
      <w:r w:rsidR="00CB2FE2" w:rsidRPr="00332B00">
        <w:rPr>
          <w:rFonts w:ascii="GHEA Grapalat" w:hAnsi="GHEA Grapalat"/>
          <w:sz w:val="20"/>
          <w:szCs w:val="20"/>
        </w:rPr>
        <w:t>, а в случае обжалования оставлен без изменений</w:t>
      </w:r>
      <w:r w:rsidRPr="00332B00">
        <w:rPr>
          <w:rFonts w:ascii="GHEA Grapalat" w:hAnsi="GHEA Grapalat"/>
          <w:sz w:val="20"/>
          <w:szCs w:val="20"/>
        </w:rPr>
        <w:t>;</w:t>
      </w:r>
    </w:p>
    <w:p w14:paraId="285072BD"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32B00">
        <w:rPr>
          <w:rFonts w:ascii="Calibri" w:hAnsi="Calibri" w:cs="Calibri"/>
          <w:sz w:val="20"/>
          <w:szCs w:val="20"/>
          <w:lang w:val="en-US"/>
        </w:rPr>
        <w:t> </w:t>
      </w:r>
      <w:r w:rsidRPr="00332B00">
        <w:rPr>
          <w:rFonts w:ascii="GHEA Grapalat" w:hAnsi="GHEA Grapalat"/>
          <w:sz w:val="20"/>
          <w:szCs w:val="20"/>
        </w:rPr>
        <w:t xml:space="preserve">закупках; </w:t>
      </w:r>
    </w:p>
    <w:p w14:paraId="314E7C20" w14:textId="77777777" w:rsidR="00753E6E" w:rsidRPr="00332B00" w:rsidRDefault="00753E6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E1385B" w:rsidRPr="00332B00">
        <w:rPr>
          <w:rFonts w:ascii="GHEA Grapalat" w:hAnsi="GHEA Grapalat"/>
          <w:sz w:val="20"/>
          <w:szCs w:val="20"/>
        </w:rPr>
        <w:tab/>
      </w:r>
      <w:r w:rsidRPr="00332B0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332B00" w:rsidRDefault="0099056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332B00" w:rsidRDefault="006622A4" w:rsidP="003850C3">
      <w:pPr>
        <w:widowControl w:val="0"/>
        <w:tabs>
          <w:tab w:val="left" w:pos="1134"/>
        </w:tabs>
        <w:ind w:firstLine="567"/>
        <w:contextualSpacing/>
        <w:rPr>
          <w:rFonts w:ascii="GHEA Grapalat" w:hAnsi="GHEA Grapalat"/>
          <w:sz w:val="20"/>
          <w:szCs w:val="20"/>
        </w:rPr>
      </w:pPr>
      <w:r w:rsidRPr="00332B0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332B00" w:rsidRDefault="006622A4" w:rsidP="003850C3">
      <w:pPr>
        <w:pStyle w:val="aff"/>
        <w:widowControl w:val="0"/>
        <w:numPr>
          <w:ilvl w:val="0"/>
          <w:numId w:val="31"/>
        </w:numPr>
        <w:tabs>
          <w:tab w:val="left" w:pos="1134"/>
        </w:tabs>
        <w:ind w:left="426"/>
        <w:contextualSpacing/>
        <w:jc w:val="both"/>
        <w:rPr>
          <w:rFonts w:ascii="GHEA Grapalat" w:hAnsi="GHEA Grapalat"/>
          <w:sz w:val="20"/>
          <w:szCs w:val="20"/>
        </w:rPr>
      </w:pPr>
      <w:r w:rsidRPr="00332B0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332B00" w:rsidRDefault="006622A4" w:rsidP="003850C3">
      <w:pPr>
        <w:pStyle w:val="aff"/>
        <w:widowControl w:val="0"/>
        <w:numPr>
          <w:ilvl w:val="0"/>
          <w:numId w:val="31"/>
        </w:numPr>
        <w:tabs>
          <w:tab w:val="left" w:pos="1134"/>
        </w:tabs>
        <w:ind w:left="426" w:hanging="284"/>
        <w:contextualSpacing/>
        <w:jc w:val="both"/>
        <w:rPr>
          <w:rFonts w:ascii="GHEA Grapalat" w:hAnsi="GHEA Grapalat"/>
          <w:sz w:val="20"/>
          <w:szCs w:val="20"/>
        </w:rPr>
      </w:pPr>
      <w:r w:rsidRPr="00332B00">
        <w:rPr>
          <w:rFonts w:ascii="GHEA Grapalat" w:hAnsi="GHEA Grapalat"/>
          <w:sz w:val="20"/>
          <w:szCs w:val="20"/>
        </w:rPr>
        <w:t xml:space="preserve">в качестве отобранного участника отказался или </w:t>
      </w:r>
      <w:proofErr w:type="gramStart"/>
      <w:r w:rsidRPr="00332B00">
        <w:rPr>
          <w:rFonts w:ascii="GHEA Grapalat" w:hAnsi="GHEA Grapalat"/>
          <w:sz w:val="20"/>
          <w:szCs w:val="20"/>
        </w:rPr>
        <w:t>лишился  права</w:t>
      </w:r>
      <w:proofErr w:type="gramEnd"/>
      <w:r w:rsidRPr="00332B00">
        <w:rPr>
          <w:rFonts w:ascii="GHEA Grapalat" w:hAnsi="GHEA Grapalat"/>
          <w:sz w:val="20"/>
          <w:szCs w:val="20"/>
        </w:rPr>
        <w:t xml:space="preserve"> заключения договора.</w:t>
      </w:r>
    </w:p>
    <w:p w14:paraId="78074A6F" w14:textId="77777777" w:rsidR="006622A4" w:rsidRPr="00332B00" w:rsidRDefault="006622A4" w:rsidP="003850C3">
      <w:pPr>
        <w:widowControl w:val="0"/>
        <w:tabs>
          <w:tab w:val="left" w:pos="1134"/>
        </w:tabs>
        <w:ind w:firstLine="567"/>
        <w:jc w:val="both"/>
        <w:rPr>
          <w:rFonts w:ascii="GHEA Grapalat" w:hAnsi="GHEA Grapalat" w:cs="Sylfaen"/>
          <w:sz w:val="20"/>
          <w:szCs w:val="20"/>
        </w:rPr>
      </w:pPr>
    </w:p>
    <w:p w14:paraId="4ABF8487" w14:textId="77777777" w:rsidR="00753E6E" w:rsidRPr="00332B00" w:rsidRDefault="00753E6E"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2.2.</w:t>
      </w:r>
      <w:r w:rsidR="00E1385B" w:rsidRPr="00332B00">
        <w:rPr>
          <w:rFonts w:ascii="GHEA Grapalat" w:hAnsi="GHEA Grapalat"/>
          <w:sz w:val="20"/>
          <w:szCs w:val="20"/>
        </w:rPr>
        <w:tab/>
      </w:r>
      <w:r w:rsidRPr="00332B0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32B00">
        <w:rPr>
          <w:rFonts w:ascii="GHEA Grapalat" w:hAnsi="GHEA Grapalat"/>
          <w:sz w:val="20"/>
          <w:szCs w:val="20"/>
        </w:rPr>
        <w:t>1</w:t>
      </w:r>
      <w:r w:rsidRPr="00332B0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003240F7" w:rsidRPr="00332B00">
        <w:rPr>
          <w:rFonts w:ascii="GHEA Grapalat" w:hAnsi="GHEA Grapalat"/>
          <w:sz w:val="20"/>
          <w:szCs w:val="20"/>
        </w:rPr>
        <w:t>.</w:t>
      </w:r>
      <w:r w:rsidR="00E1385B" w:rsidRPr="00332B00">
        <w:rPr>
          <w:rFonts w:ascii="GHEA Grapalat" w:hAnsi="GHEA Grapalat"/>
          <w:sz w:val="20"/>
          <w:szCs w:val="20"/>
        </w:rPr>
        <w:tab/>
      </w:r>
      <w:r w:rsidR="005A221E" w:rsidRPr="00332B00">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332B00" w:rsidRDefault="00BA355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Запрещается одновременное участие в настоящей процедуре</w:t>
      </w:r>
      <w:r w:rsidR="00F4264D" w:rsidRPr="00332B00">
        <w:rPr>
          <w:rFonts w:ascii="GHEA Grapalat" w:hAnsi="GHEA Grapalat"/>
          <w:sz w:val="20"/>
          <w:szCs w:val="20"/>
        </w:rPr>
        <w:t xml:space="preserve"> (</w:t>
      </w:r>
      <w:r w:rsidR="00DA4643" w:rsidRPr="00332B00">
        <w:rPr>
          <w:rFonts w:ascii="GHEA Grapalat" w:hAnsi="GHEA Grapalat"/>
          <w:sz w:val="20"/>
          <w:szCs w:val="20"/>
        </w:rPr>
        <w:t>на о</w:t>
      </w:r>
      <w:r w:rsidR="00EE7758" w:rsidRPr="00332B00">
        <w:rPr>
          <w:rFonts w:ascii="GHEA Grapalat" w:hAnsi="GHEA Grapalat"/>
          <w:sz w:val="20"/>
          <w:szCs w:val="20"/>
        </w:rPr>
        <w:t>дин и тот же</w:t>
      </w:r>
      <w:r w:rsidR="00DA4643" w:rsidRPr="00332B00">
        <w:rPr>
          <w:rFonts w:ascii="GHEA Grapalat" w:hAnsi="GHEA Grapalat"/>
          <w:sz w:val="20"/>
          <w:szCs w:val="20"/>
        </w:rPr>
        <w:t xml:space="preserve"> лот</w:t>
      </w:r>
      <w:r w:rsidR="00F4264D" w:rsidRPr="00332B00">
        <w:rPr>
          <w:rFonts w:ascii="GHEA Grapalat" w:hAnsi="GHEA Grapalat"/>
          <w:sz w:val="20"/>
          <w:szCs w:val="20"/>
        </w:rPr>
        <w:t>)</w:t>
      </w:r>
      <w:r w:rsidRPr="00332B0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w:t>
      </w:r>
      <w:r w:rsidRPr="00332B00">
        <w:rPr>
          <w:rFonts w:ascii="GHEA Grapalat" w:hAnsi="GHEA Grapalat"/>
          <w:sz w:val="20"/>
          <w:szCs w:val="20"/>
        </w:rPr>
        <w:lastRenderedPageBreak/>
        <w:t>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332B00" w:rsidRDefault="009F18D0"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sz w:val="20"/>
          <w:szCs w:val="20"/>
        </w:rPr>
        <w:t>По смыслу пункта 119 Порядка:</w:t>
      </w:r>
    </w:p>
    <w:p w14:paraId="34AE223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1)</w:t>
      </w:r>
      <w:r w:rsidR="00E1385B" w:rsidRPr="00332B00">
        <w:rPr>
          <w:rFonts w:ascii="GHEA Grapalat" w:hAnsi="GHEA Grapalat"/>
          <w:sz w:val="20"/>
          <w:szCs w:val="20"/>
        </w:rPr>
        <w:tab/>
      </w:r>
      <w:r w:rsidRPr="00332B0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32B00">
        <w:rPr>
          <w:rFonts w:ascii="GHEA Grapalat" w:hAnsi="GHEA Grapalat"/>
          <w:color w:val="000000"/>
          <w:sz w:val="20"/>
          <w:szCs w:val="20"/>
        </w:rPr>
        <w:t xml:space="preserve"> </w:t>
      </w:r>
    </w:p>
    <w:p w14:paraId="176281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2)</w:t>
      </w:r>
      <w:r w:rsidR="00E1385B" w:rsidRPr="00332B00">
        <w:rPr>
          <w:rFonts w:ascii="GHEA Grapalat" w:hAnsi="GHEA Grapalat"/>
          <w:color w:val="000000"/>
          <w:sz w:val="20"/>
          <w:szCs w:val="20"/>
        </w:rPr>
        <w:tab/>
      </w:r>
      <w:r w:rsidRPr="00332B0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6CC5D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sz w:val="20"/>
          <w:szCs w:val="20"/>
        </w:rPr>
        <w:t>3)</w:t>
      </w:r>
      <w:r w:rsidR="00E1385B" w:rsidRPr="00332B00">
        <w:rPr>
          <w:rFonts w:ascii="GHEA Grapalat" w:hAnsi="GHEA Grapalat"/>
          <w:sz w:val="20"/>
          <w:szCs w:val="20"/>
        </w:rPr>
        <w:tab/>
      </w:r>
      <w:r w:rsidRPr="00332B00">
        <w:rPr>
          <w:rFonts w:ascii="GHEA Grapalat" w:hAnsi="GHEA Grapalat"/>
          <w:sz w:val="20"/>
          <w:szCs w:val="20"/>
        </w:rPr>
        <w:t>участники, не имеющие статуса физического лица, считаются взаимосвязанными, если:</w:t>
      </w:r>
    </w:p>
    <w:p w14:paraId="5C1DFFAE"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а.</w:t>
      </w:r>
      <w:r w:rsidR="00E1385B" w:rsidRPr="00332B00">
        <w:rPr>
          <w:rFonts w:ascii="GHEA Grapalat" w:hAnsi="GHEA Grapalat"/>
          <w:color w:val="000000"/>
          <w:sz w:val="20"/>
          <w:szCs w:val="20"/>
        </w:rPr>
        <w:tab/>
      </w:r>
      <w:r w:rsidRPr="00332B0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32B00">
        <w:rPr>
          <w:rFonts w:ascii="Calibri" w:hAnsi="Calibri" w:cs="Calibri"/>
          <w:color w:val="000000"/>
          <w:sz w:val="20"/>
          <w:szCs w:val="20"/>
          <w:lang w:val="en-US"/>
        </w:rPr>
        <w:t> </w:t>
      </w:r>
      <w:r w:rsidRPr="00332B00">
        <w:rPr>
          <w:rFonts w:ascii="GHEA Grapalat" w:hAnsi="GHEA Grapalat"/>
          <w:color w:val="000000"/>
          <w:sz w:val="20"/>
          <w:szCs w:val="20"/>
        </w:rPr>
        <w:t>лица;</w:t>
      </w:r>
    </w:p>
    <w:p w14:paraId="05E6A9C1"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б.</w:t>
      </w:r>
      <w:r w:rsidR="00E1385B" w:rsidRPr="00332B00">
        <w:rPr>
          <w:rFonts w:ascii="GHEA Grapalat" w:hAnsi="GHEA Grapalat"/>
          <w:color w:val="000000"/>
          <w:sz w:val="20"/>
          <w:szCs w:val="20"/>
        </w:rPr>
        <w:tab/>
      </w:r>
      <w:r w:rsidRPr="00332B0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sz w:val="20"/>
          <w:szCs w:val="20"/>
        </w:rPr>
      </w:pPr>
      <w:r w:rsidRPr="00332B00">
        <w:rPr>
          <w:rFonts w:ascii="GHEA Grapalat" w:hAnsi="GHEA Grapalat"/>
          <w:color w:val="000000"/>
          <w:sz w:val="20"/>
          <w:szCs w:val="20"/>
        </w:rPr>
        <w:t>в.</w:t>
      </w:r>
      <w:r w:rsidR="00E1385B" w:rsidRPr="00332B00">
        <w:rPr>
          <w:rFonts w:ascii="GHEA Grapalat" w:hAnsi="GHEA Grapalat"/>
          <w:color w:val="000000"/>
          <w:sz w:val="20"/>
          <w:szCs w:val="20"/>
        </w:rPr>
        <w:tab/>
      </w:r>
      <w:r w:rsidRPr="00332B0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332B00"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332B00">
        <w:rPr>
          <w:rFonts w:ascii="GHEA Grapalat" w:hAnsi="GHEA Grapalat"/>
          <w:color w:val="000000"/>
          <w:sz w:val="20"/>
          <w:szCs w:val="20"/>
        </w:rPr>
        <w:t>г.</w:t>
      </w:r>
      <w:r w:rsidR="00E1385B" w:rsidRPr="00332B00">
        <w:rPr>
          <w:rFonts w:ascii="GHEA Grapalat" w:hAnsi="GHEA Grapalat"/>
          <w:color w:val="000000"/>
          <w:sz w:val="20"/>
          <w:szCs w:val="20"/>
        </w:rPr>
        <w:tab/>
      </w:r>
      <w:r w:rsidRPr="00332B00">
        <w:rPr>
          <w:rFonts w:ascii="GHEA Grapalat" w:hAnsi="GHEA Grapalat"/>
          <w:color w:val="000000"/>
          <w:sz w:val="20"/>
          <w:szCs w:val="20"/>
        </w:rPr>
        <w:t>они действовали или действуют согласованно, исходя из общих экономических интересов.</w:t>
      </w:r>
    </w:p>
    <w:p w14:paraId="562EA967" w14:textId="77777777" w:rsidR="00D5674E" w:rsidRPr="00332B00" w:rsidRDefault="00D5674E" w:rsidP="003850C3">
      <w:pPr>
        <w:widowControl w:val="0"/>
        <w:tabs>
          <w:tab w:val="left" w:pos="1134"/>
        </w:tabs>
        <w:ind w:firstLine="567"/>
        <w:jc w:val="both"/>
        <w:rPr>
          <w:rFonts w:ascii="GHEA Grapalat" w:hAnsi="GHEA Grapalat"/>
          <w:color w:val="000000"/>
          <w:sz w:val="20"/>
          <w:szCs w:val="20"/>
        </w:rPr>
      </w:pPr>
      <w:r w:rsidRPr="00332B0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32B00">
        <w:rPr>
          <w:rFonts w:ascii="GHEA Grapalat" w:hAnsi="GHEA Grapalat"/>
          <w:color w:val="000000"/>
          <w:sz w:val="20"/>
          <w:szCs w:val="20"/>
        </w:rPr>
        <w:t>внуки,</w:t>
      </w:r>
      <w:ins w:id="1" w:author="Vardan" w:date="2022-10-29T23:46:00Z">
        <w:r w:rsidR="006E007C" w:rsidRPr="00332B00">
          <w:rPr>
            <w:rFonts w:ascii="GHEA Grapalat" w:hAnsi="GHEA Grapalat"/>
            <w:color w:val="000000"/>
            <w:sz w:val="20"/>
            <w:szCs w:val="20"/>
          </w:rPr>
          <w:t xml:space="preserve"> </w:t>
        </w:r>
      </w:ins>
      <w:r w:rsidRPr="00332B00">
        <w:rPr>
          <w:rFonts w:ascii="GHEA Grapalat" w:hAnsi="GHEA Grapalat"/>
          <w:color w:val="000000"/>
          <w:sz w:val="20"/>
          <w:szCs w:val="20"/>
        </w:rPr>
        <w:t>супруг сестры или супруга брата и их дети.</w:t>
      </w:r>
    </w:p>
    <w:p w14:paraId="5725B3E0" w14:textId="77777777" w:rsidR="004175B6" w:rsidRPr="00332B00" w:rsidRDefault="00096865" w:rsidP="003850C3">
      <w:pPr>
        <w:widowControl w:val="0"/>
        <w:tabs>
          <w:tab w:val="left" w:pos="1134"/>
        </w:tabs>
        <w:ind w:firstLine="567"/>
        <w:jc w:val="both"/>
        <w:rPr>
          <w:rFonts w:ascii="GHEA Grapalat" w:hAnsi="GHEA Grapalat" w:cs="Arial Armenian"/>
          <w:sz w:val="20"/>
          <w:szCs w:val="20"/>
        </w:rPr>
      </w:pPr>
      <w:r w:rsidRPr="00332B00">
        <w:rPr>
          <w:rFonts w:ascii="GHEA Grapalat" w:hAnsi="GHEA Grapalat"/>
          <w:sz w:val="20"/>
          <w:szCs w:val="20"/>
        </w:rPr>
        <w:t>2.4</w:t>
      </w:r>
      <w:r w:rsidR="00D13662" w:rsidRPr="00332B00">
        <w:rPr>
          <w:rFonts w:ascii="GHEA Grapalat" w:hAnsi="GHEA Grapalat"/>
          <w:sz w:val="20"/>
          <w:szCs w:val="20"/>
        </w:rPr>
        <w:t>.</w:t>
      </w:r>
      <w:r w:rsidR="00E1385B" w:rsidRPr="00332B00">
        <w:rPr>
          <w:rFonts w:ascii="GHEA Grapalat" w:hAnsi="GHEA Grapalat"/>
          <w:sz w:val="20"/>
          <w:szCs w:val="20"/>
        </w:rPr>
        <w:tab/>
      </w:r>
      <w:r w:rsidRPr="00332B00">
        <w:rPr>
          <w:rFonts w:ascii="GHEA Grapalat" w:hAnsi="GHEA Grapalat"/>
          <w:sz w:val="20"/>
          <w:szCs w:val="20"/>
        </w:rPr>
        <w:t>Участник</w:t>
      </w:r>
      <w:r w:rsidR="000C3F69" w:rsidRPr="00332B00">
        <w:rPr>
          <w:rFonts w:ascii="GHEA Grapalat" w:hAnsi="GHEA Grapalat"/>
          <w:sz w:val="20"/>
          <w:szCs w:val="20"/>
        </w:rPr>
        <w:t>,</w:t>
      </w:r>
      <w:r w:rsidRPr="00332B00">
        <w:rPr>
          <w:rFonts w:ascii="GHEA Grapalat" w:hAnsi="GHEA Grapalat"/>
          <w:sz w:val="20"/>
          <w:szCs w:val="20"/>
        </w:rPr>
        <w:t xml:space="preserve"> </w:t>
      </w:r>
      <w:r w:rsidR="002C1D72" w:rsidRPr="00332B00">
        <w:rPr>
          <w:rFonts w:ascii="GHEA Grapalat" w:hAnsi="GHEA Grapalat"/>
          <w:sz w:val="20"/>
          <w:szCs w:val="20"/>
        </w:rPr>
        <w:t xml:space="preserve">в случае признания </w:t>
      </w:r>
      <w:r w:rsidR="00876D7D" w:rsidRPr="00332B00">
        <w:rPr>
          <w:rFonts w:ascii="GHEA Grapalat" w:hAnsi="GHEA Grapalat"/>
          <w:sz w:val="20"/>
          <w:szCs w:val="20"/>
        </w:rPr>
        <w:t>ото</w:t>
      </w:r>
      <w:r w:rsidR="002C1D72" w:rsidRPr="00332B00">
        <w:rPr>
          <w:rFonts w:ascii="GHEA Grapalat" w:hAnsi="GHEA Grapalat"/>
          <w:sz w:val="20"/>
          <w:szCs w:val="20"/>
        </w:rPr>
        <w:t>бранным участником</w:t>
      </w:r>
      <w:r w:rsidR="000C3F69" w:rsidRPr="00332B00">
        <w:rPr>
          <w:rFonts w:ascii="GHEA Grapalat" w:hAnsi="GHEA Grapalat"/>
          <w:sz w:val="20"/>
          <w:szCs w:val="20"/>
        </w:rPr>
        <w:t>,</w:t>
      </w:r>
      <w:r w:rsidR="002C1D72" w:rsidRPr="00332B00">
        <w:rPr>
          <w:rFonts w:ascii="GHEA Grapalat" w:hAnsi="GHEA Grapalat"/>
          <w:sz w:val="20"/>
          <w:szCs w:val="20"/>
        </w:rPr>
        <w:t xml:space="preserve"> </w:t>
      </w:r>
      <w:r w:rsidR="00A7559E" w:rsidRPr="00332B0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332B00">
        <w:rPr>
          <w:rFonts w:ascii="GHEA Grapalat" w:hAnsi="GHEA Grapalat"/>
          <w:sz w:val="20"/>
          <w:szCs w:val="20"/>
          <w:lang w:val="hy-AM"/>
        </w:rPr>
        <w:t>.</w:t>
      </w:r>
      <w:r w:rsidR="00A425E2" w:rsidRPr="00332B00">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32B00">
        <w:rPr>
          <w:rFonts w:ascii="GHEA Grapalat" w:hAnsi="GHEA Grapalat"/>
          <w:sz w:val="20"/>
          <w:szCs w:val="20"/>
        </w:rPr>
        <w:t>Moodys</w:t>
      </w:r>
      <w:proofErr w:type="spellEnd"/>
      <w:r w:rsidR="00A425E2" w:rsidRPr="00332B00">
        <w:rPr>
          <w:rFonts w:ascii="GHEA Grapalat" w:hAnsi="GHEA Grapalat"/>
          <w:sz w:val="20"/>
          <w:szCs w:val="20"/>
        </w:rPr>
        <w:t xml:space="preserve">, Standard &amp; </w:t>
      </w:r>
      <w:proofErr w:type="spellStart"/>
      <w:r w:rsidR="00A425E2" w:rsidRPr="00332B00">
        <w:rPr>
          <w:rFonts w:ascii="GHEA Grapalat" w:hAnsi="GHEA Grapalat"/>
          <w:sz w:val="20"/>
          <w:szCs w:val="20"/>
        </w:rPr>
        <w:t>Poor's</w:t>
      </w:r>
      <w:proofErr w:type="spellEnd"/>
      <w:r w:rsidR="00A425E2" w:rsidRPr="00332B00">
        <w:rPr>
          <w:rFonts w:ascii="GHEA Grapalat" w:hAnsi="GHEA Grapalat"/>
          <w:sz w:val="20"/>
          <w:szCs w:val="20"/>
        </w:rPr>
        <w:t>) как минимум в размере суверенного рейтинга Республики Армения</w:t>
      </w:r>
      <w:r w:rsidR="000964F1" w:rsidRPr="00332B00">
        <w:rPr>
          <w:rFonts w:ascii="GHEA Grapalat" w:hAnsi="GHEA Grapalat"/>
          <w:sz w:val="20"/>
          <w:szCs w:val="20"/>
        </w:rPr>
        <w:t>.</w:t>
      </w:r>
    </w:p>
    <w:p w14:paraId="5C7281F3" w14:textId="77777777" w:rsidR="000A6B75" w:rsidRPr="00332B00" w:rsidRDefault="000A6B75"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2.</w:t>
      </w:r>
      <w:r w:rsidR="00DA4643" w:rsidRPr="00332B00">
        <w:rPr>
          <w:rFonts w:ascii="GHEA Grapalat" w:hAnsi="GHEA Grapalat"/>
          <w:sz w:val="20"/>
        </w:rPr>
        <w:t>5</w:t>
      </w:r>
      <w:r w:rsidR="000A15F9" w:rsidRPr="00332B00">
        <w:rPr>
          <w:rFonts w:ascii="GHEA Grapalat" w:hAnsi="GHEA Grapalat"/>
          <w:sz w:val="20"/>
        </w:rPr>
        <w:t>.</w:t>
      </w:r>
      <w:r w:rsidR="00F04AA1" w:rsidRPr="00332B00">
        <w:rPr>
          <w:rFonts w:ascii="GHEA Grapalat" w:hAnsi="GHEA Grapalat"/>
          <w:sz w:val="20"/>
        </w:rPr>
        <w:tab/>
      </w:r>
      <w:r w:rsidRPr="00332B00">
        <w:rPr>
          <w:rFonts w:ascii="GHEA Grapalat" w:hAnsi="GHEA Grapalat"/>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w:t>
      </w:r>
      <w:r w:rsidRPr="00332B00">
        <w:rPr>
          <w:rFonts w:ascii="GHEA Grapalat" w:hAnsi="GHEA Grapalat"/>
          <w:sz w:val="20"/>
        </w:rPr>
        <w:lastRenderedPageBreak/>
        <w:t>участник, подавший заявку с целью участия в настоящей процедуре</w:t>
      </w:r>
      <w:r w:rsidR="00796008" w:rsidRPr="00332B00">
        <w:rPr>
          <w:rFonts w:ascii="GHEA Grapalat" w:hAnsi="GHEA Grapalat"/>
          <w:sz w:val="20"/>
        </w:rPr>
        <w:t xml:space="preserve"> </w:t>
      </w:r>
      <w:r w:rsidR="00C366B6" w:rsidRPr="00332B00">
        <w:rPr>
          <w:rFonts w:ascii="GHEA Grapalat" w:hAnsi="GHEA Grapalat"/>
          <w:sz w:val="20"/>
        </w:rPr>
        <w:t>(на один и тот же лот)</w:t>
      </w:r>
      <w:r w:rsidRPr="00332B00">
        <w:rPr>
          <w:rFonts w:ascii="GHEA Grapalat" w:hAnsi="GHEA Grapalat"/>
          <w:sz w:val="20"/>
        </w:rPr>
        <w:t xml:space="preserve">. </w:t>
      </w:r>
    </w:p>
    <w:p w14:paraId="2FF01E7F" w14:textId="77777777" w:rsidR="009E07EE" w:rsidRPr="00332B00" w:rsidRDefault="000A6B75"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2.</w:t>
      </w:r>
      <w:r w:rsidR="00C366B6" w:rsidRPr="00332B00">
        <w:rPr>
          <w:rFonts w:ascii="GHEA Grapalat" w:hAnsi="GHEA Grapalat"/>
        </w:rPr>
        <w:t>6</w:t>
      </w:r>
      <w:r w:rsidR="000A15F9" w:rsidRPr="00332B00">
        <w:rPr>
          <w:rFonts w:ascii="GHEA Grapalat" w:hAnsi="GHEA Grapalat"/>
        </w:rPr>
        <w:t>.</w:t>
      </w:r>
      <w:r w:rsidR="00F04AA1" w:rsidRPr="00332B00">
        <w:rPr>
          <w:rFonts w:ascii="GHEA Grapalat" w:hAnsi="GHEA Grapalat"/>
        </w:rPr>
        <w:tab/>
      </w:r>
      <w:r w:rsidRPr="00332B00">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332B00" w:rsidRDefault="000A6B75" w:rsidP="003850C3">
      <w:pPr>
        <w:pStyle w:val="23"/>
        <w:widowControl w:val="0"/>
        <w:spacing w:line="240" w:lineRule="auto"/>
        <w:rPr>
          <w:rFonts w:ascii="GHEA Grapalat" w:hAnsi="GHEA Grapalat" w:cs="Sylfaen"/>
        </w:rPr>
      </w:pPr>
      <w:r w:rsidRPr="00332B00">
        <w:rPr>
          <w:rFonts w:ascii="GHEA Grapalat" w:hAnsi="GHEA Grapalat"/>
        </w:rPr>
        <w:t>В подобном случае:</w:t>
      </w:r>
    </w:p>
    <w:p w14:paraId="79933941" w14:textId="77777777" w:rsidR="005A405F" w:rsidRPr="00332B00" w:rsidRDefault="00C366B6"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1</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32B00">
        <w:rPr>
          <w:rFonts w:ascii="GHEA Grapalat" w:hAnsi="GHEA Grapalat"/>
        </w:rPr>
        <w:t xml:space="preserve"> (на один и тот же лот)</w:t>
      </w:r>
      <w:r w:rsidR="000A6B75" w:rsidRPr="00332B0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332B00" w:rsidRDefault="00C366B6"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0A6B75" w:rsidRPr="00332B00">
        <w:rPr>
          <w:rFonts w:ascii="GHEA Grapalat" w:hAnsi="GHEA Grapalat"/>
        </w:rPr>
        <w:t>)</w:t>
      </w:r>
      <w:r w:rsidR="00911F57" w:rsidRPr="00332B00">
        <w:rPr>
          <w:rFonts w:ascii="GHEA Grapalat" w:hAnsi="GHEA Grapalat"/>
        </w:rPr>
        <w:tab/>
      </w:r>
      <w:r w:rsidR="000A6B75" w:rsidRPr="00332B0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332B00" w:rsidRDefault="00ED2352" w:rsidP="003850C3">
      <w:pPr>
        <w:widowControl w:val="0"/>
        <w:jc w:val="center"/>
        <w:rPr>
          <w:rFonts w:ascii="GHEA Grapalat" w:hAnsi="GHEA Grapalat" w:cs="Arial"/>
          <w:b/>
          <w:sz w:val="20"/>
          <w:szCs w:val="20"/>
        </w:rPr>
      </w:pPr>
      <w:r w:rsidRPr="00332B00">
        <w:rPr>
          <w:rFonts w:ascii="GHEA Grapalat" w:hAnsi="GHEA Grapalat"/>
          <w:b/>
          <w:sz w:val="20"/>
          <w:szCs w:val="20"/>
        </w:rPr>
        <w:t>3.</w:t>
      </w:r>
      <w:r w:rsidR="002B32D6" w:rsidRPr="00332B00">
        <w:rPr>
          <w:rFonts w:ascii="GHEA Grapalat" w:hAnsi="GHEA Grapalat"/>
          <w:b/>
          <w:sz w:val="20"/>
          <w:szCs w:val="20"/>
        </w:rPr>
        <w:t xml:space="preserve"> РАЗЪЯСНЕНИЕ ПРИГЛАШЕНИЯ </w:t>
      </w:r>
      <w:r w:rsidRPr="00332B00">
        <w:rPr>
          <w:rFonts w:ascii="GHEA Grapalat" w:hAnsi="GHEA Grapalat"/>
          <w:b/>
          <w:sz w:val="20"/>
          <w:szCs w:val="20"/>
        </w:rPr>
        <w:br/>
      </w:r>
      <w:r w:rsidR="002B32D6" w:rsidRPr="00332B00">
        <w:rPr>
          <w:rFonts w:ascii="GHEA Grapalat" w:hAnsi="GHEA Grapalat"/>
          <w:b/>
          <w:sz w:val="20"/>
          <w:szCs w:val="20"/>
        </w:rPr>
        <w:t xml:space="preserve">И ПОРЯДОК ВНЕСЕНИЯ ИЗМЕНЕНИЯ В ПРИГЛАШЕНИЕ </w:t>
      </w:r>
    </w:p>
    <w:p w14:paraId="51685FEC" w14:textId="77777777" w:rsidR="0032548E"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3.1</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Согласно статье 29 Закона участник вправе требовать от заказчика разъяснения приглашения.</w:t>
      </w:r>
    </w:p>
    <w:p w14:paraId="2C34C8A9" w14:textId="77777777" w:rsidR="00096865" w:rsidRPr="00332B00" w:rsidRDefault="00096865" w:rsidP="003850C3">
      <w:pPr>
        <w:widowControl w:val="0"/>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 xml:space="preserve">Участник имеет право </w:t>
      </w:r>
      <w:r w:rsidR="006735A4" w:rsidRPr="00332B00">
        <w:rPr>
          <w:rFonts w:ascii="GHEA Grapalat" w:hAnsi="GHEA Grapalat"/>
          <w:sz w:val="20"/>
          <w:szCs w:val="20"/>
        </w:rPr>
        <w:t>в письменной форме</w:t>
      </w:r>
      <w:r w:rsidRPr="00332B0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332B00">
        <w:rPr>
          <w:rFonts w:ascii="GHEA Grapalat" w:hAnsi="GHEA Grapalat"/>
          <w:sz w:val="20"/>
          <w:szCs w:val="20"/>
        </w:rPr>
        <w:t xml:space="preserve">в письменной форме </w:t>
      </w:r>
      <w:r w:rsidRPr="00332B0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332B00">
        <w:rPr>
          <w:rStyle w:val="af6"/>
          <w:rFonts w:ascii="GHEA Grapalat" w:hAnsi="GHEA Grapalat"/>
          <w:sz w:val="20"/>
          <w:szCs w:val="20"/>
        </w:rPr>
        <w:footnoteReference w:customMarkFollows="1" w:id="1"/>
        <w:t>5</w:t>
      </w:r>
      <w:r w:rsidRPr="00332B00">
        <w:rPr>
          <w:rFonts w:ascii="GHEA Grapalat" w:hAnsi="GHEA Grapalat"/>
          <w:sz w:val="20"/>
          <w:szCs w:val="20"/>
        </w:rPr>
        <w:t>.</w:t>
      </w:r>
      <w:r w:rsidR="00AA7117" w:rsidRPr="00332B00">
        <w:rPr>
          <w:rFonts w:ascii="GHEA Grapalat" w:hAnsi="GHEA Grapalat"/>
          <w:sz w:val="20"/>
          <w:szCs w:val="20"/>
        </w:rPr>
        <w:t xml:space="preserve"> </w:t>
      </w:r>
    </w:p>
    <w:p w14:paraId="0002D2C4"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3.2.</w:t>
      </w:r>
      <w:r w:rsidR="00ED2352" w:rsidRPr="00332B00">
        <w:rPr>
          <w:rFonts w:ascii="GHEA Grapalat" w:hAnsi="GHEA Grapalat"/>
          <w:sz w:val="20"/>
          <w:szCs w:val="20"/>
        </w:rPr>
        <w:tab/>
      </w:r>
      <w:r w:rsidRPr="00332B00">
        <w:rPr>
          <w:rFonts w:ascii="GHEA Grapalat" w:hAnsi="GHEA Grapalat"/>
          <w:sz w:val="20"/>
          <w:szCs w:val="20"/>
        </w:rPr>
        <w:t>В день предоставления разъяснения объявление о запросе и о</w:t>
      </w:r>
      <w:r w:rsidR="00775FAF" w:rsidRPr="00332B00">
        <w:rPr>
          <w:rFonts w:ascii="Calibri" w:hAnsi="Calibri" w:cs="Calibri"/>
          <w:sz w:val="20"/>
          <w:szCs w:val="20"/>
          <w:lang w:val="en-US"/>
        </w:rPr>
        <w:t> </w:t>
      </w:r>
      <w:r w:rsidRPr="00332B0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32B00">
        <w:rPr>
          <w:rFonts w:ascii="Calibri" w:hAnsi="Calibri" w:cs="Calibri"/>
          <w:sz w:val="20"/>
          <w:szCs w:val="20"/>
          <w:lang w:val="en-US"/>
        </w:rPr>
        <w:t> </w:t>
      </w:r>
      <w:r w:rsidRPr="00332B0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rPr>
      </w:pPr>
      <w:r w:rsidRPr="00332B00">
        <w:rPr>
          <w:rFonts w:ascii="GHEA Grapalat" w:hAnsi="GHEA Grapalat"/>
          <w:sz w:val="20"/>
          <w:szCs w:val="20"/>
        </w:rPr>
        <w:t>3.3</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Разъяснения не предоставляется, если запрос представлен с</w:t>
      </w:r>
      <w:r w:rsidRPr="00332B00">
        <w:rPr>
          <w:rFonts w:ascii="Calibri" w:hAnsi="Calibri" w:cs="Calibri"/>
          <w:sz w:val="20"/>
          <w:szCs w:val="20"/>
        </w:rPr>
        <w:t> </w:t>
      </w:r>
      <w:r w:rsidRPr="00332B00">
        <w:rPr>
          <w:rFonts w:ascii="GHEA Grapalat" w:hAnsi="GHEA Grapalat" w:cs="GHEA Grapalat"/>
          <w:sz w:val="20"/>
          <w:szCs w:val="20"/>
        </w:rPr>
        <w:t>нарушением</w:t>
      </w:r>
      <w:r w:rsidRPr="00332B00">
        <w:rPr>
          <w:rFonts w:ascii="GHEA Grapalat" w:hAnsi="GHEA Grapalat"/>
          <w:sz w:val="20"/>
          <w:szCs w:val="20"/>
        </w:rPr>
        <w:t xml:space="preserve"> </w:t>
      </w:r>
      <w:r w:rsidRPr="00332B00">
        <w:rPr>
          <w:rFonts w:ascii="GHEA Grapalat" w:hAnsi="GHEA Grapalat" w:cs="GHEA Grapalat"/>
          <w:sz w:val="20"/>
          <w:szCs w:val="20"/>
        </w:rPr>
        <w:t>установленного</w:t>
      </w:r>
      <w:r w:rsidRPr="00332B00">
        <w:rPr>
          <w:rFonts w:ascii="GHEA Grapalat" w:hAnsi="GHEA Grapalat"/>
          <w:sz w:val="20"/>
          <w:szCs w:val="20"/>
        </w:rPr>
        <w:t xml:space="preserve"> </w:t>
      </w:r>
      <w:r w:rsidRPr="00332B00">
        <w:rPr>
          <w:rFonts w:ascii="GHEA Grapalat" w:hAnsi="GHEA Grapalat" w:cs="GHEA Grapalat"/>
          <w:sz w:val="20"/>
          <w:szCs w:val="20"/>
        </w:rPr>
        <w:t>настоящим</w:t>
      </w:r>
      <w:r w:rsidRPr="00332B00">
        <w:rPr>
          <w:rFonts w:ascii="GHEA Grapalat" w:hAnsi="GHEA Grapalat"/>
          <w:sz w:val="20"/>
          <w:szCs w:val="20"/>
        </w:rPr>
        <w:t xml:space="preserve"> </w:t>
      </w:r>
      <w:r w:rsidRPr="00332B00">
        <w:rPr>
          <w:rFonts w:ascii="GHEA Grapalat" w:hAnsi="GHEA Grapalat" w:cs="GHEA Grapalat"/>
          <w:sz w:val="20"/>
          <w:szCs w:val="20"/>
        </w:rPr>
        <w:t>разделом</w:t>
      </w:r>
      <w:r w:rsidRPr="00332B00">
        <w:rPr>
          <w:rFonts w:ascii="GHEA Grapalat" w:hAnsi="GHEA Grapalat"/>
          <w:sz w:val="20"/>
          <w:szCs w:val="20"/>
        </w:rPr>
        <w:t xml:space="preserve"> </w:t>
      </w:r>
      <w:r w:rsidRPr="00332B00">
        <w:rPr>
          <w:rFonts w:ascii="GHEA Grapalat" w:hAnsi="GHEA Grapalat" w:cs="GHEA Grapalat"/>
          <w:sz w:val="20"/>
          <w:szCs w:val="20"/>
        </w:rPr>
        <w:t>срока</w:t>
      </w:r>
      <w:r w:rsidRPr="00332B00">
        <w:rPr>
          <w:rFonts w:ascii="GHEA Grapalat" w:hAnsi="GHEA Grapalat"/>
          <w:sz w:val="20"/>
          <w:szCs w:val="20"/>
        </w:rPr>
        <w:t xml:space="preserve">, </w:t>
      </w:r>
      <w:r w:rsidRPr="00332B00">
        <w:rPr>
          <w:rFonts w:ascii="GHEA Grapalat" w:hAnsi="GHEA Grapalat" w:cs="GHEA Grapalat"/>
          <w:sz w:val="20"/>
          <w:szCs w:val="20"/>
        </w:rPr>
        <w:t>а</w:t>
      </w:r>
      <w:r w:rsidRPr="00332B00">
        <w:rPr>
          <w:rFonts w:ascii="GHEA Grapalat" w:hAnsi="GHEA Grapalat"/>
          <w:sz w:val="20"/>
          <w:szCs w:val="20"/>
        </w:rPr>
        <w:t xml:space="preserve"> </w:t>
      </w:r>
      <w:r w:rsidRPr="00332B00">
        <w:rPr>
          <w:rFonts w:ascii="GHEA Grapalat" w:hAnsi="GHEA Grapalat" w:cs="GHEA Grapalat"/>
          <w:sz w:val="20"/>
          <w:szCs w:val="20"/>
        </w:rPr>
        <w:t>также</w:t>
      </w:r>
      <w:r w:rsidRPr="00332B00">
        <w:rPr>
          <w:rFonts w:ascii="GHEA Grapalat" w:hAnsi="GHEA Grapalat"/>
          <w:sz w:val="20"/>
          <w:szCs w:val="20"/>
        </w:rPr>
        <w:t xml:space="preserve"> </w:t>
      </w:r>
      <w:r w:rsidRPr="00332B00">
        <w:rPr>
          <w:rFonts w:ascii="GHEA Grapalat" w:hAnsi="GHEA Grapalat" w:cs="GHEA Grapalat"/>
          <w:sz w:val="20"/>
          <w:szCs w:val="20"/>
        </w:rPr>
        <w:t>в</w:t>
      </w:r>
      <w:r w:rsidRPr="00332B00">
        <w:rPr>
          <w:rFonts w:ascii="GHEA Grapalat" w:hAnsi="GHEA Grapalat"/>
          <w:sz w:val="20"/>
          <w:szCs w:val="20"/>
        </w:rPr>
        <w:t xml:space="preserve"> </w:t>
      </w:r>
      <w:r w:rsidRPr="00332B00">
        <w:rPr>
          <w:rFonts w:ascii="GHEA Grapalat" w:hAnsi="GHEA Grapalat" w:cs="GHEA Grapalat"/>
          <w:sz w:val="20"/>
          <w:szCs w:val="20"/>
        </w:rPr>
        <w:t>случае</w:t>
      </w:r>
      <w:r w:rsidRPr="00332B00">
        <w:rPr>
          <w:rFonts w:ascii="GHEA Grapalat" w:hAnsi="GHEA Grapalat"/>
          <w:sz w:val="20"/>
          <w:szCs w:val="20"/>
        </w:rPr>
        <w:t xml:space="preserve">, </w:t>
      </w:r>
      <w:r w:rsidRPr="00332B00">
        <w:rPr>
          <w:rFonts w:ascii="GHEA Grapalat" w:hAnsi="GHEA Grapalat" w:cs="GHEA Grapalat"/>
          <w:sz w:val="20"/>
          <w:szCs w:val="20"/>
        </w:rPr>
        <w:t>если</w:t>
      </w:r>
      <w:r w:rsidRPr="00332B00">
        <w:rPr>
          <w:rFonts w:ascii="GHEA Grapalat" w:hAnsi="GHEA Grapalat"/>
          <w:sz w:val="20"/>
          <w:szCs w:val="20"/>
        </w:rPr>
        <w:t xml:space="preserve"> </w:t>
      </w:r>
      <w:r w:rsidRPr="00332B00">
        <w:rPr>
          <w:rFonts w:ascii="GHEA Grapalat" w:hAnsi="GHEA Grapalat" w:cs="GHEA Grapalat"/>
          <w:sz w:val="20"/>
          <w:szCs w:val="20"/>
        </w:rPr>
        <w:t>запрос</w:t>
      </w:r>
      <w:r w:rsidRPr="00332B00">
        <w:rPr>
          <w:rFonts w:ascii="GHEA Grapalat" w:hAnsi="GHEA Grapalat"/>
          <w:sz w:val="20"/>
          <w:szCs w:val="20"/>
        </w:rPr>
        <w:t xml:space="preserve"> </w:t>
      </w:r>
      <w:r w:rsidRPr="00332B00">
        <w:rPr>
          <w:rFonts w:ascii="GHEA Grapalat" w:hAnsi="GHEA Grapalat" w:cs="GHEA Grapalat"/>
          <w:sz w:val="20"/>
          <w:szCs w:val="20"/>
        </w:rPr>
        <w:t>выходит</w:t>
      </w:r>
      <w:r w:rsidRPr="00332B00">
        <w:rPr>
          <w:rFonts w:ascii="GHEA Grapalat" w:hAnsi="GHEA Grapalat"/>
          <w:sz w:val="20"/>
          <w:szCs w:val="20"/>
        </w:rPr>
        <w:t xml:space="preserve"> </w:t>
      </w:r>
      <w:r w:rsidRPr="00332B00">
        <w:rPr>
          <w:rFonts w:ascii="GHEA Grapalat" w:hAnsi="GHEA Grapalat" w:cs="GHEA Grapalat"/>
          <w:sz w:val="20"/>
          <w:szCs w:val="20"/>
        </w:rPr>
        <w:t>з</w:t>
      </w:r>
      <w:r w:rsidRPr="00332B00">
        <w:rPr>
          <w:rFonts w:ascii="GHEA Grapalat" w:hAnsi="GHEA Grapalat"/>
          <w:sz w:val="20"/>
          <w:szCs w:val="20"/>
        </w:rPr>
        <w:t>а рамки содержания настоящего Приглашения</w:t>
      </w:r>
      <w:r w:rsidR="00791FE4" w:rsidRPr="00332B0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32B00">
        <w:rPr>
          <w:rFonts w:ascii="GHEA Grapalat" w:hAnsi="GHEA Grapalat"/>
          <w:sz w:val="20"/>
          <w:szCs w:val="20"/>
        </w:rPr>
        <w:t>у</w:t>
      </w:r>
      <w:r w:rsidR="00791FE4" w:rsidRPr="00332B00">
        <w:rPr>
          <w:rFonts w:ascii="GHEA Grapalat" w:hAnsi="GHEA Grapalat"/>
          <w:sz w:val="20"/>
          <w:szCs w:val="20"/>
        </w:rPr>
        <w:t>частником товаров техническим характеристикам, предусмотренным настоящим</w:t>
      </w:r>
      <w:r w:rsidR="00791FE4" w:rsidRPr="00332B00">
        <w:rPr>
          <w:rFonts w:ascii="GHEA Grapalat" w:hAnsi="GHEA Grapalat"/>
          <w:sz w:val="20"/>
          <w:szCs w:val="20"/>
          <w:lang w:val="hy-AM"/>
        </w:rPr>
        <w:t xml:space="preserve"> </w:t>
      </w:r>
      <w:r w:rsidR="00791FE4" w:rsidRPr="00332B00">
        <w:rPr>
          <w:rFonts w:ascii="GHEA Grapalat" w:hAnsi="GHEA Grapalat"/>
          <w:sz w:val="20"/>
          <w:szCs w:val="20"/>
        </w:rPr>
        <w:t>приглашением</w:t>
      </w:r>
      <w:r w:rsidRPr="00332B0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332B00" w:rsidRDefault="00096865" w:rsidP="003850C3">
      <w:pPr>
        <w:widowControl w:val="0"/>
        <w:tabs>
          <w:tab w:val="left" w:pos="1134"/>
        </w:tabs>
        <w:autoSpaceDE w:val="0"/>
        <w:autoSpaceDN w:val="0"/>
        <w:adjustRightInd w:val="0"/>
        <w:ind w:firstLine="567"/>
        <w:jc w:val="both"/>
        <w:rPr>
          <w:rFonts w:ascii="GHEA Grapalat" w:hAnsi="GHEA Grapalat"/>
          <w:sz w:val="20"/>
          <w:szCs w:val="20"/>
          <w:lang w:val="hy-AM"/>
        </w:rPr>
      </w:pPr>
      <w:r w:rsidRPr="00332B00">
        <w:rPr>
          <w:rFonts w:ascii="GHEA Grapalat" w:hAnsi="GHEA Grapalat"/>
          <w:sz w:val="20"/>
          <w:szCs w:val="20"/>
        </w:rPr>
        <w:lastRenderedPageBreak/>
        <w:t>3.4</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332B00">
        <w:rPr>
          <w:rFonts w:ascii="GHEA Grapalat" w:hAnsi="GHEA Grapalat"/>
          <w:sz w:val="20"/>
          <w:szCs w:val="20"/>
          <w:vertAlign w:val="superscript"/>
          <w:lang w:val="hy-AM"/>
        </w:rPr>
        <w:t>5</w:t>
      </w:r>
      <w:r w:rsidRPr="00332B00">
        <w:rPr>
          <w:rFonts w:ascii="GHEA Grapalat" w:hAnsi="GHEA Grapalat"/>
          <w:sz w:val="20"/>
          <w:szCs w:val="20"/>
        </w:rPr>
        <w:t xml:space="preserve"> </w:t>
      </w:r>
    </w:p>
    <w:p w14:paraId="306FFCEA" w14:textId="77777777" w:rsidR="002D7D70" w:rsidRPr="00332B00" w:rsidRDefault="002D7D70" w:rsidP="003850C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332B00">
        <w:rPr>
          <w:rFonts w:ascii="GHEA Grapalat" w:hAnsi="GHEA Grapalat"/>
          <w:sz w:val="20"/>
          <w:szCs w:val="20"/>
          <w:lang w:val="hy-AM"/>
        </w:rPr>
        <w:t>3.5</w:t>
      </w:r>
      <w:r w:rsidR="00F9791A" w:rsidRPr="00332B00">
        <w:rPr>
          <w:rFonts w:ascii="GHEA Grapalat" w:hAnsi="GHEA Grapalat"/>
          <w:sz w:val="20"/>
          <w:szCs w:val="20"/>
        </w:rPr>
        <w:t xml:space="preserve"> </w:t>
      </w:r>
      <w:r w:rsidR="00F9791A" w:rsidRPr="00332B00">
        <w:rPr>
          <w:rFonts w:ascii="GHEA Grapalat" w:hAnsi="GHEA Grapalat"/>
          <w:sz w:val="20"/>
          <w:szCs w:val="20"/>
          <w:lang w:val="hy-AM"/>
        </w:rPr>
        <w:t>Кажд</w:t>
      </w:r>
      <w:proofErr w:type="spellStart"/>
      <w:r w:rsidR="00F9791A" w:rsidRPr="00332B00">
        <w:rPr>
          <w:rFonts w:ascii="GHEA Grapalat" w:hAnsi="GHEA Grapalat"/>
          <w:sz w:val="20"/>
          <w:szCs w:val="20"/>
        </w:rPr>
        <w:t>ое</w:t>
      </w:r>
      <w:proofErr w:type="spellEnd"/>
      <w:r w:rsidR="00F9791A" w:rsidRPr="00332B00">
        <w:rPr>
          <w:rFonts w:ascii="GHEA Grapalat" w:hAnsi="GHEA Grapalat"/>
          <w:sz w:val="20"/>
          <w:szCs w:val="20"/>
        </w:rPr>
        <w:t xml:space="preserve"> лиц</w:t>
      </w:r>
      <w:r w:rsidR="00CA1F39" w:rsidRPr="00332B00">
        <w:rPr>
          <w:rFonts w:ascii="GHEA Grapalat" w:hAnsi="GHEA Grapalat"/>
          <w:sz w:val="20"/>
          <w:szCs w:val="20"/>
        </w:rPr>
        <w:t>о</w:t>
      </w:r>
      <w:r w:rsidR="00CA1F39" w:rsidRPr="00332B00">
        <w:rPr>
          <w:rFonts w:ascii="GHEA Grapalat" w:hAnsi="GHEA Grapalat"/>
          <w:sz w:val="20"/>
          <w:szCs w:val="20"/>
          <w:lang w:val="hy-AM"/>
        </w:rPr>
        <w:t xml:space="preserve"> без указания имени</w:t>
      </w:r>
      <w:r w:rsidR="00F9791A" w:rsidRPr="00332B0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32B00">
        <w:rPr>
          <w:rFonts w:ascii="GHEA Grapalat" w:hAnsi="GHEA Grapalat"/>
          <w:sz w:val="20"/>
          <w:szCs w:val="20"/>
        </w:rPr>
        <w:t xml:space="preserve">имеет право </w:t>
      </w:r>
      <w:r w:rsidR="00F9791A" w:rsidRPr="00332B0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32B00">
        <w:rPr>
          <w:rFonts w:ascii="GHEA Grapalat" w:hAnsi="GHEA Grapalat"/>
          <w:sz w:val="20"/>
          <w:szCs w:val="20"/>
        </w:rPr>
        <w:t xml:space="preserve"> </w:t>
      </w:r>
      <w:r w:rsidR="00F9791A" w:rsidRPr="00332B0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332B00">
        <w:rPr>
          <w:rFonts w:ascii="GHEA Grapalat" w:hAnsi="GHEA Grapalat"/>
          <w:sz w:val="20"/>
          <w:szCs w:val="20"/>
        </w:rPr>
        <w:t>.</w:t>
      </w:r>
      <w:r w:rsidR="00F9791A" w:rsidRPr="00332B00">
        <w:rPr>
          <w:rFonts w:ascii="GHEA Grapalat" w:hAnsi="GHEA Grapalat"/>
          <w:sz w:val="20"/>
          <w:szCs w:val="20"/>
          <w:lang w:val="hy-AM"/>
        </w:rPr>
        <w:t xml:space="preserve"> </w:t>
      </w:r>
      <w:r w:rsidR="00750FFF" w:rsidRPr="00332B0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332B00">
        <w:rPr>
          <w:rFonts w:ascii="GHEA Grapalat" w:hAnsi="GHEA Grapalat"/>
          <w:sz w:val="20"/>
          <w:szCs w:val="20"/>
        </w:rPr>
        <w:t>3.</w:t>
      </w:r>
      <w:r w:rsidR="00E648D1" w:rsidRPr="00332B00">
        <w:rPr>
          <w:rFonts w:ascii="GHEA Grapalat" w:hAnsi="GHEA Grapalat"/>
          <w:sz w:val="20"/>
          <w:szCs w:val="20"/>
          <w:lang w:val="hy-AM"/>
        </w:rPr>
        <w:t>6</w:t>
      </w:r>
      <w:r w:rsidR="000A15F9" w:rsidRPr="00332B00">
        <w:rPr>
          <w:rFonts w:ascii="GHEA Grapalat" w:hAnsi="GHEA Grapalat"/>
          <w:sz w:val="20"/>
          <w:szCs w:val="20"/>
        </w:rPr>
        <w:t>.</w:t>
      </w:r>
      <w:r w:rsidR="00ED2352" w:rsidRPr="00332B00">
        <w:rPr>
          <w:rFonts w:ascii="GHEA Grapalat" w:hAnsi="GHEA Grapalat"/>
          <w:sz w:val="20"/>
          <w:szCs w:val="20"/>
        </w:rPr>
        <w:tab/>
      </w:r>
      <w:r w:rsidRPr="00332B0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32B00">
        <w:rPr>
          <w:rFonts w:ascii="Calibri" w:hAnsi="Calibri" w:cs="Calibri"/>
          <w:sz w:val="20"/>
          <w:szCs w:val="20"/>
          <w:lang w:val="en-US"/>
        </w:rPr>
        <w:t> </w:t>
      </w:r>
      <w:r w:rsidRPr="00332B00">
        <w:rPr>
          <w:rFonts w:ascii="GHEA Grapalat" w:hAnsi="GHEA Grapalat"/>
          <w:sz w:val="20"/>
          <w:szCs w:val="20"/>
        </w:rPr>
        <w:t xml:space="preserve">этих изменениях. В этом случае участники обязаны продлить срок </w:t>
      </w:r>
      <w:proofErr w:type="gramStart"/>
      <w:r w:rsidRPr="00332B00">
        <w:rPr>
          <w:rFonts w:ascii="GHEA Grapalat" w:hAnsi="GHEA Grapalat"/>
          <w:sz w:val="20"/>
          <w:szCs w:val="20"/>
        </w:rPr>
        <w:t>действия</w:t>
      </w:r>
      <w:proofErr w:type="gramEnd"/>
      <w:r w:rsidRPr="00332B00">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332B00">
        <w:rPr>
          <w:rStyle w:val="af6"/>
          <w:rFonts w:ascii="GHEA Grapalat" w:hAnsi="GHEA Grapalat"/>
          <w:sz w:val="20"/>
          <w:szCs w:val="20"/>
        </w:rPr>
        <w:footnoteReference w:customMarkFollows="1" w:id="2"/>
        <w:t>6</w:t>
      </w:r>
      <w:r w:rsidRPr="00332B00">
        <w:rPr>
          <w:rFonts w:ascii="GHEA Grapalat" w:hAnsi="GHEA Grapalat"/>
          <w:sz w:val="20"/>
          <w:szCs w:val="20"/>
        </w:rPr>
        <w:t>.</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4.1</w:t>
      </w:r>
      <w:r w:rsidR="00A34DFE" w:rsidRPr="00332B00">
        <w:rPr>
          <w:rFonts w:ascii="GHEA Grapalat" w:hAnsi="GHEA Grapalat"/>
          <w:sz w:val="20"/>
          <w:szCs w:val="20"/>
        </w:rPr>
        <w:t>.</w:t>
      </w:r>
      <w:r w:rsidR="009C7913" w:rsidRPr="00332B00">
        <w:rPr>
          <w:rFonts w:ascii="GHEA Grapalat" w:hAnsi="GHEA Grapalat"/>
          <w:sz w:val="20"/>
          <w:szCs w:val="20"/>
        </w:rPr>
        <w:tab/>
      </w:r>
      <w:r w:rsidRPr="00332B0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332B00" w:rsidRDefault="00096865" w:rsidP="003850C3">
      <w:pPr>
        <w:pStyle w:val="23"/>
        <w:widowControl w:val="0"/>
        <w:spacing w:line="240" w:lineRule="auto"/>
        <w:ind w:firstLine="567"/>
        <w:rPr>
          <w:rFonts w:ascii="GHEA Grapalat" w:hAnsi="GHEA Grapalat" w:cs="Sylfaen"/>
        </w:rPr>
      </w:pPr>
      <w:r w:rsidRPr="00332B00">
        <w:rPr>
          <w:rFonts w:ascii="GHEA Grapalat" w:hAnsi="GHEA Grapalat"/>
        </w:rPr>
        <w:t>Участник может подать заявку как для каждого лота, так и для нескольких или всех лотов.</w:t>
      </w:r>
      <w:r w:rsidR="00AA7117" w:rsidRPr="00332B00">
        <w:rPr>
          <w:rFonts w:ascii="GHEA Grapalat" w:hAnsi="GHEA Grapalat"/>
        </w:rPr>
        <w:t xml:space="preserve"> </w:t>
      </w:r>
    </w:p>
    <w:p w14:paraId="548B4658" w14:textId="77777777" w:rsidR="00096865" w:rsidRPr="00332B00" w:rsidRDefault="000946A3" w:rsidP="003850C3">
      <w:pPr>
        <w:pStyle w:val="23"/>
        <w:widowControl w:val="0"/>
        <w:spacing w:line="240" w:lineRule="auto"/>
        <w:ind w:firstLine="567"/>
        <w:rPr>
          <w:rFonts w:ascii="GHEA Grapalat" w:hAnsi="GHEA Grapalat" w:cs="Sylfaen"/>
        </w:rPr>
      </w:pPr>
      <w:r w:rsidRPr="00332B00">
        <w:rPr>
          <w:rFonts w:ascii="GHEA Grapalat" w:hAnsi="GHEA Grapalat"/>
        </w:rPr>
        <w:t>Заявка подается до истечения срока, установленного для этого настоящим Приглашением.</w:t>
      </w:r>
    </w:p>
    <w:p w14:paraId="7E16794E" w14:textId="77777777" w:rsidR="00096865" w:rsidRPr="00332B00" w:rsidRDefault="000946A3" w:rsidP="003850C3">
      <w:pPr>
        <w:pStyle w:val="23"/>
        <w:widowControl w:val="0"/>
        <w:spacing w:line="240" w:lineRule="auto"/>
        <w:ind w:firstLine="567"/>
        <w:rPr>
          <w:rFonts w:ascii="GHEA Grapalat" w:hAnsi="GHEA Grapalat"/>
        </w:rPr>
      </w:pPr>
      <w:r w:rsidRPr="00332B00">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3F388F49" w14:textId="6F61909C" w:rsidR="00A80ECD" w:rsidRPr="00332B00" w:rsidRDefault="00A80E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4.2.</w:t>
      </w:r>
      <w:r w:rsidRPr="00332B00">
        <w:rPr>
          <w:rFonts w:ascii="GHEA Grapalat" w:hAnsi="GHEA Grapalat"/>
        </w:rPr>
        <w:tab/>
        <w:t xml:space="preserve">Заявки на процедуру необходимо представить в комиссию по </w:t>
      </w:r>
      <w:r w:rsidR="00C062A9" w:rsidRPr="00332B00">
        <w:rPr>
          <w:rFonts w:ascii="GHEA Grapalat" w:hAnsi="GHEA Grapalat"/>
        </w:rPr>
        <w:t xml:space="preserve">Г. Ереван, </w:t>
      </w:r>
      <w:proofErr w:type="spellStart"/>
      <w:r w:rsidR="00C062A9" w:rsidRPr="00332B00">
        <w:rPr>
          <w:rFonts w:ascii="GHEA Grapalat" w:hAnsi="GHEA Grapalat"/>
        </w:rPr>
        <w:t>Зоревора</w:t>
      </w:r>
      <w:proofErr w:type="spellEnd"/>
      <w:r w:rsidR="00C062A9" w:rsidRPr="00332B00">
        <w:rPr>
          <w:rFonts w:ascii="GHEA Grapalat" w:hAnsi="GHEA Grapalat"/>
        </w:rPr>
        <w:t xml:space="preserve"> Андраника 5/</w:t>
      </w:r>
      <w:proofErr w:type="gramStart"/>
      <w:r w:rsidR="00C062A9" w:rsidRPr="00332B00">
        <w:rPr>
          <w:rFonts w:ascii="GHEA Grapalat" w:hAnsi="GHEA Grapalat"/>
        </w:rPr>
        <w:t xml:space="preserve">9 </w:t>
      </w:r>
      <w:r w:rsidR="009834E9" w:rsidRPr="00332B00">
        <w:rPr>
          <w:rFonts w:ascii="GHEA Grapalat" w:hAnsi="GHEA Grapalat"/>
        </w:rPr>
        <w:t xml:space="preserve"> </w:t>
      </w:r>
      <w:r w:rsidR="009379E5" w:rsidRPr="00332B00">
        <w:rPr>
          <w:rFonts w:ascii="GHEA Grapalat" w:hAnsi="GHEA Grapalat"/>
        </w:rPr>
        <w:t>здание</w:t>
      </w:r>
      <w:proofErr w:type="gramEnd"/>
      <w:r w:rsidR="009379E5" w:rsidRPr="00332B00">
        <w:rPr>
          <w:rFonts w:ascii="GHEA Grapalat" w:hAnsi="GHEA Grapalat"/>
        </w:rPr>
        <w:t xml:space="preserve"> не позднее, чем </w:t>
      </w:r>
      <w:r w:rsidR="001B746A">
        <w:rPr>
          <w:rFonts w:ascii="GHEA Grapalat" w:hAnsi="GHEA Grapalat"/>
        </w:rPr>
        <w:t>12:</w:t>
      </w:r>
      <w:proofErr w:type="gramStart"/>
      <w:r w:rsidR="001B746A">
        <w:rPr>
          <w:rFonts w:ascii="GHEA Grapalat" w:hAnsi="GHEA Grapalat"/>
        </w:rPr>
        <w:t xml:space="preserve">30  </w:t>
      </w:r>
      <w:r w:rsidR="009379E5" w:rsidRPr="00332B00">
        <w:rPr>
          <w:rFonts w:ascii="GHEA Grapalat" w:hAnsi="GHEA Grapalat"/>
        </w:rPr>
        <w:t>часов</w:t>
      </w:r>
      <w:proofErr w:type="gramEnd"/>
      <w:r w:rsidR="009379E5" w:rsidRPr="00332B00">
        <w:rPr>
          <w:rFonts w:ascii="GHEA Grapalat" w:hAnsi="GHEA Grapalat"/>
        </w:rPr>
        <w:t xml:space="preserve"> 7-го дня с даты </w:t>
      </w:r>
      <w:r w:rsidRPr="00332B00">
        <w:rPr>
          <w:rFonts w:ascii="GHEA Grapalat" w:hAnsi="GHEA Grapalat"/>
        </w:rPr>
        <w:t xml:space="preserve">опубликования в бюллетене объявления и приглашения на настоящую процедуру. </w:t>
      </w:r>
    </w:p>
    <w:p w14:paraId="77DDB75C" w14:textId="77777777" w:rsidR="00A80ECD" w:rsidRPr="00332B00" w:rsidRDefault="00A80ECD" w:rsidP="003850C3">
      <w:pPr>
        <w:pStyle w:val="23"/>
        <w:widowControl w:val="0"/>
        <w:spacing w:line="240" w:lineRule="auto"/>
        <w:ind w:firstLine="567"/>
        <w:rPr>
          <w:rFonts w:ascii="GHEA Grapalat" w:hAnsi="GHEA Grapalat" w:cs="Sylfaen"/>
        </w:rPr>
      </w:pPr>
      <w:r w:rsidRPr="00332B00">
        <w:rPr>
          <w:rFonts w:ascii="GHEA Grapalat" w:hAnsi="GHEA Grapalat"/>
        </w:rPr>
        <w:t>Заявки на процедуру получает и в журнале регистрации заявок регистрирует секретарь комиссии "</w:t>
      </w:r>
      <w:r w:rsidR="002B6316" w:rsidRPr="00332B00">
        <w:rPr>
          <w:rFonts w:ascii="GHEA Grapalat" w:hAnsi="GHEA Grapalat"/>
        </w:rPr>
        <w:t>Аида Амбарцумян</w:t>
      </w:r>
      <w:r w:rsidRPr="00332B00">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332B00" w:rsidRDefault="00B67CCD" w:rsidP="003850C3">
      <w:pPr>
        <w:pStyle w:val="23"/>
        <w:widowControl w:val="0"/>
        <w:tabs>
          <w:tab w:val="left" w:pos="1134"/>
        </w:tabs>
        <w:spacing w:line="240" w:lineRule="auto"/>
        <w:ind w:firstLine="567"/>
        <w:rPr>
          <w:rFonts w:ascii="GHEA Grapalat" w:hAnsi="GHEA Grapalat"/>
        </w:rPr>
      </w:pPr>
      <w:r w:rsidRPr="00332B00">
        <w:rPr>
          <w:rFonts w:ascii="GHEA Grapalat" w:hAnsi="GHEA Grapalat"/>
        </w:rPr>
        <w:t>4.3.</w:t>
      </w:r>
      <w:r w:rsidR="003065C4" w:rsidRPr="00332B00">
        <w:rPr>
          <w:rFonts w:ascii="GHEA Grapalat" w:hAnsi="GHEA Grapalat"/>
        </w:rPr>
        <w:tab/>
      </w:r>
      <w:r w:rsidRPr="00332B00">
        <w:rPr>
          <w:rFonts w:ascii="GHEA Grapalat" w:hAnsi="GHEA Grapalat"/>
        </w:rPr>
        <w:t>В заявке участник представляет:</w:t>
      </w:r>
    </w:p>
    <w:p w14:paraId="455E0F01"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332B00">
        <w:rPr>
          <w:rFonts w:ascii="GHEA Grapalat" w:hAnsi="GHEA Grapalat"/>
          <w:sz w:val="20"/>
          <w:szCs w:val="20"/>
          <w:lang w:val="hy-AM"/>
        </w:rPr>
        <w:t xml:space="preserve"> </w:t>
      </w:r>
      <w:r w:rsidR="003C5795" w:rsidRPr="00332B00">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332B00">
        <w:rPr>
          <w:rFonts w:ascii="GHEA Grapalat" w:hAnsi="GHEA Grapalat"/>
          <w:sz w:val="20"/>
          <w:szCs w:val="20"/>
        </w:rPr>
        <w:t xml:space="preserve">телефона </w:t>
      </w:r>
      <w:r w:rsidRPr="00332B00">
        <w:rPr>
          <w:rFonts w:ascii="GHEA Grapalat" w:hAnsi="GHEA Grapalat"/>
          <w:sz w:val="20"/>
          <w:szCs w:val="20"/>
        </w:rPr>
        <w:t>,</w:t>
      </w:r>
      <w:proofErr w:type="gramEnd"/>
      <w:r w:rsidRPr="00332B00">
        <w:rPr>
          <w:rFonts w:ascii="GHEA Grapalat" w:hAnsi="GHEA Grapalat"/>
          <w:sz w:val="20"/>
          <w:szCs w:val="20"/>
        </w:rPr>
        <w:t xml:space="preserve"> которое включает:</w:t>
      </w:r>
    </w:p>
    <w:p w14:paraId="44727DEB"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а) </w:t>
      </w:r>
      <w:r w:rsidR="003C5795" w:rsidRPr="00332B00">
        <w:rPr>
          <w:rFonts w:ascii="GHEA Grapalat" w:hAnsi="GHEA Grapalat"/>
          <w:sz w:val="20"/>
          <w:szCs w:val="20"/>
        </w:rPr>
        <w:t xml:space="preserve">подтверждение </w:t>
      </w:r>
      <w:r w:rsidRPr="00332B00">
        <w:rPr>
          <w:rFonts w:ascii="GHEA Grapalat" w:hAnsi="GHEA Grapalat"/>
          <w:sz w:val="20"/>
          <w:szCs w:val="20"/>
        </w:rPr>
        <w:t>о соответствии своих данных</w:t>
      </w:r>
      <w:ins w:id="2" w:author="Vardan" w:date="2022-10-29T23:48:00Z">
        <w:r w:rsidR="00E32603" w:rsidRPr="00332B00">
          <w:rPr>
            <w:rFonts w:ascii="GHEA Grapalat" w:hAnsi="GHEA Grapalat"/>
            <w:sz w:val="20"/>
            <w:szCs w:val="20"/>
          </w:rPr>
          <w:t xml:space="preserve"> </w:t>
        </w:r>
      </w:ins>
      <w:r w:rsidR="00E32603" w:rsidRPr="00332B00">
        <w:rPr>
          <w:rFonts w:ascii="GHEA Grapalat" w:hAnsi="GHEA Grapalat"/>
          <w:sz w:val="20"/>
          <w:szCs w:val="20"/>
        </w:rPr>
        <w:t>и данных аффилированных с ним лиц</w:t>
      </w:r>
      <w:r w:rsidRPr="00332B00">
        <w:rPr>
          <w:rFonts w:ascii="GHEA Grapalat" w:hAnsi="GHEA Grapalat"/>
          <w:sz w:val="20"/>
          <w:szCs w:val="20"/>
        </w:rPr>
        <w:t xml:space="preserve"> требованиям права на участие, установленным настоящим приглашением;</w:t>
      </w:r>
    </w:p>
    <w:p w14:paraId="77557111" w14:textId="77777777" w:rsidR="00C648D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б) </w:t>
      </w:r>
      <w:r w:rsidR="003C5795" w:rsidRPr="00332B0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32B00">
        <w:rPr>
          <w:rFonts w:ascii="GHEA Grapalat" w:hAnsi="GHEA Grapalat"/>
          <w:sz w:val="20"/>
          <w:szCs w:val="20"/>
        </w:rPr>
        <w:t xml:space="preserve">настоящим </w:t>
      </w:r>
      <w:r w:rsidR="00CC2B97" w:rsidRPr="00332B00">
        <w:rPr>
          <w:rFonts w:ascii="GHEA Grapalat" w:hAnsi="GHEA Grapalat"/>
          <w:sz w:val="20"/>
          <w:szCs w:val="20"/>
        </w:rPr>
        <w:t xml:space="preserve">приглашением </w:t>
      </w:r>
      <w:r w:rsidR="00023F8F" w:rsidRPr="00332B00">
        <w:rPr>
          <w:rFonts w:ascii="GHEA Grapalat" w:hAnsi="GHEA Grapalat"/>
          <w:sz w:val="20"/>
          <w:szCs w:val="20"/>
        </w:rPr>
        <w:t>в случае признания отобранным участником</w:t>
      </w:r>
      <w:r w:rsidR="0049623A" w:rsidRPr="00332B00">
        <w:rPr>
          <w:rFonts w:ascii="GHEA Grapalat" w:hAnsi="GHEA Grapalat"/>
          <w:sz w:val="20"/>
          <w:szCs w:val="20"/>
        </w:rPr>
        <w:t xml:space="preserve">    </w:t>
      </w:r>
    </w:p>
    <w:p w14:paraId="23DF8B12" w14:textId="77777777" w:rsidR="005F25EF" w:rsidRPr="00332B00" w:rsidRDefault="005F25EF" w:rsidP="003850C3">
      <w:pPr>
        <w:ind w:firstLine="284"/>
        <w:jc w:val="both"/>
        <w:rPr>
          <w:rFonts w:ascii="GHEA Grapalat" w:hAnsi="GHEA Grapalat"/>
          <w:sz w:val="20"/>
          <w:szCs w:val="20"/>
        </w:rPr>
      </w:pPr>
      <w:r w:rsidRPr="00332B00">
        <w:rPr>
          <w:rFonts w:ascii="GHEA Grapalat" w:hAnsi="GHEA Grapalat"/>
          <w:sz w:val="20"/>
          <w:szCs w:val="20"/>
        </w:rPr>
        <w:t>в) объявление об отсутствии</w:t>
      </w:r>
      <w:r w:rsidR="00FD4D68" w:rsidRPr="00332B00">
        <w:rPr>
          <w:rFonts w:ascii="GHEA Grapalat" w:hAnsi="GHEA Grapalat"/>
          <w:sz w:val="20"/>
          <w:szCs w:val="20"/>
        </w:rPr>
        <w:t xml:space="preserve"> недобросовестной конкуренции,</w:t>
      </w:r>
      <w:r w:rsidRPr="00332B0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332B00" w:rsidRDefault="005F25EF" w:rsidP="003850C3">
      <w:pPr>
        <w:jc w:val="both"/>
        <w:rPr>
          <w:rFonts w:ascii="GHEA Grapalat" w:hAnsi="GHEA Grapalat"/>
          <w:sz w:val="20"/>
          <w:szCs w:val="20"/>
        </w:rPr>
      </w:pPr>
      <w:r w:rsidRPr="00332B00">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332B00">
        <w:rPr>
          <w:rFonts w:ascii="GHEA Grapalat" w:hAnsi="GHEA Grapalat"/>
          <w:sz w:val="20"/>
          <w:szCs w:val="20"/>
        </w:rPr>
        <w:t>взаимосвязянных</w:t>
      </w:r>
      <w:proofErr w:type="spellEnd"/>
      <w:r w:rsidRPr="00332B00">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332B00">
        <w:rPr>
          <w:rFonts w:ascii="GHEA Grapalat" w:hAnsi="GHEA Grapalat"/>
          <w:sz w:val="20"/>
          <w:szCs w:val="20"/>
        </w:rPr>
        <w:t>пай)  в</w:t>
      </w:r>
      <w:proofErr w:type="gramEnd"/>
      <w:r w:rsidRPr="00332B00">
        <w:rPr>
          <w:rFonts w:ascii="GHEA Grapalat" w:hAnsi="GHEA Grapalat"/>
          <w:sz w:val="20"/>
          <w:szCs w:val="20"/>
        </w:rPr>
        <w:t xml:space="preserve"> размере более пятидесяти процентов; </w:t>
      </w:r>
    </w:p>
    <w:p w14:paraId="227695EB" w14:textId="77777777" w:rsidR="00EA0D10" w:rsidRPr="00332B00" w:rsidRDefault="001361B2" w:rsidP="003850C3">
      <w:pPr>
        <w:pStyle w:val="norm"/>
        <w:widowControl w:val="0"/>
        <w:tabs>
          <w:tab w:val="left" w:pos="1134"/>
        </w:tabs>
        <w:spacing w:line="240" w:lineRule="auto"/>
        <w:ind w:firstLine="284"/>
        <w:rPr>
          <w:rFonts w:ascii="GHEA Grapalat" w:hAnsi="GHEA Grapalat"/>
          <w:sz w:val="20"/>
        </w:rPr>
      </w:pPr>
      <w:r w:rsidRPr="00332B00">
        <w:rPr>
          <w:rFonts w:ascii="GHEA Grapalat" w:hAnsi="GHEA Grapalat"/>
          <w:sz w:val="20"/>
        </w:rPr>
        <w:t xml:space="preserve">д) </w:t>
      </w:r>
      <w:r w:rsidR="00B5181E" w:rsidRPr="00332B00">
        <w:rPr>
          <w:rFonts w:ascii="GHEA Grapalat" w:hAnsi="GHEA Grapalat"/>
          <w:sz w:val="20"/>
        </w:rPr>
        <w:t>д</w:t>
      </w:r>
      <w:r w:rsidR="00695E8D" w:rsidRPr="00332B00">
        <w:rPr>
          <w:rFonts w:ascii="GHEA Grapalat" w:hAnsi="GHEA Grapalat"/>
          <w:sz w:val="20"/>
        </w:rPr>
        <w:t>екларацию</w:t>
      </w:r>
      <w:r w:rsidR="006A7E82" w:rsidRPr="00332B0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w:t>
      </w:r>
      <w:r w:rsidR="006A7E82" w:rsidRPr="00332B00">
        <w:rPr>
          <w:rFonts w:ascii="GHEA Grapalat" w:hAnsi="GHEA Grapalat"/>
          <w:sz w:val="20"/>
        </w:rPr>
        <w:lastRenderedPageBreak/>
        <w:t xml:space="preserve">лицом. </w:t>
      </w:r>
      <w:r w:rsidRPr="00332B00">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332B00">
        <w:rPr>
          <w:rFonts w:ascii="GHEA Grapalat" w:hAnsi="GHEA Grapalat"/>
          <w:sz w:val="20"/>
        </w:rPr>
        <w:t>деклация</w:t>
      </w:r>
      <w:proofErr w:type="spellEnd"/>
      <w:r w:rsidRPr="00332B00">
        <w:rPr>
          <w:rFonts w:ascii="GHEA Grapalat" w:hAnsi="GHEA Grapalat"/>
          <w:sz w:val="20"/>
        </w:rPr>
        <w:t>, после вскрытия заявок публик</w:t>
      </w:r>
      <w:r w:rsidR="006A7E82" w:rsidRPr="00332B00">
        <w:rPr>
          <w:rFonts w:ascii="GHEA Grapalat" w:hAnsi="GHEA Grapalat"/>
          <w:sz w:val="20"/>
        </w:rPr>
        <w:t>у</w:t>
      </w:r>
      <w:r w:rsidRPr="00332B00">
        <w:rPr>
          <w:rFonts w:ascii="GHEA Grapalat" w:hAnsi="GHEA Grapalat"/>
          <w:sz w:val="20"/>
        </w:rPr>
        <w:t>ется в бюллетене вместе с объявлением о решении заключить договор;</w:t>
      </w:r>
      <w:r w:rsidR="005F25EF" w:rsidRPr="00332B00">
        <w:rPr>
          <w:rFonts w:ascii="GHEA Grapalat" w:hAnsi="GHEA Grapalat"/>
          <w:sz w:val="20"/>
        </w:rPr>
        <w:t xml:space="preserve"> </w:t>
      </w:r>
      <w:r w:rsidR="00E80312" w:rsidRPr="00332B00">
        <w:rPr>
          <w:rFonts w:ascii="GHEA Grapalat" w:hAnsi="GHEA Grapalat"/>
          <w:sz w:val="20"/>
          <w:vertAlign w:val="superscript"/>
        </w:rPr>
        <w:t>6</w:t>
      </w:r>
      <w:r w:rsidR="005D5092" w:rsidRPr="00332B00">
        <w:rPr>
          <w:rFonts w:ascii="GHEA Grapalat" w:hAnsi="GHEA Grapalat"/>
          <w:sz w:val="20"/>
          <w:vertAlign w:val="superscript"/>
          <w:lang w:val="hy-AM"/>
        </w:rPr>
        <w:t>.1</w:t>
      </w:r>
      <w:r w:rsidR="005F25EF" w:rsidRPr="00332B00">
        <w:rPr>
          <w:rFonts w:ascii="GHEA Grapalat" w:hAnsi="GHEA Grapalat"/>
          <w:sz w:val="20"/>
          <w:vertAlign w:val="superscript"/>
        </w:rPr>
        <w:t xml:space="preserve"> </w:t>
      </w:r>
    </w:p>
    <w:p w14:paraId="3A622BC4" w14:textId="77777777" w:rsidR="00071119" w:rsidRPr="00332B00" w:rsidRDefault="00EA0D10" w:rsidP="003850C3">
      <w:pPr>
        <w:pStyle w:val="norm"/>
        <w:widowControl w:val="0"/>
        <w:tabs>
          <w:tab w:val="left" w:pos="1134"/>
        </w:tabs>
        <w:spacing w:line="240" w:lineRule="auto"/>
        <w:ind w:firstLine="284"/>
        <w:rPr>
          <w:rFonts w:ascii="GHEA Grapalat" w:hAnsi="GHEA Grapalat"/>
          <w:sz w:val="20"/>
          <w:lang w:val="hy-AM"/>
        </w:rPr>
      </w:pPr>
      <w:r w:rsidRPr="00332B00">
        <w:rPr>
          <w:rFonts w:ascii="GHEA Grapalat" w:hAnsi="GHEA Grapalat"/>
          <w:sz w:val="20"/>
        </w:rPr>
        <w:t xml:space="preserve">  </w:t>
      </w:r>
      <w:r w:rsidR="00932115" w:rsidRPr="00332B00">
        <w:rPr>
          <w:rFonts w:ascii="GHEA Grapalat" w:hAnsi="GHEA Grapalat"/>
          <w:sz w:val="20"/>
        </w:rPr>
        <w:t>2</w:t>
      </w:r>
      <w:r w:rsidR="005F25EF" w:rsidRPr="00332B00">
        <w:rPr>
          <w:rFonts w:ascii="GHEA Grapalat" w:hAnsi="GHEA Grapalat"/>
          <w:sz w:val="20"/>
        </w:rPr>
        <w:t>) технические характеристики</w:t>
      </w:r>
      <w:r w:rsidR="00932115" w:rsidRPr="00332B00">
        <w:rPr>
          <w:rFonts w:ascii="GHEA Grapalat" w:hAnsi="GHEA Grapalat" w:cs="Sylfaen"/>
          <w:sz w:val="20"/>
        </w:rPr>
        <w:t xml:space="preserve"> предлагаемого им товара</w:t>
      </w:r>
      <w:r w:rsidR="005F25EF" w:rsidRPr="00332B00">
        <w:rPr>
          <w:rFonts w:ascii="GHEA Grapalat" w:hAnsi="GHEA Grapalat"/>
          <w:sz w:val="20"/>
        </w:rPr>
        <w:t xml:space="preserve">, а также товарный знак, </w:t>
      </w:r>
      <w:r w:rsidR="00932115" w:rsidRPr="00332B00">
        <w:rPr>
          <w:rFonts w:ascii="GHEA Grapalat" w:hAnsi="GHEA Grapalat" w:cs="Sylfaen"/>
          <w:sz w:val="20"/>
        </w:rPr>
        <w:t xml:space="preserve">фирменное наименование, </w:t>
      </w:r>
      <w:r w:rsidR="005F6602" w:rsidRPr="00332B00">
        <w:rPr>
          <w:rFonts w:ascii="GHEA Grapalat" w:hAnsi="GHEA Grapalat" w:cs="Sylfaen"/>
          <w:sz w:val="20"/>
        </w:rPr>
        <w:t xml:space="preserve">модель </w:t>
      </w:r>
      <w:r w:rsidR="00932115" w:rsidRPr="00332B00">
        <w:rPr>
          <w:rFonts w:ascii="GHEA Grapalat" w:hAnsi="GHEA Grapalat" w:cs="Sylfaen"/>
          <w:sz w:val="20"/>
        </w:rPr>
        <w:t>и</w:t>
      </w:r>
      <w:r w:rsidR="00932115" w:rsidRPr="00332B00">
        <w:rPr>
          <w:rFonts w:ascii="GHEA Grapalat" w:hAnsi="GHEA Grapalat"/>
          <w:sz w:val="20"/>
        </w:rPr>
        <w:t xml:space="preserve"> </w:t>
      </w:r>
      <w:r w:rsidR="005F25EF" w:rsidRPr="00332B00">
        <w:rPr>
          <w:rFonts w:ascii="GHEA Grapalat" w:hAnsi="GHEA Grapalat"/>
          <w:sz w:val="20"/>
        </w:rPr>
        <w:t>наименование производителя, (далее</w:t>
      </w:r>
      <w:r w:rsidR="005F25EF" w:rsidRPr="00332B00">
        <w:rPr>
          <w:rFonts w:ascii="Calibri" w:hAnsi="Calibri" w:cs="Calibri"/>
          <w:sz w:val="20"/>
        </w:rPr>
        <w:t> </w:t>
      </w:r>
      <w:r w:rsidR="005F25EF" w:rsidRPr="00332B00">
        <w:rPr>
          <w:rFonts w:ascii="GHEA Grapalat" w:hAnsi="GHEA Grapalat" w:cs="GHEA Grapalat"/>
          <w:sz w:val="20"/>
        </w:rPr>
        <w:t>—</w:t>
      </w:r>
      <w:r w:rsidR="005F25EF" w:rsidRPr="00332B00">
        <w:rPr>
          <w:rFonts w:ascii="GHEA Grapalat" w:hAnsi="GHEA Grapalat"/>
          <w:sz w:val="20"/>
        </w:rPr>
        <w:t xml:space="preserve"> полное описание товара)</w:t>
      </w:r>
      <w:r w:rsidR="00B82520" w:rsidRPr="00332B0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32B0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332B00" w:rsidDel="001B47B5">
        <w:rPr>
          <w:rFonts w:ascii="GHEA Grapalat" w:hAnsi="GHEA Grapalat"/>
          <w:sz w:val="20"/>
        </w:rPr>
        <w:t xml:space="preserve"> </w:t>
      </w:r>
      <w:r w:rsidR="00EA6AE0" w:rsidRPr="00332B00">
        <w:rPr>
          <w:rStyle w:val="af6"/>
          <w:rFonts w:ascii="GHEA Grapalat" w:hAnsi="GHEA Grapalat" w:cs="Sylfaen"/>
          <w:sz w:val="20"/>
        </w:rPr>
        <w:footnoteReference w:customMarkFollows="1" w:id="3"/>
        <w:t>7</w:t>
      </w:r>
      <w:r w:rsidR="005F25EF" w:rsidRPr="00332B00">
        <w:rPr>
          <w:rFonts w:ascii="GHEA Grapalat" w:hAnsi="GHEA Grapalat" w:cs="Sylfaen"/>
          <w:sz w:val="20"/>
        </w:rPr>
        <w:t>:</w:t>
      </w:r>
      <w:r w:rsidR="00932115" w:rsidRPr="00332B00">
        <w:rPr>
          <w:rFonts w:ascii="GHEA Grapalat" w:hAnsi="GHEA Grapalat"/>
          <w:sz w:val="20"/>
        </w:rPr>
        <w:t xml:space="preserve"> </w:t>
      </w:r>
    </w:p>
    <w:p w14:paraId="6335DE69" w14:textId="77777777" w:rsidR="00B67CCD" w:rsidRPr="00332B00" w:rsidRDefault="001C668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lang w:val="hy-AM"/>
        </w:rPr>
        <w:t>3</w:t>
      </w:r>
      <w:r w:rsidR="0047117B" w:rsidRPr="00332B00">
        <w:rPr>
          <w:rFonts w:ascii="GHEA Grapalat" w:hAnsi="GHEA Grapalat"/>
          <w:sz w:val="20"/>
        </w:rPr>
        <w:t>)</w:t>
      </w:r>
      <w:r w:rsidR="00444026" w:rsidRPr="00332B00">
        <w:rPr>
          <w:rFonts w:ascii="GHEA Grapalat" w:hAnsi="GHEA Grapalat"/>
          <w:sz w:val="20"/>
        </w:rPr>
        <w:tab/>
      </w:r>
      <w:r w:rsidR="0047117B" w:rsidRPr="00332B00">
        <w:rPr>
          <w:rFonts w:ascii="GHEA Grapalat" w:hAnsi="GHEA Grapalat"/>
          <w:sz w:val="20"/>
        </w:rPr>
        <w:t>утвержденное им ценовое предложение;</w:t>
      </w:r>
    </w:p>
    <w:p w14:paraId="24A244AD" w14:textId="77777777" w:rsidR="006C3115" w:rsidRPr="00332B00" w:rsidRDefault="00094F5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E326DD" w:rsidRPr="00332B00">
        <w:rPr>
          <w:rFonts w:ascii="GHEA Grapalat" w:hAnsi="GHEA Grapalat"/>
          <w:sz w:val="20"/>
          <w:szCs w:val="20"/>
        </w:rPr>
        <w:t>)</w:t>
      </w:r>
      <w:r w:rsidR="00444026" w:rsidRPr="00332B00">
        <w:rPr>
          <w:rFonts w:ascii="GHEA Grapalat" w:hAnsi="GHEA Grapalat"/>
          <w:sz w:val="20"/>
          <w:szCs w:val="20"/>
        </w:rPr>
        <w:tab/>
      </w:r>
      <w:r w:rsidR="00E326DD" w:rsidRPr="00332B00">
        <w:rPr>
          <w:rFonts w:ascii="GHEA Grapalat" w:hAnsi="GHEA Grapalat"/>
          <w:sz w:val="20"/>
          <w:szCs w:val="20"/>
        </w:rPr>
        <w:t>обеспечение заявки</w:t>
      </w:r>
      <w:r w:rsidR="0067389F" w:rsidRPr="00332B00">
        <w:rPr>
          <w:rFonts w:ascii="GHEA Grapalat" w:hAnsi="GHEA Grapalat"/>
          <w:sz w:val="20"/>
          <w:szCs w:val="20"/>
        </w:rPr>
        <w:t xml:space="preserve">- </w:t>
      </w:r>
      <w:r w:rsidR="00E326DD" w:rsidRPr="00332B00">
        <w:rPr>
          <w:rFonts w:ascii="GHEA Grapalat" w:hAnsi="GHEA Grapalat"/>
          <w:sz w:val="20"/>
          <w:szCs w:val="20"/>
        </w:rPr>
        <w:t>в форме наличных денег или банковской гарантии</w:t>
      </w:r>
      <w:r w:rsidR="00395F4A" w:rsidRPr="00332B00">
        <w:rPr>
          <w:rFonts w:ascii="GHEA Grapalat" w:hAnsi="GHEA Grapalat"/>
          <w:sz w:val="20"/>
          <w:szCs w:val="20"/>
          <w:lang w:val="hy-AM"/>
        </w:rPr>
        <w:t>.</w:t>
      </w:r>
      <w:r w:rsidR="005700F1" w:rsidRPr="00332B00">
        <w:rPr>
          <w:rStyle w:val="af6"/>
          <w:rFonts w:ascii="GHEA Grapalat" w:hAnsi="GHEA Grapalat"/>
          <w:sz w:val="20"/>
          <w:szCs w:val="20"/>
        </w:rPr>
        <w:footnoteReference w:customMarkFollows="1" w:id="4"/>
        <w:t>8</w:t>
      </w:r>
    </w:p>
    <w:p w14:paraId="00317539" w14:textId="77777777" w:rsidR="000845F6" w:rsidRPr="00332B00" w:rsidRDefault="005F25E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5</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332B00" w:rsidRDefault="005F25EF"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6</w:t>
      </w:r>
      <w:r w:rsidR="003E3FD0" w:rsidRPr="00332B00">
        <w:rPr>
          <w:rFonts w:ascii="GHEA Grapalat" w:hAnsi="GHEA Grapalat"/>
          <w:sz w:val="20"/>
        </w:rPr>
        <w:t>)</w:t>
      </w:r>
      <w:r w:rsidR="00333B85" w:rsidRPr="00332B00">
        <w:rPr>
          <w:rFonts w:ascii="GHEA Grapalat" w:hAnsi="GHEA Grapalat"/>
          <w:sz w:val="20"/>
        </w:rPr>
        <w:tab/>
      </w:r>
      <w:r w:rsidR="003E3FD0" w:rsidRPr="00332B0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D4B509B" w14:textId="77777777" w:rsidR="00721677" w:rsidRPr="00332B00" w:rsidRDefault="00721677" w:rsidP="003850C3">
      <w:pPr>
        <w:jc w:val="both"/>
        <w:rPr>
          <w:rFonts w:ascii="GHEA Grapalat" w:hAnsi="GHEA Grapalat" w:cs="Sylfaen"/>
          <w:sz w:val="20"/>
          <w:szCs w:val="20"/>
        </w:rPr>
      </w:pPr>
      <w:r w:rsidRPr="00332B0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32B00">
        <w:rPr>
          <w:rFonts w:ascii="GHEA Grapalat" w:hAnsi="GHEA Grapalat" w:cs="Sylfaen"/>
          <w:sz w:val="20"/>
          <w:szCs w:val="20"/>
        </w:rPr>
        <w:t xml:space="preserve"> (на один и тот же лот)</w:t>
      </w:r>
      <w:r w:rsidRPr="00332B0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332B0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437197">
        <w:rPr>
          <w:rFonts w:ascii="GHEA Grapalat" w:hAnsi="GHEA Grapalat" w:cs="Sylfaen"/>
          <w:sz w:val="24"/>
          <w:szCs w:val="24"/>
        </w:rPr>
        <w:t>.</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332B00" w:rsidRDefault="00C8055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5.1</w:t>
      </w:r>
      <w:r w:rsidR="00A34DFE" w:rsidRPr="00332B00">
        <w:rPr>
          <w:rFonts w:ascii="GHEA Grapalat" w:hAnsi="GHEA Grapalat"/>
          <w:sz w:val="20"/>
          <w:szCs w:val="20"/>
        </w:rPr>
        <w:t>.</w:t>
      </w:r>
      <w:r w:rsidR="00333B85" w:rsidRPr="00332B00">
        <w:rPr>
          <w:rFonts w:ascii="GHEA Grapalat" w:hAnsi="GHEA Grapalat"/>
          <w:sz w:val="20"/>
          <w:szCs w:val="20"/>
        </w:rPr>
        <w:tab/>
      </w:r>
      <w:r w:rsidRPr="00332B0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332B00" w:rsidRDefault="00C8055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5.2.</w:t>
      </w:r>
      <w:r w:rsidR="00333B85" w:rsidRPr="00332B00">
        <w:rPr>
          <w:rFonts w:ascii="GHEA Grapalat" w:hAnsi="GHEA Grapalat"/>
          <w:sz w:val="20"/>
        </w:rPr>
        <w:tab/>
      </w:r>
      <w:r w:rsidRPr="00332B0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332B00">
        <w:rPr>
          <w:rFonts w:ascii="GHEA Grapalat" w:hAnsi="GHEA Grapalat"/>
          <w:sz w:val="20"/>
        </w:rPr>
        <w:t xml:space="preserve"> </w:t>
      </w:r>
      <w:r w:rsidR="00443317" w:rsidRPr="00332B00">
        <w:rPr>
          <w:rFonts w:ascii="GHEA Grapalat" w:hAnsi="GHEA Grapalat"/>
          <w:sz w:val="20"/>
        </w:rPr>
        <w:t>-</w:t>
      </w:r>
      <w:r w:rsidRPr="00332B00">
        <w:rPr>
          <w:rFonts w:ascii="GHEA Grapalat" w:hAnsi="GHEA Grapalat"/>
          <w:sz w:val="20"/>
        </w:rPr>
        <w:t xml:space="preserve"> </w:t>
      </w:r>
      <w:r w:rsidR="00443317" w:rsidRPr="00332B00">
        <w:rPr>
          <w:rFonts w:ascii="GHEA Grapalat" w:hAnsi="GHEA Grapalat"/>
          <w:sz w:val="20"/>
        </w:rPr>
        <w:t>стоимость</w:t>
      </w:r>
      <w:r w:rsidR="00F677F1" w:rsidRPr="00332B00">
        <w:rPr>
          <w:rFonts w:ascii="GHEA Grapalat" w:hAnsi="GHEA Grapalat"/>
          <w:sz w:val="20"/>
        </w:rPr>
        <w:t xml:space="preserve"> (совокупность себестоимости и прогнозируемой прибыли) </w:t>
      </w:r>
      <w:r w:rsidRPr="00332B0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332B00" w:rsidRDefault="00B95FE0" w:rsidP="003850C3">
      <w:pPr>
        <w:pStyle w:val="norm"/>
        <w:widowControl w:val="0"/>
        <w:spacing w:line="240" w:lineRule="auto"/>
        <w:ind w:firstLine="567"/>
        <w:rPr>
          <w:rFonts w:ascii="GHEA Grapalat" w:hAnsi="GHEA Grapalat" w:cs="Sylfaen"/>
          <w:sz w:val="20"/>
        </w:rPr>
      </w:pPr>
      <w:r w:rsidRPr="00332B00">
        <w:rPr>
          <w:rFonts w:ascii="GHEA Grapalat" w:hAnsi="GHEA Grapalat"/>
          <w:sz w:val="20"/>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а.</w:t>
      </w:r>
      <w:r w:rsidR="00333B85" w:rsidRPr="00332B00">
        <w:rPr>
          <w:rFonts w:ascii="GHEA Grapalat" w:hAnsi="GHEA Grapalat"/>
          <w:sz w:val="20"/>
        </w:rPr>
        <w:tab/>
      </w:r>
      <w:r w:rsidRPr="00332B00">
        <w:rPr>
          <w:rFonts w:ascii="GHEA Grapalat" w:hAnsi="GHEA Grapalat"/>
          <w:sz w:val="20"/>
        </w:rPr>
        <w:t>графы "стоимость</w:t>
      </w:r>
      <w:r w:rsidR="00DF3688" w:rsidRPr="00332B00">
        <w:rPr>
          <w:rFonts w:ascii="GHEA Grapalat" w:hAnsi="GHEA Grapalat"/>
          <w:sz w:val="20"/>
        </w:rPr>
        <w:t>"</w:t>
      </w:r>
      <w:r w:rsidR="00F677F1" w:rsidRPr="00332B00">
        <w:rPr>
          <w:rFonts w:ascii="GHEA Grapalat" w:hAnsi="GHEA Grapalat"/>
          <w:sz w:val="20"/>
        </w:rPr>
        <w:t xml:space="preserve"> </w:t>
      </w:r>
      <w:r w:rsidRPr="00332B00">
        <w:rPr>
          <w:rFonts w:ascii="GHEA Grapalat" w:hAnsi="GHEA Grapalat"/>
          <w:sz w:val="20"/>
        </w:rPr>
        <w:t xml:space="preserve">и "налог на добавленную стоимость" </w:t>
      </w:r>
      <w:r w:rsidR="00F677F1" w:rsidRPr="00332B00">
        <w:rPr>
          <w:rFonts w:ascii="GHEA Grapalat" w:hAnsi="GHEA Grapalat"/>
          <w:sz w:val="20"/>
        </w:rPr>
        <w:t xml:space="preserve">ценового предложения </w:t>
      </w:r>
      <w:r w:rsidRPr="00332B00">
        <w:rPr>
          <w:rFonts w:ascii="GHEA Grapalat" w:hAnsi="GHEA Grapalat"/>
          <w:sz w:val="20"/>
        </w:rPr>
        <w:t>заполнены только цифрами, а графа "общая цена" — и прописью, и цифрами или только прописью.</w:t>
      </w:r>
    </w:p>
    <w:p w14:paraId="68C458DB" w14:textId="77777777" w:rsidR="00B95FE0" w:rsidRPr="00332B00" w:rsidRDefault="00B95FE0"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333B85" w:rsidRPr="00332B00">
        <w:rPr>
          <w:rFonts w:ascii="GHEA Grapalat" w:hAnsi="GHEA Grapalat"/>
          <w:sz w:val="20"/>
        </w:rPr>
        <w:tab/>
      </w:r>
      <w:r w:rsidRPr="00332B00">
        <w:rPr>
          <w:rFonts w:ascii="GHEA Grapalat" w:hAnsi="GHEA Grapalat"/>
          <w:sz w:val="20"/>
        </w:rPr>
        <w:t xml:space="preserve">между суммами, указанными прописью или цифрами в графах </w:t>
      </w:r>
      <w:r w:rsidR="00A60D60" w:rsidRPr="00332B00">
        <w:rPr>
          <w:rFonts w:ascii="GHEA Grapalat" w:hAnsi="GHEA Grapalat"/>
          <w:sz w:val="20"/>
        </w:rPr>
        <w:t>"стоимость"</w:t>
      </w:r>
      <w:r w:rsidR="00A207C9" w:rsidRPr="00332B00">
        <w:rPr>
          <w:rFonts w:ascii="GHEA Grapalat" w:hAnsi="GHEA Grapalat"/>
          <w:sz w:val="20"/>
        </w:rPr>
        <w:t xml:space="preserve"> </w:t>
      </w:r>
      <w:r w:rsidRPr="00332B0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332B00" w:rsidRDefault="00B95FE0"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в.</w:t>
      </w:r>
      <w:r w:rsidR="00333B85" w:rsidRPr="00332B00">
        <w:rPr>
          <w:rFonts w:ascii="GHEA Grapalat" w:hAnsi="GHEA Grapalat"/>
          <w:sz w:val="20"/>
        </w:rPr>
        <w:tab/>
      </w:r>
      <w:r w:rsidRPr="00332B0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22E57E54" w14:textId="77777777" w:rsidR="00B9778A" w:rsidRPr="00332B00" w:rsidRDefault="00B9778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г. стоимость, налог на добавленную стоимость и общая сумма</w:t>
      </w:r>
      <w:r w:rsidR="00910938" w:rsidRPr="00332B00">
        <w:rPr>
          <w:rFonts w:ascii="GHEA Grapalat" w:hAnsi="GHEA Grapalat"/>
          <w:sz w:val="20"/>
        </w:rPr>
        <w:t xml:space="preserve"> ценового предложения</w:t>
      </w:r>
      <w:r w:rsidRPr="00332B00">
        <w:rPr>
          <w:rFonts w:ascii="GHEA Grapalat" w:hAnsi="GHEA Grapalat"/>
          <w:sz w:val="20"/>
        </w:rPr>
        <w:t xml:space="preserve">, указанные в графах </w:t>
      </w:r>
      <w:r w:rsidR="00207490" w:rsidRPr="00332B00">
        <w:rPr>
          <w:rFonts w:ascii="GHEA Grapalat" w:hAnsi="GHEA Grapalat"/>
          <w:sz w:val="20"/>
        </w:rPr>
        <w:t>прописью</w:t>
      </w:r>
      <w:r w:rsidRPr="00332B0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32B00">
        <w:rPr>
          <w:rFonts w:ascii="GHEA Grapalat" w:hAnsi="GHEA Grapalat"/>
          <w:sz w:val="20"/>
        </w:rPr>
        <w:t xml:space="preserve">, </w:t>
      </w:r>
    </w:p>
    <w:p w14:paraId="592C318F" w14:textId="77777777" w:rsidR="00AE1E38" w:rsidRPr="00332B00" w:rsidRDefault="00A14685"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 xml:space="preserve">д. в графах стоимость и налог на добавленную стоимость </w:t>
      </w:r>
      <w:r w:rsidR="008730A8" w:rsidRPr="00332B00">
        <w:rPr>
          <w:rFonts w:ascii="GHEA Grapalat" w:hAnsi="GHEA Grapalat"/>
          <w:sz w:val="20"/>
        </w:rPr>
        <w:t xml:space="preserve">ценового предложения </w:t>
      </w:r>
      <w:r w:rsidRPr="00332B00">
        <w:rPr>
          <w:rFonts w:ascii="GHEA Grapalat" w:hAnsi="GHEA Grapalat"/>
          <w:sz w:val="20"/>
        </w:rPr>
        <w:t xml:space="preserve">суммы заполнены как цифрами, так и </w:t>
      </w:r>
      <w:r w:rsidR="008730A8" w:rsidRPr="00332B00">
        <w:rPr>
          <w:rFonts w:ascii="GHEA Grapalat" w:hAnsi="GHEA Grapalat"/>
          <w:sz w:val="20"/>
        </w:rPr>
        <w:t>прописью</w:t>
      </w:r>
      <w:r w:rsidRPr="00332B0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32B0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32B00">
        <w:rPr>
          <w:rFonts w:ascii="GHEA Grapalat" w:hAnsi="GHEA Grapalat"/>
          <w:sz w:val="20"/>
        </w:rPr>
        <w:t xml:space="preserve"> </w:t>
      </w:r>
      <w:r w:rsidR="00AE1E38" w:rsidRPr="00332B00">
        <w:rPr>
          <w:rFonts w:ascii="GHEA Grapalat" w:hAnsi="GHEA Grapalat"/>
          <w:sz w:val="20"/>
        </w:rPr>
        <w:t>и "налог на добавленную стоимость".</w:t>
      </w:r>
    </w:p>
    <w:p w14:paraId="0F761B03" w14:textId="77777777" w:rsidR="0048059F" w:rsidRPr="00332B00" w:rsidRDefault="0048059F"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е. в суммах, заполненных буквами в графах ценового пред</w:t>
      </w:r>
      <w:r w:rsidR="00413595" w:rsidRPr="00332B00">
        <w:rPr>
          <w:rFonts w:ascii="GHEA Grapalat" w:hAnsi="GHEA Grapalat"/>
          <w:sz w:val="20"/>
        </w:rPr>
        <w:t xml:space="preserve">ложения, </w:t>
      </w:r>
      <w:proofErr w:type="spellStart"/>
      <w:r w:rsidR="00413595" w:rsidRPr="00332B00">
        <w:rPr>
          <w:rFonts w:ascii="GHEA Grapalat" w:hAnsi="GHEA Grapalat"/>
          <w:sz w:val="20"/>
        </w:rPr>
        <w:t>лумы</w:t>
      </w:r>
      <w:proofErr w:type="spellEnd"/>
      <w:r w:rsidR="00413595" w:rsidRPr="00332B00">
        <w:rPr>
          <w:rFonts w:ascii="GHEA Grapalat" w:hAnsi="GHEA Grapalat"/>
          <w:sz w:val="20"/>
        </w:rPr>
        <w:t xml:space="preserve"> указаны в цифрах.</w:t>
      </w:r>
    </w:p>
    <w:p w14:paraId="40F6F052" w14:textId="77777777" w:rsidR="00A45946" w:rsidRPr="00332B00" w:rsidRDefault="00C8055A"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5.3</w:t>
      </w:r>
      <w:r w:rsidR="00A34DFE" w:rsidRPr="00332B00">
        <w:rPr>
          <w:rFonts w:ascii="GHEA Grapalat" w:hAnsi="GHEA Grapalat"/>
          <w:sz w:val="20"/>
        </w:rPr>
        <w:t>.</w:t>
      </w:r>
      <w:r w:rsidR="00333B85" w:rsidRPr="00332B00">
        <w:rPr>
          <w:rFonts w:ascii="GHEA Grapalat" w:hAnsi="GHEA Grapalat"/>
          <w:sz w:val="20"/>
        </w:rPr>
        <w:tab/>
      </w:r>
      <w:r w:rsidRPr="00332B0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332B00" w:rsidRDefault="00220C7C" w:rsidP="003850C3">
      <w:pPr>
        <w:pStyle w:val="a3"/>
        <w:widowControl w:val="0"/>
        <w:tabs>
          <w:tab w:val="left" w:pos="1134"/>
        </w:tabs>
        <w:spacing w:line="240" w:lineRule="auto"/>
        <w:ind w:firstLine="567"/>
        <w:rPr>
          <w:rFonts w:ascii="GHEA Grapalat" w:hAnsi="GHEA Grapalat"/>
          <w:i w:val="0"/>
        </w:rPr>
      </w:pPr>
      <w:r w:rsidRPr="00332B00">
        <w:rPr>
          <w:rFonts w:ascii="GHEA Grapalat" w:hAnsi="GHEA Grapalat"/>
          <w:i w:val="0"/>
        </w:rPr>
        <w:t>6.1</w:t>
      </w:r>
      <w:r w:rsidR="00A34DFE" w:rsidRPr="00332B00">
        <w:rPr>
          <w:rFonts w:ascii="GHEA Grapalat" w:hAnsi="GHEA Grapalat"/>
          <w:i w:val="0"/>
        </w:rPr>
        <w:t>.</w:t>
      </w:r>
      <w:r w:rsidR="00294F67" w:rsidRPr="00332B00">
        <w:rPr>
          <w:rFonts w:ascii="GHEA Grapalat" w:hAnsi="GHEA Grapalat"/>
          <w:i w:val="0"/>
        </w:rPr>
        <w:tab/>
      </w:r>
      <w:r w:rsidRPr="00332B0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332B00" w:rsidRDefault="00220C7C" w:rsidP="003850C3">
      <w:pPr>
        <w:pStyle w:val="a3"/>
        <w:widowControl w:val="0"/>
        <w:tabs>
          <w:tab w:val="left" w:pos="1134"/>
        </w:tabs>
        <w:spacing w:line="240" w:lineRule="auto"/>
        <w:ind w:firstLine="567"/>
        <w:rPr>
          <w:rFonts w:ascii="GHEA Grapalat" w:hAnsi="GHEA Grapalat"/>
          <w:b/>
          <w:strike/>
          <w:highlight w:val="red"/>
        </w:rPr>
      </w:pPr>
      <w:r w:rsidRPr="00332B00">
        <w:rPr>
          <w:rFonts w:ascii="GHEA Grapalat" w:hAnsi="GHEA Grapalat"/>
          <w:i w:val="0"/>
        </w:rPr>
        <w:t>6.2</w:t>
      </w:r>
      <w:r w:rsidR="00A34DFE" w:rsidRPr="00332B00">
        <w:rPr>
          <w:rFonts w:ascii="GHEA Grapalat" w:hAnsi="GHEA Grapalat"/>
          <w:i w:val="0"/>
        </w:rPr>
        <w:t>.</w:t>
      </w:r>
      <w:r w:rsidR="008E6E51" w:rsidRPr="00332B00">
        <w:rPr>
          <w:rFonts w:ascii="GHEA Grapalat" w:hAnsi="GHEA Grapalat"/>
          <w:i w:val="0"/>
        </w:rPr>
        <w:tab/>
      </w:r>
      <w:r w:rsidRPr="00332B0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332B00">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48EB4EFC" w:rsidR="00096865" w:rsidRPr="00332B00" w:rsidRDefault="00FD2748" w:rsidP="003850C3">
      <w:pPr>
        <w:pStyle w:val="23"/>
        <w:widowControl w:val="0"/>
        <w:tabs>
          <w:tab w:val="left" w:pos="1134"/>
        </w:tabs>
        <w:spacing w:line="240" w:lineRule="auto"/>
        <w:ind w:firstLine="567"/>
        <w:rPr>
          <w:rFonts w:ascii="GHEA Grapalat" w:hAnsi="GHEA Grapalat" w:cs="Tahoma"/>
        </w:rPr>
      </w:pPr>
      <w:r w:rsidRPr="00332B00">
        <w:rPr>
          <w:rFonts w:ascii="GHEA Grapalat" w:hAnsi="GHEA Grapalat"/>
        </w:rPr>
        <w:t>8.1</w:t>
      </w:r>
      <w:r w:rsidR="00D07367" w:rsidRPr="00332B00">
        <w:rPr>
          <w:rFonts w:ascii="GHEA Grapalat" w:hAnsi="GHEA Grapalat"/>
        </w:rPr>
        <w:t>.</w:t>
      </w:r>
      <w:r w:rsidR="00D07367" w:rsidRPr="00332B00">
        <w:rPr>
          <w:rFonts w:ascii="GHEA Grapalat" w:hAnsi="GHEA Grapalat"/>
        </w:rPr>
        <w:tab/>
      </w:r>
      <w:r w:rsidRPr="00332B00">
        <w:rPr>
          <w:rFonts w:ascii="GHEA Grapalat" w:hAnsi="GHEA Grapalat"/>
        </w:rPr>
        <w:t xml:space="preserve">Вскрытие заявок произойдет на </w:t>
      </w:r>
      <w:r w:rsidR="000D6193" w:rsidRPr="00332B00">
        <w:rPr>
          <w:rFonts w:ascii="GHEA Grapalat" w:hAnsi="GHEA Grapalat"/>
        </w:rPr>
        <w:t>"7"-ый день в "</w:t>
      </w:r>
      <w:proofErr w:type="gramStart"/>
      <w:r w:rsidR="001B746A">
        <w:rPr>
          <w:rFonts w:ascii="GHEA Grapalat" w:hAnsi="GHEA Grapalat"/>
        </w:rPr>
        <w:t xml:space="preserve">12:30  </w:t>
      </w:r>
      <w:r w:rsidRPr="00332B00">
        <w:rPr>
          <w:rFonts w:ascii="GHEA Grapalat" w:hAnsi="GHEA Grapalat"/>
        </w:rPr>
        <w:t>со</w:t>
      </w:r>
      <w:proofErr w:type="gramEnd"/>
      <w:r w:rsidRPr="00332B00">
        <w:rPr>
          <w:rFonts w:ascii="GHEA Grapalat" w:hAnsi="GHEA Grapalat"/>
        </w:rPr>
        <w:t xml:space="preserve"> дня опубликования в </w:t>
      </w:r>
      <w:r w:rsidR="00CE35E7" w:rsidRPr="00332B00">
        <w:rPr>
          <w:rFonts w:ascii="GHEA Grapalat" w:hAnsi="GHEA Grapalat"/>
        </w:rPr>
        <w:t>бюллетене</w:t>
      </w:r>
      <w:r w:rsidRPr="00332B00">
        <w:rPr>
          <w:rFonts w:ascii="GHEA Grapalat" w:hAnsi="GHEA Grapalat"/>
        </w:rPr>
        <w:t xml:space="preserve"> объявления и приглашения на настоящую процедуру. </w:t>
      </w:r>
    </w:p>
    <w:p w14:paraId="6D8FB6C4" w14:textId="77777777" w:rsidR="00C64E56"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На заседании по вскрытию</w:t>
      </w:r>
      <w:r w:rsidR="001F2926" w:rsidRPr="00332B00">
        <w:rPr>
          <w:rFonts w:ascii="GHEA Grapalat" w:hAnsi="GHEA Grapalat"/>
          <w:sz w:val="20"/>
          <w:szCs w:val="20"/>
        </w:rPr>
        <w:t xml:space="preserve"> и оценке</w:t>
      </w:r>
      <w:r w:rsidRPr="00332B00">
        <w:rPr>
          <w:rFonts w:ascii="GHEA Grapalat" w:hAnsi="GHEA Grapalat"/>
          <w:sz w:val="20"/>
          <w:szCs w:val="20"/>
        </w:rPr>
        <w:t xml:space="preserve"> заявок</w:t>
      </w:r>
      <w:r w:rsidR="00C64E56" w:rsidRPr="00332B00">
        <w:rPr>
          <w:rFonts w:ascii="GHEA Grapalat" w:hAnsi="GHEA Grapalat"/>
          <w:sz w:val="20"/>
          <w:szCs w:val="20"/>
        </w:rPr>
        <w:t>:</w:t>
      </w:r>
    </w:p>
    <w:p w14:paraId="3D636B33" w14:textId="77777777" w:rsidR="00576D5D" w:rsidRPr="00332B00" w:rsidRDefault="009B6D58"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 </w:t>
      </w:r>
      <w:r w:rsidR="00576D5D" w:rsidRPr="00332B0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32B00">
        <w:rPr>
          <w:rFonts w:ascii="GHEA Grapalat" w:hAnsi="GHEA Grapalat"/>
          <w:sz w:val="20"/>
          <w:szCs w:val="20"/>
        </w:rPr>
        <w:t xml:space="preserve">закупки </w:t>
      </w:r>
      <w:r w:rsidR="00576D5D" w:rsidRPr="00332B0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32B00">
        <w:rPr>
          <w:rFonts w:ascii="GHEA Grapalat" w:hAnsi="GHEA Grapalat"/>
          <w:sz w:val="20"/>
          <w:szCs w:val="20"/>
        </w:rPr>
        <w:t>;</w:t>
      </w:r>
    </w:p>
    <w:p w14:paraId="2A144FE2"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Pr="00332B0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332B00" w:rsidRDefault="00576D5D"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Pr="00332B00">
        <w:rPr>
          <w:rFonts w:ascii="GHEA Grapalat" w:hAnsi="GHEA Grapalat"/>
          <w:sz w:val="20"/>
          <w:szCs w:val="20"/>
        </w:rPr>
        <w:tab/>
      </w:r>
      <w:r w:rsidRPr="00332B0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332B00">
        <w:rPr>
          <w:rFonts w:ascii="GHEA Grapalat" w:hAnsi="GHEA Grapalat"/>
          <w:sz w:val="20"/>
          <w:szCs w:val="20"/>
        </w:rPr>
        <w:t xml:space="preserve"> реквизитам;</w:t>
      </w:r>
    </w:p>
    <w:p w14:paraId="1C5619F1" w14:textId="77777777" w:rsidR="00576D5D" w:rsidRPr="00332B00" w:rsidRDefault="00576D5D"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332B00" w:rsidRDefault="00FD274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lastRenderedPageBreak/>
        <w:t>8.2.</w:t>
      </w:r>
      <w:r w:rsidR="00D07367" w:rsidRPr="00332B00">
        <w:rPr>
          <w:rFonts w:ascii="GHEA Grapalat" w:hAnsi="GHEA Grapalat"/>
          <w:sz w:val="20"/>
          <w:szCs w:val="20"/>
        </w:rPr>
        <w:tab/>
      </w:r>
      <w:r w:rsidRPr="00332B00">
        <w:rPr>
          <w:rFonts w:ascii="GHEA Grapalat" w:hAnsi="GHEA Grapalat"/>
          <w:sz w:val="20"/>
          <w:szCs w:val="20"/>
        </w:rPr>
        <w:t xml:space="preserve">Заявки оцениваются в порядке, установленном настоящим приглашением. </w:t>
      </w:r>
    </w:p>
    <w:p w14:paraId="32C461DF" w14:textId="77777777" w:rsidR="002A665D" w:rsidRPr="00332B00" w:rsidRDefault="00CF34DE" w:rsidP="003850C3">
      <w:pPr>
        <w:widowControl w:val="0"/>
        <w:ind w:firstLine="567"/>
        <w:jc w:val="both"/>
        <w:rPr>
          <w:rFonts w:ascii="GHEA Grapalat" w:hAnsi="GHEA Grapalat"/>
          <w:sz w:val="20"/>
          <w:szCs w:val="20"/>
        </w:rPr>
      </w:pPr>
      <w:r w:rsidRPr="00332B00">
        <w:rPr>
          <w:rFonts w:ascii="GHEA Grapalat" w:hAnsi="GHEA Grapalat"/>
          <w:sz w:val="20"/>
          <w:szCs w:val="20"/>
        </w:rPr>
        <w:t>Е</w:t>
      </w:r>
      <w:r w:rsidR="00CA7C54" w:rsidRPr="00332B00">
        <w:rPr>
          <w:rFonts w:ascii="GHEA Grapalat" w:hAnsi="GHEA Grapalat"/>
          <w:sz w:val="20"/>
          <w:szCs w:val="20"/>
        </w:rPr>
        <w:t xml:space="preserve">сли количество лотов </w:t>
      </w:r>
      <w:r w:rsidR="00D42D33" w:rsidRPr="00332B00">
        <w:rPr>
          <w:rFonts w:ascii="GHEA Grapalat" w:hAnsi="GHEA Grapalat"/>
          <w:sz w:val="20"/>
          <w:szCs w:val="20"/>
        </w:rPr>
        <w:t xml:space="preserve">в </w:t>
      </w:r>
      <w:r w:rsidR="00CA7C54" w:rsidRPr="00332B00">
        <w:rPr>
          <w:rFonts w:ascii="GHEA Grapalat" w:hAnsi="GHEA Grapalat"/>
          <w:sz w:val="20"/>
          <w:szCs w:val="20"/>
        </w:rPr>
        <w:t>процедур</w:t>
      </w:r>
      <w:r w:rsidR="00D42D33" w:rsidRPr="00332B00">
        <w:rPr>
          <w:rFonts w:ascii="GHEA Grapalat" w:hAnsi="GHEA Grapalat"/>
          <w:sz w:val="20"/>
          <w:szCs w:val="20"/>
        </w:rPr>
        <w:t>е</w:t>
      </w:r>
      <w:r w:rsidR="00CA7C54" w:rsidRPr="00332B00">
        <w:rPr>
          <w:rFonts w:ascii="GHEA Grapalat" w:hAnsi="GHEA Grapalat"/>
          <w:sz w:val="20"/>
          <w:szCs w:val="20"/>
        </w:rPr>
        <w:t xml:space="preserve"> закупок не превышает </w:t>
      </w:r>
      <w:proofErr w:type="spellStart"/>
      <w:r w:rsidR="00CA7C54" w:rsidRPr="00332B00">
        <w:rPr>
          <w:rFonts w:ascii="GHEA Grapalat" w:hAnsi="GHEA Grapalat"/>
          <w:sz w:val="20"/>
          <w:szCs w:val="20"/>
        </w:rPr>
        <w:t>семдесять</w:t>
      </w:r>
      <w:proofErr w:type="spellEnd"/>
      <w:r w:rsidR="00CA7C54" w:rsidRPr="00332B00">
        <w:rPr>
          <w:rFonts w:ascii="GHEA Grapalat" w:hAnsi="GHEA Grapalat"/>
          <w:sz w:val="20"/>
          <w:szCs w:val="20"/>
        </w:rPr>
        <w:t xml:space="preserve"> пять</w:t>
      </w:r>
      <w:r w:rsidRPr="00332B00">
        <w:rPr>
          <w:rFonts w:ascii="GHEA Grapalat" w:hAnsi="GHEA Grapalat"/>
          <w:sz w:val="20"/>
          <w:szCs w:val="20"/>
        </w:rPr>
        <w:t xml:space="preserve"> лотов</w:t>
      </w:r>
      <w:r w:rsidR="00CA7C54" w:rsidRPr="00332B00">
        <w:rPr>
          <w:rFonts w:ascii="GHEA Grapalat" w:hAnsi="GHEA Grapalat"/>
          <w:sz w:val="20"/>
          <w:szCs w:val="20"/>
        </w:rPr>
        <w:t xml:space="preserve">- оценка </w:t>
      </w:r>
      <w:r w:rsidR="009A796C" w:rsidRPr="00332B00">
        <w:rPr>
          <w:rFonts w:ascii="GHEA Grapalat" w:hAnsi="GHEA Grapalat"/>
          <w:sz w:val="20"/>
          <w:szCs w:val="20"/>
        </w:rPr>
        <w:t xml:space="preserve">заявок осуществляется в течение </w:t>
      </w:r>
      <w:r w:rsidR="00D3681C" w:rsidRPr="00332B00">
        <w:rPr>
          <w:rFonts w:ascii="GHEA Grapalat" w:hAnsi="GHEA Grapalat"/>
          <w:sz w:val="20"/>
          <w:szCs w:val="20"/>
        </w:rPr>
        <w:t>пятнадцати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рабочих дней со дня истечения окончательного срока их подачи, а</w:t>
      </w:r>
      <w:r w:rsidR="00CA7C54" w:rsidRPr="00332B00">
        <w:rPr>
          <w:rFonts w:ascii="GHEA Grapalat" w:hAnsi="GHEA Grapalat"/>
          <w:sz w:val="20"/>
          <w:szCs w:val="20"/>
        </w:rPr>
        <w:t xml:space="preserve"> при превышении-</w:t>
      </w:r>
      <w:r w:rsidR="009A796C" w:rsidRPr="00332B00">
        <w:rPr>
          <w:rFonts w:ascii="GHEA Grapalat" w:hAnsi="GHEA Grapalat"/>
          <w:sz w:val="20"/>
          <w:szCs w:val="20"/>
        </w:rPr>
        <w:t xml:space="preserve"> в течение </w:t>
      </w:r>
      <w:r w:rsidR="000C324B" w:rsidRPr="00332B00">
        <w:rPr>
          <w:rFonts w:ascii="GHEA Grapalat" w:hAnsi="GHEA Grapalat"/>
          <w:sz w:val="20"/>
          <w:szCs w:val="20"/>
        </w:rPr>
        <w:t>двадцати</w:t>
      </w:r>
      <w:r w:rsidR="00CA7C54" w:rsidRPr="00332B00">
        <w:rPr>
          <w:rFonts w:ascii="GHEA Grapalat" w:hAnsi="GHEA Grapalat"/>
          <w:sz w:val="20"/>
          <w:szCs w:val="20"/>
        </w:rPr>
        <w:t xml:space="preserve"> </w:t>
      </w:r>
      <w:r w:rsidR="009A796C" w:rsidRPr="00332B00">
        <w:rPr>
          <w:rFonts w:ascii="GHEA Grapalat" w:hAnsi="GHEA Grapalat"/>
          <w:sz w:val="20"/>
          <w:szCs w:val="20"/>
        </w:rPr>
        <w:t>рабочих дней.</w:t>
      </w:r>
    </w:p>
    <w:p w14:paraId="32EB6AA0" w14:textId="77777777" w:rsidR="00ED6836" w:rsidRPr="00332B00" w:rsidRDefault="00745561" w:rsidP="003850C3">
      <w:pPr>
        <w:widowControl w:val="0"/>
        <w:ind w:firstLine="567"/>
        <w:jc w:val="both"/>
        <w:rPr>
          <w:rFonts w:ascii="GHEA Grapalat" w:hAnsi="GHEA Grapalat" w:cs="Sylfaen"/>
          <w:sz w:val="20"/>
          <w:szCs w:val="20"/>
        </w:rPr>
      </w:pPr>
      <w:r w:rsidRPr="00332B0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32B00">
        <w:rPr>
          <w:rFonts w:ascii="GHEA Grapalat" w:hAnsi="GHEA Grapalat"/>
          <w:sz w:val="20"/>
          <w:szCs w:val="20"/>
        </w:rPr>
        <w:t xml:space="preserve"> и оценке </w:t>
      </w:r>
      <w:r w:rsidRPr="00332B0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332B00">
        <w:rPr>
          <w:rFonts w:ascii="GHEA Grapalat" w:hAnsi="GHEA Grapalat"/>
          <w:sz w:val="20"/>
          <w:szCs w:val="20"/>
        </w:rPr>
        <w:t xml:space="preserve">и/или обеспечение заявки, или </w:t>
      </w:r>
      <w:r w:rsidRPr="00332B00">
        <w:rPr>
          <w:rFonts w:ascii="GHEA Grapalat" w:hAnsi="GHEA Grapalat"/>
          <w:sz w:val="20"/>
          <w:szCs w:val="20"/>
        </w:rPr>
        <w:t>те, которые не соответствуют требованиям приглашения</w:t>
      </w:r>
      <w:r w:rsidR="00550A62" w:rsidRPr="00332B00">
        <w:rPr>
          <w:rFonts w:ascii="GHEA Grapalat" w:hAnsi="GHEA Grapalat"/>
          <w:sz w:val="20"/>
          <w:szCs w:val="20"/>
        </w:rPr>
        <w:t>, за исключением случая, установленного пунктом 8.9 части 1 настоящего приглашения</w:t>
      </w:r>
      <w:r w:rsidRPr="00332B00">
        <w:rPr>
          <w:rFonts w:ascii="GHEA Grapalat" w:hAnsi="GHEA Grapalat"/>
          <w:sz w:val="20"/>
          <w:szCs w:val="20"/>
        </w:rPr>
        <w:t>.</w:t>
      </w:r>
    </w:p>
    <w:p w14:paraId="0C6641F6" w14:textId="77777777" w:rsidR="00B514E8" w:rsidRPr="00332B00" w:rsidRDefault="00FD2748"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8.</w:t>
      </w:r>
      <w:r w:rsidR="004C3E56" w:rsidRPr="00332B00">
        <w:rPr>
          <w:rFonts w:ascii="GHEA Grapalat" w:hAnsi="GHEA Grapalat"/>
        </w:rPr>
        <w:t>3</w:t>
      </w:r>
      <w:r w:rsidR="00D07367" w:rsidRPr="00332B00">
        <w:rPr>
          <w:rFonts w:ascii="GHEA Grapalat" w:hAnsi="GHEA Grapalat"/>
        </w:rPr>
        <w:t>.</w:t>
      </w:r>
      <w:r w:rsidR="00D07367" w:rsidRPr="00332B00">
        <w:rPr>
          <w:rFonts w:ascii="GHEA Grapalat" w:hAnsi="GHEA Grapalat"/>
        </w:rPr>
        <w:tab/>
      </w:r>
      <w:r w:rsidR="00D22CBB" w:rsidRPr="00332B00">
        <w:rPr>
          <w:rFonts w:ascii="GHEA Grapalat" w:hAnsi="GHEA Grapalat"/>
        </w:rPr>
        <w:t>Отобранный у</w:t>
      </w:r>
      <w:r w:rsidRPr="00332B00">
        <w:rPr>
          <w:rFonts w:ascii="GHEA Grapalat" w:hAnsi="GHEA Grapalat"/>
        </w:rPr>
        <w:t>частник</w:t>
      </w:r>
      <w:r w:rsidR="00DD2F66" w:rsidRPr="00332B00">
        <w:rPr>
          <w:rFonts w:ascii="GHEA Grapalat" w:hAnsi="GHEA Grapalat"/>
        </w:rPr>
        <w:t xml:space="preserve"> </w:t>
      </w:r>
      <w:r w:rsidRPr="00332B0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32B00">
        <w:rPr>
          <w:rFonts w:ascii="GHEA Grapalat" w:hAnsi="GHEA Grapalat"/>
        </w:rPr>
        <w:t>отобранного</w:t>
      </w:r>
      <w:r w:rsidR="0066621D" w:rsidRPr="00332B00">
        <w:rPr>
          <w:rFonts w:ascii="GHEA Grapalat" w:hAnsi="GHEA Grapalat"/>
        </w:rPr>
        <w:t xml:space="preserve"> </w:t>
      </w:r>
      <w:r w:rsidR="006D73FB" w:rsidRPr="00332B00">
        <w:rPr>
          <w:rFonts w:ascii="GHEA Grapalat" w:hAnsi="GHEA Grapalat"/>
        </w:rPr>
        <w:t>или непризнанных таковыми участников</w:t>
      </w:r>
      <w:r w:rsidRPr="00332B0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32B00">
        <w:rPr>
          <w:rFonts w:ascii="GHEA Grapalat" w:hAnsi="GHEA Grapalat"/>
        </w:rPr>
        <w:t>.</w:t>
      </w:r>
    </w:p>
    <w:p w14:paraId="49FD38EF" w14:textId="77777777" w:rsidR="000D6193" w:rsidRPr="00332B00" w:rsidRDefault="00FD2748" w:rsidP="003850C3">
      <w:pPr>
        <w:pStyle w:val="a3"/>
        <w:widowControl w:val="0"/>
        <w:tabs>
          <w:tab w:val="left" w:pos="1134"/>
        </w:tabs>
        <w:spacing w:line="240" w:lineRule="auto"/>
        <w:ind w:firstLine="567"/>
        <w:rPr>
          <w:rFonts w:ascii="GHEA Grapalat" w:hAnsi="GHEA Grapalat" w:cs="Sylfaen"/>
        </w:rPr>
      </w:pPr>
      <w:r w:rsidRPr="00332B00">
        <w:rPr>
          <w:rFonts w:ascii="GHEA Grapalat" w:hAnsi="GHEA Grapalat"/>
          <w:i w:val="0"/>
        </w:rPr>
        <w:t>8.</w:t>
      </w:r>
      <w:r w:rsidR="004C3E56" w:rsidRPr="00332B00">
        <w:rPr>
          <w:rFonts w:ascii="GHEA Grapalat" w:hAnsi="GHEA Grapalat"/>
          <w:i w:val="0"/>
        </w:rPr>
        <w:t>4</w:t>
      </w:r>
      <w:r w:rsidR="00644850" w:rsidRPr="00332B00">
        <w:rPr>
          <w:rFonts w:ascii="GHEA Grapalat" w:hAnsi="GHEA Grapalat"/>
          <w:i w:val="0"/>
        </w:rPr>
        <w:t>.</w:t>
      </w:r>
      <w:r w:rsidR="00644850" w:rsidRPr="00332B00">
        <w:rPr>
          <w:rFonts w:ascii="GHEA Grapalat" w:hAnsi="GHEA Grapalat"/>
          <w:i w:val="0"/>
        </w:rPr>
        <w:tab/>
      </w:r>
      <w:r w:rsidRPr="00332B0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332B00">
        <w:rPr>
          <w:rFonts w:ascii="GHEA Grapalat" w:hAnsi="GHEA Grapalat"/>
        </w:rPr>
        <w:t>с драмом Республики Армения по курсу Республики Армения по курсу ЦБ данного дня</w:t>
      </w:r>
      <w:r w:rsidR="000D6193" w:rsidRPr="00332B00">
        <w:rPr>
          <w:rStyle w:val="af6"/>
          <w:rFonts w:ascii="GHEA Grapalat" w:hAnsi="GHEA Grapalat"/>
        </w:rPr>
        <w:footnoteReference w:customMarkFollows="1" w:id="5"/>
        <w:t>10</w:t>
      </w:r>
      <w:r w:rsidR="000D6193" w:rsidRPr="00332B00">
        <w:rPr>
          <w:rFonts w:ascii="GHEA Grapalat" w:hAnsi="GHEA Grapalat"/>
        </w:rPr>
        <w:t>.</w:t>
      </w:r>
    </w:p>
    <w:p w14:paraId="127DF601" w14:textId="77777777" w:rsidR="00B15493" w:rsidRPr="00332B00" w:rsidRDefault="00FD2748" w:rsidP="003850C3">
      <w:pPr>
        <w:pStyle w:val="a3"/>
        <w:widowControl w:val="0"/>
        <w:tabs>
          <w:tab w:val="left" w:pos="1134"/>
        </w:tabs>
        <w:spacing w:line="240" w:lineRule="auto"/>
        <w:ind w:firstLine="567"/>
        <w:rPr>
          <w:rFonts w:ascii="GHEA Grapalat" w:hAnsi="GHEA Grapalat"/>
        </w:rPr>
      </w:pPr>
      <w:r w:rsidRPr="00332B00">
        <w:rPr>
          <w:rFonts w:ascii="GHEA Grapalat" w:hAnsi="GHEA Grapalat"/>
        </w:rPr>
        <w:t>8.</w:t>
      </w:r>
      <w:r w:rsidR="001E1D4C" w:rsidRPr="00332B00">
        <w:rPr>
          <w:rFonts w:ascii="GHEA Grapalat" w:hAnsi="GHEA Grapalat"/>
        </w:rPr>
        <w:t>5</w:t>
      </w:r>
      <w:r w:rsidRPr="00332B00">
        <w:rPr>
          <w:rFonts w:ascii="GHEA Grapalat" w:hAnsi="GHEA Grapalat"/>
        </w:rPr>
        <w:t>.</w:t>
      </w:r>
      <w:r w:rsidR="00644850" w:rsidRPr="00332B00">
        <w:rPr>
          <w:rFonts w:ascii="GHEA Grapalat" w:hAnsi="GHEA Grapalat"/>
        </w:rPr>
        <w:tab/>
      </w:r>
      <w:r w:rsidRPr="00332B00">
        <w:rPr>
          <w:rFonts w:ascii="GHEA Grapalat" w:hAnsi="GHEA Grapalat"/>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32B00">
        <w:rPr>
          <w:rFonts w:ascii="GHEA Grapalat" w:hAnsi="GHEA Grapalat"/>
        </w:rPr>
        <w:t>отобранного или непризнанных таковыми участников</w:t>
      </w:r>
      <w:r w:rsidRPr="00332B00">
        <w:rPr>
          <w:rFonts w:ascii="GHEA Grapalat" w:hAnsi="GHEA Grapalat"/>
        </w:rPr>
        <w:t xml:space="preserve">. </w:t>
      </w:r>
      <w:r w:rsidR="002F2045" w:rsidRPr="00332B00">
        <w:rPr>
          <w:rFonts w:ascii="GHEA Grapalat" w:hAnsi="GHEA Grapalat"/>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32B00">
        <w:rPr>
          <w:rFonts w:ascii="GHEA Grapalat" w:hAnsi="GHEA Grapalat"/>
        </w:rPr>
        <w:t>.</w:t>
      </w:r>
    </w:p>
    <w:p w14:paraId="05533B4A" w14:textId="77777777" w:rsidR="009B6D58" w:rsidRPr="00332B00" w:rsidRDefault="00FD274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При равенстве предложенных наименьших цен</w:t>
      </w:r>
      <w:del w:id="4" w:author="Vardan" w:date="2022-10-29T23:54:00Z">
        <w:r w:rsidRPr="00332B00" w:rsidDel="002164B3">
          <w:rPr>
            <w:rFonts w:ascii="GHEA Grapalat" w:hAnsi="GHEA Grapalat"/>
            <w:sz w:val="20"/>
          </w:rPr>
          <w:delText xml:space="preserve"> </w:delText>
        </w:r>
      </w:del>
      <w:r w:rsidR="00186559" w:rsidRPr="00332B00">
        <w:rPr>
          <w:rFonts w:ascii="GHEA Grapalat" w:hAnsi="GHEA Grapalat"/>
          <w:sz w:val="20"/>
        </w:rPr>
        <w:t>:</w:t>
      </w:r>
    </w:p>
    <w:p w14:paraId="65163ED4"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а.</w:t>
      </w:r>
      <w:r w:rsidR="00186559" w:rsidRPr="00332B00">
        <w:rPr>
          <w:rFonts w:ascii="GHEA Grapalat" w:hAnsi="GHEA Grapalat"/>
          <w:sz w:val="20"/>
        </w:rPr>
        <w:tab/>
      </w:r>
      <w:r w:rsidRPr="00332B00">
        <w:rPr>
          <w:rFonts w:ascii="GHEA Grapalat" w:hAnsi="GHEA Grapalat"/>
          <w:sz w:val="20"/>
        </w:rPr>
        <w:t>для определения</w:t>
      </w:r>
      <w:r w:rsidR="005F09CE" w:rsidRPr="00332B00">
        <w:rPr>
          <w:rFonts w:ascii="GHEA Grapalat" w:hAnsi="GHEA Grapalat"/>
          <w:sz w:val="20"/>
        </w:rPr>
        <w:t xml:space="preserve"> </w:t>
      </w:r>
      <w:r w:rsidR="00FC5859" w:rsidRPr="00332B00">
        <w:rPr>
          <w:rFonts w:ascii="GHEA Grapalat" w:hAnsi="GHEA Grapalat"/>
          <w:sz w:val="20"/>
        </w:rPr>
        <w:t xml:space="preserve">отобранного </w:t>
      </w:r>
      <w:r w:rsidR="002F27C9" w:rsidRPr="00332B00">
        <w:rPr>
          <w:rFonts w:ascii="GHEA Grapalat" w:hAnsi="GHEA Grapalat"/>
          <w:sz w:val="20"/>
        </w:rPr>
        <w:t>и</w:t>
      </w:r>
      <w:r w:rsidR="00FC5859" w:rsidRPr="00332B00">
        <w:rPr>
          <w:rFonts w:ascii="GHEA Grapalat" w:hAnsi="GHEA Grapalat"/>
          <w:sz w:val="20"/>
        </w:rPr>
        <w:t xml:space="preserve"> непризнанных таковыми </w:t>
      </w:r>
      <w:r w:rsidRPr="00332B00">
        <w:rPr>
          <w:rFonts w:ascii="GHEA Grapalat" w:hAnsi="GHEA Grapalat"/>
          <w:sz w:val="20"/>
        </w:rPr>
        <w:t xml:space="preserve">участников, </w:t>
      </w:r>
      <w:r w:rsidR="00A55C6C" w:rsidRPr="00332B00">
        <w:rPr>
          <w:rFonts w:ascii="GHEA Grapalat" w:hAnsi="GHEA Grapalat"/>
          <w:sz w:val="20"/>
        </w:rPr>
        <w:t xml:space="preserve">на </w:t>
      </w:r>
      <w:proofErr w:type="spellStart"/>
      <w:r w:rsidR="00A55C6C" w:rsidRPr="00332B00">
        <w:rPr>
          <w:rFonts w:ascii="GHEA Grapalat" w:hAnsi="GHEA Grapalat"/>
          <w:sz w:val="20"/>
        </w:rPr>
        <w:t>заседаниии</w:t>
      </w:r>
      <w:proofErr w:type="spellEnd"/>
      <w:r w:rsidR="00A55C6C" w:rsidRPr="00332B00">
        <w:rPr>
          <w:rFonts w:ascii="GHEA Grapalat" w:hAnsi="GHEA Grapalat"/>
          <w:sz w:val="20"/>
        </w:rPr>
        <w:t xml:space="preserve"> комиссии с предложившими равные цены участниками,</w:t>
      </w:r>
      <w:r w:rsidRPr="00332B00">
        <w:rPr>
          <w:rFonts w:ascii="GHEA Grapalat" w:hAnsi="GHEA Grapalat"/>
          <w:sz w:val="20"/>
        </w:rPr>
        <w:t xml:space="preserve"> проводятся одновременные переговоры, если </w:t>
      </w:r>
      <w:r w:rsidR="006248D3" w:rsidRPr="00332B00">
        <w:rPr>
          <w:rFonts w:ascii="GHEA Grapalat" w:hAnsi="GHEA Grapalat"/>
          <w:sz w:val="20"/>
        </w:rPr>
        <w:t>эти</w:t>
      </w:r>
      <w:r w:rsidRPr="00332B00">
        <w:rPr>
          <w:rFonts w:ascii="GHEA Grapalat" w:hAnsi="GHEA Grapalat"/>
          <w:sz w:val="20"/>
        </w:rPr>
        <w:t xml:space="preserve"> участники (наделенные соответствующим полномочием представители)</w:t>
      </w:r>
      <w:r w:rsidR="0075330D" w:rsidRPr="00332B00">
        <w:rPr>
          <w:rFonts w:ascii="GHEA Grapalat" w:hAnsi="GHEA Grapalat"/>
          <w:sz w:val="20"/>
        </w:rPr>
        <w:t xml:space="preserve"> присутствуют на заседании,</w:t>
      </w:r>
    </w:p>
    <w:p w14:paraId="217526A8"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б.</w:t>
      </w:r>
      <w:r w:rsidR="00186559" w:rsidRPr="00332B00">
        <w:rPr>
          <w:rFonts w:ascii="GHEA Grapalat" w:hAnsi="GHEA Grapalat"/>
          <w:sz w:val="20"/>
        </w:rPr>
        <w:tab/>
      </w:r>
      <w:r w:rsidRPr="00332B0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332B00">
        <w:rPr>
          <w:rFonts w:ascii="GHEA Grapalat" w:hAnsi="GHEA Grapalat"/>
          <w:sz w:val="20"/>
        </w:rPr>
        <w:t>в электронной форме</w:t>
      </w:r>
      <w:r w:rsidRPr="00332B00">
        <w:rPr>
          <w:rFonts w:ascii="GHEA Grapalat" w:hAnsi="GHEA Grapalat"/>
          <w:sz w:val="20"/>
        </w:rPr>
        <w:t xml:space="preserve"> одновременно уведомляет всех участников</w:t>
      </w:r>
      <w:r w:rsidR="002615E2" w:rsidRPr="00332B00">
        <w:rPr>
          <w:rFonts w:ascii="GHEA Grapalat" w:hAnsi="GHEA Grapalat"/>
          <w:sz w:val="20"/>
        </w:rPr>
        <w:t xml:space="preserve"> представившими равные цены</w:t>
      </w:r>
      <w:r w:rsidRPr="00332B00">
        <w:rPr>
          <w:rFonts w:ascii="GHEA Grapalat" w:hAnsi="GHEA Grapalat"/>
          <w:sz w:val="20"/>
        </w:rPr>
        <w:t xml:space="preserve"> </w:t>
      </w:r>
      <w:r w:rsidR="00BB7A52" w:rsidRPr="00332B00">
        <w:rPr>
          <w:rFonts w:ascii="GHEA Grapalat" w:hAnsi="GHEA Grapalat"/>
          <w:sz w:val="20"/>
        </w:rPr>
        <w:t>об условиях, продолжительности,</w:t>
      </w:r>
      <w:r w:rsidRPr="00332B00">
        <w:rPr>
          <w:rFonts w:ascii="GHEA Grapalat" w:hAnsi="GHEA Grapalat"/>
          <w:sz w:val="20"/>
        </w:rPr>
        <w:t xml:space="preserve"> дате, времени и месте проведения одновременных переговоров по снижению цен,</w:t>
      </w:r>
    </w:p>
    <w:p w14:paraId="2658B421"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в.</w:t>
      </w:r>
      <w:r w:rsidR="00186559" w:rsidRPr="00332B00">
        <w:rPr>
          <w:rFonts w:ascii="GHEA Grapalat" w:hAnsi="GHEA Grapalat"/>
          <w:sz w:val="20"/>
        </w:rPr>
        <w:tab/>
      </w:r>
      <w:r w:rsidRPr="00332B00">
        <w:rPr>
          <w:rFonts w:ascii="GHEA Grapalat" w:hAnsi="GHEA Grapalat"/>
          <w:sz w:val="20"/>
        </w:rPr>
        <w:t xml:space="preserve">переговоры проводятся не раннее чем на второй и не позднее чем на </w:t>
      </w:r>
      <w:r w:rsidR="00996FDC" w:rsidRPr="00332B00">
        <w:rPr>
          <w:rFonts w:ascii="GHEA Grapalat" w:hAnsi="GHEA Grapalat"/>
          <w:sz w:val="20"/>
        </w:rPr>
        <w:t xml:space="preserve">пятый </w:t>
      </w:r>
      <w:r w:rsidRPr="00332B00">
        <w:rPr>
          <w:rFonts w:ascii="GHEA Grapalat" w:hAnsi="GHEA Grapalat"/>
          <w:sz w:val="20"/>
        </w:rPr>
        <w:t>рабочий день со дня отправки извещения</w:t>
      </w:r>
      <w:r w:rsidR="00A50C53" w:rsidRPr="00332B00">
        <w:rPr>
          <w:rFonts w:ascii="GHEA Grapalat" w:hAnsi="GHEA Grapalat"/>
          <w:sz w:val="20"/>
        </w:rPr>
        <w:t>,</w:t>
      </w:r>
    </w:p>
    <w:p w14:paraId="34031933" w14:textId="77777777" w:rsidR="009B6D58" w:rsidRPr="00332B00" w:rsidRDefault="009B6D58"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sz w:val="20"/>
        </w:rPr>
        <w:t>г.</w:t>
      </w:r>
      <w:r w:rsidR="00186559" w:rsidRPr="00332B00">
        <w:rPr>
          <w:rFonts w:ascii="GHEA Grapalat" w:hAnsi="GHEA Grapalat"/>
          <w:sz w:val="20"/>
        </w:rPr>
        <w:tab/>
      </w:r>
      <w:r w:rsidRPr="00332B00">
        <w:rPr>
          <w:rFonts w:ascii="GHEA Grapalat" w:hAnsi="GHEA Grapalat"/>
          <w:sz w:val="20"/>
        </w:rPr>
        <w:t xml:space="preserve">представленное на тот момент каждым участником ценовое предложение оглашается для </w:t>
      </w:r>
      <w:r w:rsidR="00AE5E57" w:rsidRPr="00332B00">
        <w:rPr>
          <w:rFonts w:ascii="GHEA Grapalat" w:hAnsi="GHEA Grapalat"/>
          <w:sz w:val="20"/>
        </w:rPr>
        <w:t>другого участника</w:t>
      </w:r>
      <w:r w:rsidRPr="00332B0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332B00" w:rsidRDefault="009B6D58" w:rsidP="003850C3">
      <w:pPr>
        <w:pStyle w:val="norm"/>
        <w:widowControl w:val="0"/>
        <w:tabs>
          <w:tab w:val="left" w:pos="1134"/>
        </w:tabs>
        <w:spacing w:line="240" w:lineRule="auto"/>
        <w:ind w:firstLine="567"/>
        <w:rPr>
          <w:ins w:id="5" w:author="Vardan" w:date="2022-10-29T23:58:00Z"/>
          <w:rFonts w:ascii="GHEA Grapalat" w:hAnsi="GHEA Grapalat"/>
          <w:sz w:val="20"/>
        </w:rPr>
      </w:pPr>
      <w:r w:rsidRPr="00332B00">
        <w:rPr>
          <w:rFonts w:ascii="GHEA Grapalat" w:hAnsi="GHEA Grapalat"/>
          <w:sz w:val="20"/>
        </w:rPr>
        <w:t>д.</w:t>
      </w:r>
      <w:r w:rsidR="00186559" w:rsidRPr="00332B00">
        <w:rPr>
          <w:rFonts w:ascii="GHEA Grapalat" w:hAnsi="GHEA Grapalat"/>
          <w:sz w:val="20"/>
        </w:rPr>
        <w:tab/>
      </w:r>
      <w:r w:rsidRPr="00332B0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332B00">
        <w:rPr>
          <w:rFonts w:ascii="GHEA Grapalat" w:hAnsi="GHEA Grapalat"/>
          <w:sz w:val="20"/>
        </w:rPr>
        <w:t xml:space="preserve">присутствующим на переговорах </w:t>
      </w:r>
      <w:r w:rsidRPr="00332B00">
        <w:rPr>
          <w:rFonts w:ascii="GHEA Grapalat" w:hAnsi="GHEA Grapalat"/>
          <w:sz w:val="20"/>
        </w:rPr>
        <w:t>участниками</w:t>
      </w:r>
      <w:r w:rsidR="001D129F" w:rsidRPr="00332B00">
        <w:rPr>
          <w:rFonts w:ascii="GHEA Grapalat" w:hAnsi="GHEA Grapalat"/>
          <w:sz w:val="20"/>
        </w:rPr>
        <w:t xml:space="preserve"> </w:t>
      </w:r>
      <w:r w:rsidRPr="00332B00">
        <w:rPr>
          <w:rFonts w:ascii="GHEA Grapalat" w:hAnsi="GHEA Grapalat"/>
          <w:sz w:val="20"/>
        </w:rPr>
        <w:t>ценам,  определяются и объявляются</w:t>
      </w:r>
      <w:r w:rsidR="00A134CC" w:rsidRPr="00332B00">
        <w:rPr>
          <w:rFonts w:ascii="GHEA Grapalat" w:hAnsi="GHEA Grapalat"/>
          <w:sz w:val="20"/>
        </w:rPr>
        <w:t xml:space="preserve"> отобранный </w:t>
      </w:r>
      <w:r w:rsidR="002F27C9" w:rsidRPr="00332B00">
        <w:rPr>
          <w:rFonts w:ascii="GHEA Grapalat" w:hAnsi="GHEA Grapalat"/>
          <w:sz w:val="20"/>
        </w:rPr>
        <w:t xml:space="preserve">и </w:t>
      </w:r>
      <w:r w:rsidR="00CD7A4E" w:rsidRPr="00332B00">
        <w:rPr>
          <w:rFonts w:ascii="GHEA Grapalat" w:hAnsi="GHEA Grapalat"/>
          <w:sz w:val="20"/>
        </w:rPr>
        <w:t xml:space="preserve"> непризнанные таковыми</w:t>
      </w:r>
      <w:r w:rsidRPr="00332B00">
        <w:rPr>
          <w:rFonts w:ascii="GHEA Grapalat" w:hAnsi="GHEA Grapalat"/>
          <w:sz w:val="20"/>
        </w:rPr>
        <w:t xml:space="preserve"> участники</w:t>
      </w:r>
      <w:r w:rsidR="00D64A0E" w:rsidRPr="00332B0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332B00" w:rsidRDefault="00B05FE6"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222CDB" w:rsidRPr="00332B00">
        <w:rPr>
          <w:rFonts w:ascii="GHEA Grapalat" w:hAnsi="GHEA Grapalat"/>
          <w:sz w:val="20"/>
        </w:rPr>
        <w:t>6</w:t>
      </w:r>
      <w:r w:rsidRPr="00332B0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332B00">
        <w:rPr>
          <w:rFonts w:ascii="GHEA Grapalat" w:hAnsi="GHEA Grapalat"/>
          <w:sz w:val="20"/>
        </w:rPr>
        <w:t>предусматриванием</w:t>
      </w:r>
      <w:proofErr w:type="spellEnd"/>
      <w:r w:rsidRPr="00332B00">
        <w:rPr>
          <w:rFonts w:ascii="GHEA Grapalat" w:hAnsi="GHEA Grapalat"/>
          <w:sz w:val="20"/>
        </w:rPr>
        <w:t xml:space="preserve"> дополнительных финансовых средств, с продлением сроков поставки товаров на период со дня заключения </w:t>
      </w:r>
      <w:r w:rsidRPr="00332B00">
        <w:rPr>
          <w:rFonts w:ascii="GHEA Grapalat" w:hAnsi="GHEA Grapalat"/>
          <w:sz w:val="20"/>
        </w:rPr>
        <w:lastRenderedPageBreak/>
        <w:t>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332B00" w:rsidRDefault="00B05FE6"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332B00" w:rsidDel="00AE108B" w:rsidRDefault="009B6D58" w:rsidP="003850C3">
      <w:pPr>
        <w:pStyle w:val="norm"/>
        <w:widowControl w:val="0"/>
        <w:tabs>
          <w:tab w:val="left" w:pos="1134"/>
        </w:tabs>
        <w:spacing w:line="240" w:lineRule="auto"/>
        <w:ind w:firstLine="567"/>
        <w:rPr>
          <w:del w:id="6" w:author="Vardan" w:date="2022-10-29T23:58:00Z"/>
          <w:rFonts w:ascii="GHEA Grapalat" w:hAnsi="GHEA Grapalat" w:cs="Sylfaen"/>
          <w:sz w:val="20"/>
        </w:rPr>
      </w:pPr>
    </w:p>
    <w:p w14:paraId="372A686B" w14:textId="77777777" w:rsidR="00B514E8" w:rsidRPr="00332B00" w:rsidRDefault="00FD2748"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096B2C" w:rsidRPr="00332B00">
        <w:rPr>
          <w:rFonts w:ascii="GHEA Grapalat" w:hAnsi="GHEA Grapalat"/>
          <w:sz w:val="20"/>
          <w:szCs w:val="20"/>
        </w:rPr>
        <w:t>7</w:t>
      </w:r>
      <w:r w:rsidRPr="00332B00">
        <w:rPr>
          <w:rFonts w:ascii="GHEA Grapalat" w:hAnsi="GHEA Grapalat"/>
          <w:sz w:val="20"/>
          <w:szCs w:val="20"/>
        </w:rPr>
        <w:t>.</w:t>
      </w:r>
      <w:r w:rsidR="00C37724" w:rsidRPr="00332B00">
        <w:rPr>
          <w:rFonts w:ascii="GHEA Grapalat" w:hAnsi="GHEA Grapalat"/>
          <w:sz w:val="20"/>
          <w:szCs w:val="20"/>
        </w:rPr>
        <w:tab/>
      </w:r>
      <w:r w:rsidRPr="00332B0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32B00">
        <w:rPr>
          <w:rFonts w:ascii="GHEA Grapalat" w:hAnsi="GHEA Grapalat"/>
          <w:sz w:val="20"/>
          <w:szCs w:val="20"/>
        </w:rPr>
        <w:t xml:space="preserve">включенные в заявку </w:t>
      </w:r>
      <w:r w:rsidRPr="00332B00">
        <w:rPr>
          <w:rFonts w:ascii="GHEA Grapalat" w:hAnsi="GHEA Grapalat"/>
          <w:sz w:val="20"/>
          <w:szCs w:val="20"/>
        </w:rPr>
        <w:t>документ</w:t>
      </w:r>
      <w:r w:rsidR="00F7541A" w:rsidRPr="00332B00">
        <w:rPr>
          <w:rFonts w:ascii="GHEA Grapalat" w:hAnsi="GHEA Grapalat"/>
          <w:sz w:val="20"/>
          <w:szCs w:val="20"/>
        </w:rPr>
        <w:t>ы</w:t>
      </w:r>
      <w:r w:rsidRPr="00332B0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32B00">
        <w:rPr>
          <w:rFonts w:ascii="Calibri" w:hAnsi="Calibri" w:cs="Calibri"/>
          <w:sz w:val="20"/>
          <w:szCs w:val="20"/>
          <w:lang w:val="en-US"/>
        </w:rPr>
        <w:t> </w:t>
      </w:r>
      <w:r w:rsidRPr="00332B00">
        <w:rPr>
          <w:rFonts w:ascii="GHEA Grapalat" w:hAnsi="GHEA Grapalat"/>
          <w:sz w:val="20"/>
          <w:szCs w:val="20"/>
        </w:rPr>
        <w:t>препятствуя нормальному функционированию комиссии.</w:t>
      </w:r>
    </w:p>
    <w:p w14:paraId="70F49581" w14:textId="77777777" w:rsidR="00AD2081" w:rsidRPr="00332B00" w:rsidRDefault="00A150A9" w:rsidP="003850C3">
      <w:pPr>
        <w:pStyle w:val="norm"/>
        <w:widowControl w:val="0"/>
        <w:tabs>
          <w:tab w:val="left" w:pos="1134"/>
        </w:tabs>
        <w:spacing w:line="240" w:lineRule="auto"/>
        <w:ind w:firstLine="567"/>
        <w:rPr>
          <w:rFonts w:ascii="GHEA Grapalat" w:hAnsi="GHEA Grapalat"/>
          <w:sz w:val="20"/>
        </w:rPr>
      </w:pPr>
      <w:r w:rsidRPr="00332B00">
        <w:rPr>
          <w:rFonts w:ascii="GHEA Grapalat" w:hAnsi="GHEA Grapalat"/>
          <w:sz w:val="20"/>
        </w:rPr>
        <w:t>8.</w:t>
      </w:r>
      <w:r w:rsidR="00917747" w:rsidRPr="00332B00">
        <w:rPr>
          <w:rFonts w:ascii="GHEA Grapalat" w:hAnsi="GHEA Grapalat"/>
          <w:sz w:val="20"/>
        </w:rPr>
        <w:t>8</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 xml:space="preserve">Если в результате оценки, проведенной в ходе заседания по вскрытию </w:t>
      </w:r>
      <w:r w:rsidR="00F00565" w:rsidRPr="00332B00">
        <w:rPr>
          <w:rFonts w:ascii="GHEA Grapalat" w:hAnsi="GHEA Grapalat"/>
          <w:sz w:val="20"/>
        </w:rPr>
        <w:t xml:space="preserve">и оценке </w:t>
      </w:r>
      <w:r w:rsidRPr="00332B00">
        <w:rPr>
          <w:rFonts w:ascii="GHEA Grapalat" w:hAnsi="GHEA Grapalat"/>
          <w:sz w:val="20"/>
        </w:rPr>
        <w:t>заявок, в заявке участника фиксируются несоответствия требованиям приглашения,</w:t>
      </w:r>
      <w:r w:rsidR="001F0DAB" w:rsidRPr="00332B00">
        <w:rPr>
          <w:rFonts w:ascii="GHEA Grapalat" w:hAnsi="GHEA Grapalat"/>
          <w:sz w:val="20"/>
        </w:rPr>
        <w:t xml:space="preserve"> </w:t>
      </w:r>
      <w:r w:rsidRPr="00332B00">
        <w:rPr>
          <w:rFonts w:ascii="GHEA Grapalat" w:hAnsi="GHEA Grapalat"/>
          <w:sz w:val="20"/>
        </w:rPr>
        <w:t>комиссия приостанавливает заседание на один рабочий день, а секретарь комиссии в тот же день</w:t>
      </w:r>
      <w:r w:rsidR="007A34A6" w:rsidRPr="00332B00">
        <w:rPr>
          <w:rFonts w:ascii="GHEA Grapalat" w:hAnsi="GHEA Grapalat"/>
          <w:sz w:val="20"/>
        </w:rPr>
        <w:t xml:space="preserve"> </w:t>
      </w:r>
      <w:r w:rsidR="001F0DAB" w:rsidRPr="00332B00">
        <w:rPr>
          <w:rFonts w:ascii="GHEA Grapalat" w:hAnsi="GHEA Grapalat"/>
          <w:sz w:val="20"/>
        </w:rPr>
        <w:t xml:space="preserve">в электронной </w:t>
      </w:r>
      <w:proofErr w:type="gramStart"/>
      <w:r w:rsidR="001F0DAB" w:rsidRPr="00332B00">
        <w:rPr>
          <w:rFonts w:ascii="GHEA Grapalat" w:hAnsi="GHEA Grapalat"/>
          <w:sz w:val="20"/>
        </w:rPr>
        <w:t>форме</w:t>
      </w:r>
      <w:r w:rsidR="007A34A6" w:rsidRPr="00332B00">
        <w:rPr>
          <w:rFonts w:ascii="GHEA Grapalat" w:hAnsi="GHEA Grapalat"/>
          <w:sz w:val="20"/>
        </w:rPr>
        <w:t xml:space="preserve"> </w:t>
      </w:r>
      <w:r w:rsidRPr="00332B00">
        <w:rPr>
          <w:rFonts w:ascii="GHEA Grapalat" w:hAnsi="GHEA Grapalat"/>
          <w:sz w:val="20"/>
        </w:rPr>
        <w:t xml:space="preserve"> информирует</w:t>
      </w:r>
      <w:proofErr w:type="gramEnd"/>
      <w:r w:rsidRPr="00332B00">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332B00" w:rsidRDefault="006A3C8A" w:rsidP="003850C3">
      <w:pPr>
        <w:pStyle w:val="norm"/>
        <w:widowControl w:val="0"/>
        <w:tabs>
          <w:tab w:val="left" w:pos="1134"/>
        </w:tabs>
        <w:spacing w:line="240" w:lineRule="auto"/>
        <w:ind w:firstLine="567"/>
        <w:rPr>
          <w:rFonts w:ascii="GHEA Grapalat" w:hAnsi="GHEA Grapalat" w:cs="Sylfaen"/>
          <w:sz w:val="20"/>
        </w:rPr>
      </w:pPr>
      <w:r w:rsidRPr="00332B0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32B00">
        <w:rPr>
          <w:rFonts w:ascii="GHEA Grapalat" w:hAnsi="GHEA Grapalat" w:cs="Sylfaen"/>
          <w:sz w:val="20"/>
        </w:rPr>
        <w:t>.</w:t>
      </w:r>
    </w:p>
    <w:p w14:paraId="2BE9E4CB" w14:textId="77777777" w:rsidR="00C27BA4"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z w:val="20"/>
        </w:rPr>
        <w:t>8.</w:t>
      </w:r>
      <w:r w:rsidR="000F35AE" w:rsidRPr="00332B00">
        <w:rPr>
          <w:rFonts w:ascii="GHEA Grapalat" w:hAnsi="GHEA Grapalat"/>
          <w:sz w:val="20"/>
        </w:rPr>
        <w:t>9</w:t>
      </w:r>
      <w:r w:rsidRPr="00332B00">
        <w:rPr>
          <w:rFonts w:ascii="GHEA Grapalat" w:hAnsi="GHEA Grapalat"/>
          <w:sz w:val="20"/>
        </w:rPr>
        <w:t>.</w:t>
      </w:r>
      <w:r w:rsidR="00213830" w:rsidRPr="00332B00">
        <w:rPr>
          <w:rFonts w:ascii="GHEA Grapalat" w:hAnsi="GHEA Grapalat"/>
          <w:sz w:val="20"/>
        </w:rPr>
        <w:tab/>
      </w:r>
      <w:r w:rsidRPr="00332B00">
        <w:rPr>
          <w:rFonts w:ascii="GHEA Grapalat" w:hAnsi="GHEA Grapalat"/>
          <w:sz w:val="20"/>
        </w:rPr>
        <w:t>Если участник исправляет зафиксированное несоответствие в срок, установленный пунктом 8.</w:t>
      </w:r>
      <w:r w:rsidR="000F35AE" w:rsidRPr="00332B00">
        <w:rPr>
          <w:rFonts w:ascii="GHEA Grapalat" w:hAnsi="GHEA Grapalat"/>
          <w:sz w:val="20"/>
        </w:rPr>
        <w:t>8</w:t>
      </w:r>
      <w:r w:rsidRPr="00332B00">
        <w:rPr>
          <w:rFonts w:ascii="GHEA Grapalat" w:hAnsi="GHEA Grapalat"/>
          <w:sz w:val="20"/>
        </w:rPr>
        <w:t xml:space="preserve">. настоящего приглашения, то его заявка оценивается удовлетворительно. </w:t>
      </w:r>
      <w:proofErr w:type="gramStart"/>
      <w:r w:rsidRPr="00332B00">
        <w:rPr>
          <w:rFonts w:ascii="GHEA Grapalat" w:hAnsi="GHEA Grapalat"/>
          <w:sz w:val="20"/>
        </w:rPr>
        <w:t>В противном случае,</w:t>
      </w:r>
      <w:proofErr w:type="gramEnd"/>
      <w:r w:rsidRPr="00332B00">
        <w:rPr>
          <w:rFonts w:ascii="GHEA Grapalat" w:hAnsi="GHEA Grapalat"/>
          <w:sz w:val="20"/>
        </w:rPr>
        <w:t xml:space="preserve"> заявка</w:t>
      </w:r>
      <w:r w:rsidR="00D23C17" w:rsidRPr="00332B00">
        <w:rPr>
          <w:rFonts w:ascii="GHEA Grapalat" w:hAnsi="GHEA Grapalat"/>
          <w:sz w:val="20"/>
        </w:rPr>
        <w:t xml:space="preserve"> данного участника</w:t>
      </w:r>
      <w:r w:rsidRPr="00332B00">
        <w:rPr>
          <w:rFonts w:ascii="GHEA Grapalat" w:hAnsi="GHEA Grapalat"/>
          <w:sz w:val="20"/>
        </w:rPr>
        <w:t xml:space="preserve"> оценивается неуд</w:t>
      </w:r>
      <w:r w:rsidR="00A50C53" w:rsidRPr="00332B00">
        <w:rPr>
          <w:rFonts w:ascii="GHEA Grapalat" w:hAnsi="GHEA Grapalat"/>
          <w:sz w:val="20"/>
        </w:rPr>
        <w:t>овлетворительно и отклоняется</w:t>
      </w:r>
      <w:r w:rsidR="005D7FA6" w:rsidRPr="00332B00">
        <w:rPr>
          <w:rFonts w:ascii="GHEA Grapalat" w:hAnsi="GHEA Grapalat"/>
          <w:sz w:val="20"/>
        </w:rPr>
        <w:t>, а отобранным участником признается участник, занявший последующее место</w:t>
      </w:r>
      <w:r w:rsidR="00A50C53" w:rsidRPr="00332B00">
        <w:rPr>
          <w:rFonts w:ascii="GHEA Grapalat" w:hAnsi="GHEA Grapalat"/>
          <w:sz w:val="20"/>
        </w:rPr>
        <w:t>.</w:t>
      </w:r>
    </w:p>
    <w:p w14:paraId="46FAF7B8" w14:textId="77777777" w:rsidR="006A649A"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8.1</w:t>
      </w:r>
      <w:r w:rsidR="00B81197" w:rsidRPr="00332B00">
        <w:rPr>
          <w:rFonts w:ascii="GHEA Grapalat" w:hAnsi="GHEA Grapalat"/>
        </w:rPr>
        <w:t>0</w:t>
      </w:r>
      <w:r w:rsidRPr="00332B00">
        <w:rPr>
          <w:rFonts w:ascii="GHEA Grapalat" w:hAnsi="GHEA Grapalat"/>
        </w:rPr>
        <w:t>.</w:t>
      </w:r>
      <w:r w:rsidR="00213830" w:rsidRPr="00332B00">
        <w:rPr>
          <w:rFonts w:ascii="GHEA Grapalat" w:hAnsi="GHEA Grapalat"/>
        </w:rPr>
        <w:tab/>
      </w:r>
      <w:r w:rsidR="006A649A" w:rsidRPr="00332B0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32B00" w:rsidDel="00A5199D">
        <w:rPr>
          <w:rFonts w:ascii="GHEA Grapalat" w:hAnsi="GHEA Grapalat"/>
        </w:rPr>
        <w:t xml:space="preserve"> </w:t>
      </w:r>
      <w:r w:rsidR="006A649A" w:rsidRPr="00332B0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B55371" w:rsidRPr="00332B00">
        <w:rPr>
          <w:rFonts w:ascii="GHEA Grapalat" w:hAnsi="GHEA Grapalat"/>
        </w:rPr>
        <w:t>1</w:t>
      </w:r>
      <w:r w:rsidR="004409B1" w:rsidRPr="00332B00">
        <w:rPr>
          <w:rFonts w:ascii="GHEA Grapalat" w:hAnsi="GHEA Grapalat"/>
        </w:rPr>
        <w:t>.</w:t>
      </w:r>
      <w:r w:rsidR="004409B1" w:rsidRPr="00332B00">
        <w:rPr>
          <w:rFonts w:ascii="GHEA Grapalat" w:hAnsi="GHEA Grapalat"/>
        </w:rPr>
        <w:tab/>
      </w:r>
      <w:r w:rsidRPr="00332B00">
        <w:rPr>
          <w:rFonts w:ascii="GHEA Grapalat" w:hAnsi="GHEA Grapalat"/>
        </w:rPr>
        <w:t>После вскрытия</w:t>
      </w:r>
      <w:r w:rsidR="00895E05" w:rsidRPr="00332B00">
        <w:rPr>
          <w:rFonts w:ascii="GHEA Grapalat" w:hAnsi="GHEA Grapalat"/>
        </w:rPr>
        <w:t xml:space="preserve"> и оценки</w:t>
      </w:r>
      <w:r w:rsidRPr="00332B0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32B0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32B00">
        <w:rPr>
          <w:rFonts w:ascii="GHEA Grapalat" w:hAnsi="GHEA Grapalat"/>
        </w:rPr>
        <w:t>.</w:t>
      </w:r>
    </w:p>
    <w:p w14:paraId="43766B11" w14:textId="77777777" w:rsidR="00E65F37"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8.1</w:t>
      </w:r>
      <w:r w:rsidR="00696900" w:rsidRPr="00332B00">
        <w:rPr>
          <w:rFonts w:ascii="GHEA Grapalat" w:hAnsi="GHEA Grapalat"/>
        </w:rPr>
        <w:t>2</w:t>
      </w:r>
      <w:r w:rsidRPr="00332B00">
        <w:rPr>
          <w:rFonts w:ascii="GHEA Grapalat" w:hAnsi="GHEA Grapalat"/>
        </w:rPr>
        <w:t>.</w:t>
      </w:r>
      <w:r w:rsidR="004409B1" w:rsidRPr="00332B00">
        <w:rPr>
          <w:rFonts w:ascii="GHEA Grapalat" w:hAnsi="GHEA Grapalat"/>
        </w:rPr>
        <w:tab/>
      </w:r>
      <w:r w:rsidRPr="00332B00">
        <w:rPr>
          <w:rFonts w:ascii="GHEA Grapalat" w:hAnsi="GHEA Grapalat"/>
        </w:rPr>
        <w:t>Не позднее чем на следующий рабочий день после завершения заседания по вскрытию</w:t>
      </w:r>
      <w:r w:rsidR="001E4A24" w:rsidRPr="00332B00">
        <w:rPr>
          <w:rFonts w:ascii="GHEA Grapalat" w:hAnsi="GHEA Grapalat"/>
        </w:rPr>
        <w:t xml:space="preserve"> и оценке</w:t>
      </w:r>
      <w:r w:rsidRPr="00332B00">
        <w:rPr>
          <w:rFonts w:ascii="GHEA Grapalat" w:hAnsi="GHEA Grapalat"/>
        </w:rPr>
        <w:t xml:space="preserve"> заявок секретарь комиссии: </w:t>
      </w:r>
    </w:p>
    <w:p w14:paraId="30F64FE1" w14:textId="77777777" w:rsidR="00A24827" w:rsidRPr="00332B00" w:rsidRDefault="00A24827"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1)</w:t>
      </w:r>
      <w:r w:rsidR="00DC64B5" w:rsidRPr="00332B00">
        <w:rPr>
          <w:rFonts w:ascii="GHEA Grapalat" w:hAnsi="GHEA Grapalat"/>
        </w:rPr>
        <w:tab/>
      </w:r>
      <w:r w:rsidRPr="00332B00">
        <w:rPr>
          <w:rFonts w:ascii="GHEA Grapalat" w:hAnsi="GHEA Grapalat"/>
        </w:rPr>
        <w:t>опубликовывает в бюллетене воспроизведенный (отсканированный) с</w:t>
      </w:r>
      <w:r w:rsidR="00DC64B5" w:rsidRPr="00332B00">
        <w:rPr>
          <w:rFonts w:ascii="Calibri" w:hAnsi="Calibri" w:cs="Calibri"/>
          <w:lang w:val="en-US"/>
        </w:rPr>
        <w:t> </w:t>
      </w:r>
      <w:r w:rsidRPr="00332B00">
        <w:rPr>
          <w:rFonts w:ascii="GHEA Grapalat" w:hAnsi="GHEA Grapalat"/>
        </w:rPr>
        <w:t>оригинала вариант протокола заседания по вскрытию</w:t>
      </w:r>
      <w:r w:rsidR="00621ADE" w:rsidRPr="00332B00">
        <w:rPr>
          <w:rFonts w:ascii="GHEA Grapalat" w:hAnsi="GHEA Grapalat"/>
        </w:rPr>
        <w:t xml:space="preserve"> и оценке</w:t>
      </w:r>
      <w:r w:rsidRPr="00332B00">
        <w:rPr>
          <w:rFonts w:ascii="GHEA Grapalat" w:hAnsi="GHEA Grapalat"/>
        </w:rPr>
        <w:t xml:space="preserve"> </w:t>
      </w:r>
      <w:proofErr w:type="gramStart"/>
      <w:r w:rsidRPr="00332B00">
        <w:rPr>
          <w:rFonts w:ascii="GHEA Grapalat" w:hAnsi="GHEA Grapalat"/>
        </w:rPr>
        <w:t>заявок</w:t>
      </w:r>
      <w:r w:rsidR="001E4A24" w:rsidRPr="00332B00">
        <w:rPr>
          <w:rFonts w:ascii="GHEA Grapalat" w:hAnsi="GHEA Grapalat"/>
        </w:rPr>
        <w:t xml:space="preserve">  и</w:t>
      </w:r>
      <w:proofErr w:type="gramEnd"/>
      <w:r w:rsidR="001E4A24" w:rsidRPr="00332B00">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332B00" w:rsidRDefault="008B73CD" w:rsidP="003850C3">
      <w:pPr>
        <w:pStyle w:val="23"/>
        <w:widowControl w:val="0"/>
        <w:tabs>
          <w:tab w:val="left" w:pos="1134"/>
        </w:tabs>
        <w:spacing w:line="240" w:lineRule="auto"/>
        <w:ind w:firstLine="567"/>
        <w:rPr>
          <w:rFonts w:ascii="GHEA Grapalat" w:hAnsi="GHEA Grapalat" w:cs="Sylfaen"/>
        </w:rPr>
      </w:pPr>
      <w:r w:rsidRPr="00332B00">
        <w:rPr>
          <w:rFonts w:ascii="GHEA Grapalat" w:hAnsi="GHEA Grapalat"/>
        </w:rPr>
        <w:t>2)</w:t>
      </w:r>
      <w:r w:rsidR="00DC64B5" w:rsidRPr="00332B00">
        <w:rPr>
          <w:rFonts w:ascii="GHEA Grapalat" w:hAnsi="GHEA Grapalat"/>
        </w:rPr>
        <w:tab/>
      </w:r>
      <w:r w:rsidRPr="00332B00">
        <w:rPr>
          <w:rFonts w:ascii="GHEA Grapalat" w:hAnsi="GHEA Grapalat"/>
        </w:rPr>
        <w:t>опубликовывает в бюллетене воспроизведенные (отсканированные) с</w:t>
      </w:r>
      <w:r w:rsidR="00DC64B5" w:rsidRPr="00332B00">
        <w:rPr>
          <w:rFonts w:ascii="Calibri" w:hAnsi="Calibri" w:cs="Calibri"/>
          <w:lang w:val="en-US"/>
        </w:rPr>
        <w:t> </w:t>
      </w:r>
      <w:r w:rsidRPr="00332B00">
        <w:rPr>
          <w:rFonts w:ascii="GHEA Grapalat" w:hAnsi="GHEA Grapalat"/>
        </w:rPr>
        <w:t>подписанных им и присутствующими на заседании по вскрытию</w:t>
      </w:r>
      <w:r w:rsidR="00621ADE" w:rsidRPr="00332B00">
        <w:rPr>
          <w:rFonts w:ascii="GHEA Grapalat" w:hAnsi="GHEA Grapalat"/>
        </w:rPr>
        <w:t xml:space="preserve"> и оценке</w:t>
      </w:r>
      <w:r w:rsidRPr="00332B0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32B00">
        <w:rPr>
          <w:rFonts w:ascii="GHEA Grapalat" w:hAnsi="GHEA Grapalat"/>
        </w:rPr>
        <w:t xml:space="preserve"> и оценке</w:t>
      </w:r>
      <w:r w:rsidRPr="00332B0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332B00" w:rsidRDefault="008769B4"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w:t>
      </w:r>
      <w:r w:rsidR="005B6DCF" w:rsidRPr="00332B00">
        <w:rPr>
          <w:rFonts w:ascii="GHEA Grapalat" w:hAnsi="GHEA Grapalat"/>
          <w:sz w:val="20"/>
          <w:szCs w:val="20"/>
          <w:lang w:val="hy-AM"/>
        </w:rPr>
        <w:t>1</w:t>
      </w:r>
      <w:r w:rsidR="00762474" w:rsidRPr="00332B00">
        <w:rPr>
          <w:rFonts w:ascii="GHEA Grapalat" w:hAnsi="GHEA Grapalat"/>
          <w:sz w:val="20"/>
          <w:szCs w:val="20"/>
        </w:rPr>
        <w:t>3</w:t>
      </w:r>
      <w:r w:rsidR="00493CC7" w:rsidRPr="00332B00">
        <w:rPr>
          <w:rFonts w:ascii="GHEA Grapalat" w:hAnsi="GHEA Grapalat"/>
          <w:sz w:val="20"/>
          <w:szCs w:val="20"/>
        </w:rPr>
        <w:t>.</w:t>
      </w:r>
      <w:r w:rsidR="00493CC7" w:rsidRPr="00332B00">
        <w:rPr>
          <w:rFonts w:ascii="GHEA Grapalat" w:hAnsi="GHEA Grapalat"/>
          <w:sz w:val="20"/>
          <w:szCs w:val="20"/>
        </w:rPr>
        <w:tab/>
      </w:r>
      <w:r w:rsidR="0052468C" w:rsidRPr="00332B00">
        <w:rPr>
          <w:rFonts w:ascii="GHEA Grapalat" w:hAnsi="GHEA Grapalat"/>
          <w:sz w:val="20"/>
          <w:szCs w:val="20"/>
        </w:rPr>
        <w:t xml:space="preserve">В случае выявления </w:t>
      </w:r>
      <w:r w:rsidR="0052468C" w:rsidRPr="00332B0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332B00">
        <w:rPr>
          <w:rFonts w:ascii="GHEA Grapalat" w:hAnsi="GHEA Grapalat"/>
          <w:sz w:val="20"/>
          <w:szCs w:val="20"/>
        </w:rPr>
        <w:t xml:space="preserve">уполномоченный орган на основании мотивированного решения руководителя заказчика </w:t>
      </w:r>
      <w:r w:rsidR="0052468C" w:rsidRPr="00332B00">
        <w:rPr>
          <w:rFonts w:ascii="GHEA Grapalat" w:hAnsi="GHEA Grapalat"/>
          <w:sz w:val="20"/>
          <w:szCs w:val="20"/>
        </w:rPr>
        <w:lastRenderedPageBreak/>
        <w:t>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332B00">
        <w:rPr>
          <w:rFonts w:ascii="GHEA Grapalat" w:hAnsi="GHEA Grapalat"/>
          <w:sz w:val="20"/>
          <w:szCs w:val="20"/>
        </w:rPr>
        <w:t>ь</w:t>
      </w:r>
      <w:r w:rsidR="0052468C" w:rsidRPr="00332B0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332B00" w:rsidRDefault="000E53B7" w:rsidP="003850C3">
      <w:pPr>
        <w:widowControl w:val="0"/>
        <w:tabs>
          <w:tab w:val="left" w:pos="1276"/>
        </w:tabs>
        <w:rPr>
          <w:rFonts w:ascii="GHEA Grapalat" w:hAnsi="GHEA Grapalat"/>
          <w:sz w:val="20"/>
          <w:szCs w:val="20"/>
        </w:rPr>
      </w:pPr>
      <w:r w:rsidRPr="00332B00">
        <w:rPr>
          <w:rFonts w:ascii="GHEA Grapalat" w:hAnsi="GHEA Grapalat"/>
          <w:sz w:val="20"/>
          <w:szCs w:val="20"/>
        </w:rPr>
        <w:t>Е</w:t>
      </w:r>
      <w:r w:rsidR="00B24E4B" w:rsidRPr="00332B00">
        <w:rPr>
          <w:rFonts w:ascii="GHEA Grapalat" w:hAnsi="GHEA Grapalat"/>
          <w:sz w:val="20"/>
          <w:szCs w:val="20"/>
        </w:rPr>
        <w:t>сли:</w:t>
      </w:r>
    </w:p>
    <w:p w14:paraId="72C6FF35" w14:textId="77777777" w:rsidR="00B24E4B" w:rsidRPr="00332B00" w:rsidRDefault="00B24E4B" w:rsidP="003850C3">
      <w:pPr>
        <w:pStyle w:val="aff"/>
        <w:widowControl w:val="0"/>
        <w:numPr>
          <w:ilvl w:val="0"/>
          <w:numId w:val="31"/>
        </w:numPr>
        <w:ind w:left="0" w:firstLine="284"/>
        <w:contextualSpacing/>
        <w:jc w:val="both"/>
        <w:rPr>
          <w:rFonts w:ascii="GHEA Grapalat" w:hAnsi="GHEA Grapalat"/>
          <w:sz w:val="20"/>
          <w:szCs w:val="20"/>
        </w:rPr>
      </w:pPr>
      <w:r w:rsidRPr="00332B0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332B00" w:rsidRDefault="00B24E4B" w:rsidP="003850C3">
      <w:pPr>
        <w:pStyle w:val="aff"/>
        <w:widowControl w:val="0"/>
        <w:numPr>
          <w:ilvl w:val="0"/>
          <w:numId w:val="31"/>
        </w:numPr>
        <w:ind w:left="0" w:firstLine="284"/>
        <w:contextualSpacing/>
        <w:jc w:val="both"/>
        <w:rPr>
          <w:ins w:id="7" w:author="Vardan" w:date="2022-10-30T00:00:00Z"/>
          <w:rFonts w:ascii="GHEA Grapalat" w:hAnsi="GHEA Grapalat"/>
          <w:sz w:val="20"/>
          <w:szCs w:val="20"/>
        </w:rPr>
      </w:pPr>
      <w:r w:rsidRPr="00332B00">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332B00" w:rsidRDefault="006435F5" w:rsidP="003850C3">
      <w:pPr>
        <w:widowControl w:val="0"/>
        <w:tabs>
          <w:tab w:val="left" w:pos="1134"/>
        </w:tabs>
        <w:ind w:left="-360"/>
        <w:jc w:val="both"/>
        <w:rPr>
          <w:rFonts w:ascii="GHEA Grapalat" w:hAnsi="GHEA Grapalat"/>
          <w:sz w:val="20"/>
          <w:szCs w:val="20"/>
        </w:rPr>
      </w:pPr>
      <w:r w:rsidRPr="00332B00">
        <w:rPr>
          <w:rFonts w:ascii="GHEA Grapalat" w:hAnsi="GHEA Grapalat" w:cs="Sylfaen"/>
          <w:sz w:val="20"/>
          <w:szCs w:val="20"/>
        </w:rPr>
        <w:t xml:space="preserve">       </w:t>
      </w:r>
      <w:r w:rsidR="00C20AD3" w:rsidRPr="00332B00">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332B00" w:rsidRDefault="00C20AD3" w:rsidP="003850C3">
      <w:pPr>
        <w:widowControl w:val="0"/>
        <w:ind w:left="284"/>
        <w:contextualSpacing/>
        <w:jc w:val="both"/>
        <w:rPr>
          <w:rFonts w:ascii="GHEA Grapalat" w:hAnsi="GHEA Grapalat"/>
          <w:sz w:val="20"/>
          <w:szCs w:val="20"/>
        </w:rPr>
      </w:pPr>
    </w:p>
    <w:p w14:paraId="493CA454" w14:textId="77777777" w:rsidR="00A63D83" w:rsidRPr="00332B00" w:rsidRDefault="00A63D8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8067C5" w:rsidRPr="00332B00">
        <w:rPr>
          <w:rFonts w:ascii="GHEA Grapalat" w:hAnsi="GHEA Grapalat"/>
          <w:sz w:val="20"/>
          <w:szCs w:val="20"/>
        </w:rPr>
        <w:t>4</w:t>
      </w:r>
      <w:r w:rsidR="00A31DCA" w:rsidRPr="00332B0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332B00" w:rsidRDefault="00E64D24" w:rsidP="003850C3">
      <w:pPr>
        <w:pStyle w:val="norm"/>
        <w:widowControl w:val="0"/>
        <w:tabs>
          <w:tab w:val="left" w:pos="1276"/>
        </w:tabs>
        <w:spacing w:line="240" w:lineRule="auto"/>
        <w:ind w:firstLine="567"/>
        <w:rPr>
          <w:rFonts w:ascii="GHEA Grapalat" w:hAnsi="GHEA Grapalat" w:cs="Sylfaen"/>
          <w:sz w:val="20"/>
        </w:rPr>
      </w:pPr>
      <w:r w:rsidRPr="00332B00">
        <w:rPr>
          <w:rFonts w:ascii="GHEA Grapalat" w:hAnsi="GHEA Grapalat"/>
          <w:sz w:val="20"/>
        </w:rPr>
        <w:t>8.1</w:t>
      </w:r>
      <w:r w:rsidR="00FE1D95" w:rsidRPr="00332B00">
        <w:rPr>
          <w:rFonts w:ascii="GHEA Grapalat" w:hAnsi="GHEA Grapalat"/>
          <w:sz w:val="20"/>
        </w:rPr>
        <w:t>5</w:t>
      </w:r>
      <w:r w:rsidRPr="00332B00">
        <w:rPr>
          <w:rFonts w:ascii="GHEA Grapalat" w:hAnsi="GHEA Grapalat"/>
          <w:sz w:val="20"/>
        </w:rPr>
        <w:t xml:space="preserve"> </w:t>
      </w:r>
      <w:r w:rsidR="00A74478" w:rsidRPr="00332B00">
        <w:rPr>
          <w:rFonts w:ascii="GHEA Grapalat" w:hAnsi="GHEA Grapalat"/>
          <w:sz w:val="20"/>
        </w:rPr>
        <w:t>Документы, указанные в пунктах 8.</w:t>
      </w:r>
      <w:r w:rsidR="00D0532E" w:rsidRPr="00332B00">
        <w:rPr>
          <w:rFonts w:ascii="GHEA Grapalat" w:hAnsi="GHEA Grapalat"/>
          <w:sz w:val="20"/>
        </w:rPr>
        <w:t>8</w:t>
      </w:r>
      <w:r w:rsidR="00A74478" w:rsidRPr="00332B00">
        <w:rPr>
          <w:rFonts w:ascii="GHEA Grapalat" w:hAnsi="GHEA Grapalat"/>
          <w:sz w:val="20"/>
        </w:rPr>
        <w:t xml:space="preserve"> и 8.</w:t>
      </w:r>
      <w:r w:rsidR="00D0532E" w:rsidRPr="00332B00">
        <w:rPr>
          <w:rFonts w:ascii="GHEA Grapalat" w:hAnsi="GHEA Grapalat"/>
          <w:sz w:val="20"/>
        </w:rPr>
        <w:t>9</w:t>
      </w:r>
      <w:r w:rsidR="00A74478" w:rsidRPr="00332B0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32B0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332B00" w:rsidRDefault="00A150A9" w:rsidP="003850C3">
      <w:pPr>
        <w:pStyle w:val="23"/>
        <w:widowControl w:val="0"/>
        <w:tabs>
          <w:tab w:val="left" w:pos="1276"/>
        </w:tabs>
        <w:spacing w:line="240" w:lineRule="auto"/>
        <w:ind w:firstLine="567"/>
        <w:rPr>
          <w:rFonts w:ascii="GHEA Grapalat" w:hAnsi="GHEA Grapalat" w:cs="Sylfaen"/>
          <w:spacing w:val="-4"/>
        </w:rPr>
      </w:pPr>
      <w:r w:rsidRPr="00332B00">
        <w:rPr>
          <w:rFonts w:ascii="GHEA Grapalat" w:hAnsi="GHEA Grapalat"/>
        </w:rPr>
        <w:t>8.</w:t>
      </w:r>
      <w:r w:rsidR="0093610F" w:rsidRPr="00332B00">
        <w:rPr>
          <w:rFonts w:ascii="GHEA Grapalat" w:hAnsi="GHEA Grapalat"/>
        </w:rPr>
        <w:t>1</w:t>
      </w:r>
      <w:r w:rsidR="00D51DF5" w:rsidRPr="00332B00">
        <w:rPr>
          <w:rFonts w:ascii="GHEA Grapalat" w:hAnsi="GHEA Grapalat"/>
        </w:rPr>
        <w:t>6</w:t>
      </w:r>
      <w:r w:rsidR="00EE0CB1" w:rsidRPr="00332B00">
        <w:rPr>
          <w:rFonts w:ascii="GHEA Grapalat" w:hAnsi="GHEA Grapalat"/>
        </w:rPr>
        <w:t>.</w:t>
      </w:r>
      <w:r w:rsidR="00EE0CB1" w:rsidRPr="00332B00">
        <w:rPr>
          <w:rFonts w:ascii="GHEA Grapalat" w:hAnsi="GHEA Grapalat"/>
        </w:rPr>
        <w:tab/>
      </w:r>
      <w:r w:rsidRPr="00332B0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332B00" w:rsidRDefault="00B5219E" w:rsidP="003850C3">
      <w:pPr>
        <w:widowControl w:val="0"/>
        <w:tabs>
          <w:tab w:val="left" w:pos="1276"/>
        </w:tabs>
        <w:ind w:firstLine="567"/>
        <w:contextualSpacing/>
        <w:jc w:val="both"/>
        <w:rPr>
          <w:rFonts w:ascii="GHEA Grapalat" w:hAnsi="GHEA Grapalat"/>
          <w:spacing w:val="-4"/>
          <w:sz w:val="20"/>
          <w:szCs w:val="20"/>
        </w:rPr>
      </w:pPr>
      <w:r w:rsidRPr="00332B00">
        <w:rPr>
          <w:rFonts w:ascii="GHEA Grapalat" w:hAnsi="GHEA Grapalat"/>
          <w:spacing w:val="-4"/>
          <w:sz w:val="20"/>
          <w:szCs w:val="20"/>
        </w:rPr>
        <w:t>8</w:t>
      </w:r>
      <w:r w:rsidR="00A150A9" w:rsidRPr="00332B00">
        <w:rPr>
          <w:rFonts w:ascii="GHEA Grapalat" w:hAnsi="GHEA Grapalat"/>
          <w:spacing w:val="-4"/>
          <w:sz w:val="20"/>
          <w:szCs w:val="20"/>
        </w:rPr>
        <w:t>.</w:t>
      </w:r>
      <w:r w:rsidR="0093610F" w:rsidRPr="00332B00">
        <w:rPr>
          <w:rFonts w:ascii="GHEA Grapalat" w:hAnsi="GHEA Grapalat"/>
          <w:spacing w:val="-4"/>
          <w:sz w:val="20"/>
          <w:szCs w:val="20"/>
        </w:rPr>
        <w:t>1</w:t>
      </w:r>
      <w:r w:rsidR="00A161B0" w:rsidRPr="00332B00">
        <w:rPr>
          <w:rFonts w:ascii="GHEA Grapalat" w:hAnsi="GHEA Grapalat"/>
          <w:spacing w:val="-4"/>
          <w:sz w:val="20"/>
          <w:szCs w:val="20"/>
        </w:rPr>
        <w:t>7</w:t>
      </w:r>
      <w:r w:rsidR="00EE0CB1" w:rsidRPr="00332B00">
        <w:rPr>
          <w:rFonts w:ascii="GHEA Grapalat" w:hAnsi="GHEA Grapalat"/>
          <w:spacing w:val="-4"/>
          <w:sz w:val="20"/>
          <w:szCs w:val="20"/>
        </w:rPr>
        <w:t>.</w:t>
      </w:r>
      <w:r w:rsidR="00EE0CB1" w:rsidRPr="00332B00">
        <w:rPr>
          <w:rFonts w:ascii="GHEA Grapalat" w:hAnsi="GHEA Grapalat"/>
          <w:spacing w:val="-4"/>
          <w:sz w:val="20"/>
          <w:szCs w:val="20"/>
        </w:rPr>
        <w:tab/>
      </w:r>
      <w:r w:rsidR="00BF1CBD" w:rsidRPr="00332B0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332B00" w:rsidRDefault="00BF1CBD" w:rsidP="003850C3">
      <w:pPr>
        <w:widowControl w:val="0"/>
        <w:ind w:firstLine="567"/>
        <w:contextualSpacing/>
        <w:jc w:val="both"/>
        <w:rPr>
          <w:rFonts w:ascii="GHEA Grapalat" w:hAnsi="GHEA Grapalat"/>
          <w:spacing w:val="-4"/>
          <w:sz w:val="20"/>
          <w:szCs w:val="20"/>
        </w:rPr>
      </w:pPr>
      <w:r w:rsidRPr="00332B0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0E624C" w:rsidRPr="00332B00">
        <w:rPr>
          <w:rFonts w:ascii="GHEA Grapalat" w:hAnsi="GHEA Grapalat"/>
          <w:lang w:val="hy-AM"/>
        </w:rPr>
        <w:t>1</w:t>
      </w:r>
      <w:r w:rsidR="00B325AF" w:rsidRPr="00332B00">
        <w:rPr>
          <w:rFonts w:ascii="GHEA Grapalat" w:hAnsi="GHEA Grapalat"/>
        </w:rPr>
        <w:t>8</w:t>
      </w:r>
      <w:r w:rsidRPr="00332B00">
        <w:rPr>
          <w:rFonts w:ascii="GHEA Grapalat" w:hAnsi="GHEA Grapalat"/>
        </w:rPr>
        <w:t>.</w:t>
      </w:r>
      <w:r w:rsidR="00EE0CB1" w:rsidRPr="00332B00">
        <w:rPr>
          <w:rFonts w:ascii="GHEA Grapalat" w:hAnsi="GHEA Grapalat"/>
        </w:rPr>
        <w:tab/>
      </w:r>
      <w:r w:rsidRPr="00332B00">
        <w:rPr>
          <w:rFonts w:ascii="GHEA Grapalat" w:hAnsi="GHEA Grapalat"/>
        </w:rPr>
        <w:t>Оценка заявок и определение отобранного участника осуществляются по отдельным лотам</w:t>
      </w:r>
      <w:r w:rsidR="00FE2802" w:rsidRPr="00332B00">
        <w:rPr>
          <w:rStyle w:val="af6"/>
          <w:rFonts w:ascii="GHEA Grapalat" w:hAnsi="GHEA Grapalat"/>
        </w:rPr>
        <w:footnoteReference w:customMarkFollows="1" w:id="6"/>
        <w:t>11</w:t>
      </w:r>
      <w:r w:rsidRPr="00332B00">
        <w:rPr>
          <w:rFonts w:ascii="GHEA Grapalat" w:hAnsi="GHEA Grapalat"/>
        </w:rPr>
        <w:t xml:space="preserve">. </w:t>
      </w:r>
    </w:p>
    <w:p w14:paraId="0C9C485C" w14:textId="77777777" w:rsidR="00583092" w:rsidRPr="00332B00" w:rsidRDefault="00A150A9"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lastRenderedPageBreak/>
        <w:t>8.</w:t>
      </w:r>
      <w:r w:rsidR="00E44A71" w:rsidRPr="00332B00">
        <w:rPr>
          <w:rFonts w:ascii="GHEA Grapalat" w:hAnsi="GHEA Grapalat"/>
          <w:sz w:val="20"/>
          <w:szCs w:val="20"/>
        </w:rPr>
        <w:t>19</w:t>
      </w:r>
      <w:r w:rsidR="009F2C5D" w:rsidRPr="00332B00">
        <w:rPr>
          <w:rFonts w:ascii="GHEA Grapalat" w:hAnsi="GHEA Grapalat"/>
          <w:sz w:val="20"/>
          <w:szCs w:val="20"/>
        </w:rPr>
        <w:t>.</w:t>
      </w:r>
      <w:r w:rsidR="009F2C5D" w:rsidRPr="00332B00">
        <w:rPr>
          <w:rFonts w:ascii="GHEA Grapalat" w:hAnsi="GHEA Grapalat"/>
          <w:sz w:val="20"/>
          <w:szCs w:val="20"/>
        </w:rPr>
        <w:tab/>
      </w:r>
      <w:r w:rsidRPr="00332B00">
        <w:rPr>
          <w:rFonts w:ascii="GHEA Grapalat" w:hAnsi="GHEA Grapalat"/>
          <w:sz w:val="20"/>
          <w:szCs w:val="20"/>
        </w:rPr>
        <w:t>В случае если отобранный участник не заключает (отказывается</w:t>
      </w:r>
      <w:r w:rsidR="00521B59" w:rsidRPr="00332B00">
        <w:rPr>
          <w:rFonts w:ascii="Calibri" w:hAnsi="Calibri" w:cs="Calibri"/>
          <w:sz w:val="20"/>
          <w:szCs w:val="20"/>
          <w:lang w:val="en-US"/>
        </w:rPr>
        <w:t> </w:t>
      </w:r>
      <w:r w:rsidRPr="00332B00">
        <w:rPr>
          <w:rFonts w:ascii="GHEA Grapalat" w:hAnsi="GHEA Grapalat"/>
          <w:sz w:val="20"/>
          <w:szCs w:val="20"/>
        </w:rPr>
        <w:t xml:space="preserve">заключать) договор или лишается права на заключение договора, </w:t>
      </w:r>
      <w:r w:rsidR="000702A0" w:rsidRPr="00332B00">
        <w:rPr>
          <w:rFonts w:ascii="GHEA Grapalat" w:hAnsi="GHEA Grapalat"/>
          <w:sz w:val="20"/>
          <w:szCs w:val="20"/>
        </w:rPr>
        <w:t xml:space="preserve">решением комиссии </w:t>
      </w:r>
      <w:proofErr w:type="gramStart"/>
      <w:r w:rsidR="005F2F3B" w:rsidRPr="00332B00">
        <w:rPr>
          <w:rFonts w:ascii="GHEA Grapalat" w:hAnsi="GHEA Grapalat"/>
          <w:sz w:val="20"/>
          <w:szCs w:val="20"/>
        </w:rPr>
        <w:t xml:space="preserve">отобранным  </w:t>
      </w:r>
      <w:r w:rsidRPr="00332B00">
        <w:rPr>
          <w:rFonts w:ascii="GHEA Grapalat" w:hAnsi="GHEA Grapalat"/>
          <w:sz w:val="20"/>
          <w:szCs w:val="20"/>
        </w:rPr>
        <w:t>участник</w:t>
      </w:r>
      <w:r w:rsidR="005F2F3B" w:rsidRPr="00332B00">
        <w:rPr>
          <w:rFonts w:ascii="GHEA Grapalat" w:hAnsi="GHEA Grapalat"/>
          <w:sz w:val="20"/>
          <w:szCs w:val="20"/>
        </w:rPr>
        <w:t>ом</w:t>
      </w:r>
      <w:proofErr w:type="gramEnd"/>
      <w:r w:rsidR="005F2F3B" w:rsidRPr="00332B00">
        <w:rPr>
          <w:rFonts w:ascii="GHEA Grapalat" w:hAnsi="GHEA Grapalat"/>
          <w:sz w:val="20"/>
          <w:szCs w:val="20"/>
        </w:rPr>
        <w:t xml:space="preserve"> </w:t>
      </w:r>
      <w:r w:rsidR="005F2F3B" w:rsidRPr="00332B00">
        <w:rPr>
          <w:rFonts w:ascii="GHEA Grapalat" w:hAnsi="GHEA Grapalat"/>
          <w:sz w:val="20"/>
          <w:szCs w:val="20"/>
          <w:lang w:val="hy-AM"/>
        </w:rPr>
        <w:t xml:space="preserve"> </w:t>
      </w:r>
      <w:r w:rsidR="005F2F3B" w:rsidRPr="00332B00">
        <w:rPr>
          <w:rFonts w:ascii="GHEA Grapalat" w:hAnsi="GHEA Grapalat"/>
          <w:sz w:val="20"/>
          <w:szCs w:val="20"/>
        </w:rPr>
        <w:t xml:space="preserve">признается </w:t>
      </w:r>
      <w:proofErr w:type="gramStart"/>
      <w:r w:rsidR="005F2F3B" w:rsidRPr="00332B00">
        <w:rPr>
          <w:rFonts w:ascii="GHEA Grapalat" w:hAnsi="GHEA Grapalat"/>
          <w:sz w:val="20"/>
          <w:szCs w:val="20"/>
        </w:rPr>
        <w:t>участник</w:t>
      </w:r>
      <w:proofErr w:type="gramEnd"/>
      <w:r w:rsidR="005F2F3B" w:rsidRPr="00332B00">
        <w:rPr>
          <w:rFonts w:ascii="GHEA Grapalat" w:hAnsi="GHEA Grapalat"/>
          <w:sz w:val="20"/>
          <w:szCs w:val="20"/>
        </w:rPr>
        <w:t xml:space="preserve"> занявший следующее место</w:t>
      </w:r>
      <w:r w:rsidR="00951CE5" w:rsidRPr="00332B00">
        <w:rPr>
          <w:rFonts w:ascii="GHEA Grapalat" w:hAnsi="GHEA Grapalat"/>
          <w:sz w:val="20"/>
          <w:szCs w:val="20"/>
          <w:lang w:val="hy-AM"/>
        </w:rPr>
        <w:t xml:space="preserve"> </w:t>
      </w:r>
      <w:r w:rsidR="00951CE5" w:rsidRPr="00332B00">
        <w:rPr>
          <w:rFonts w:ascii="GHEA Grapalat" w:hAnsi="GHEA Grapalat"/>
          <w:sz w:val="20"/>
          <w:szCs w:val="20"/>
        </w:rPr>
        <w:t>с</w:t>
      </w:r>
      <w:r w:rsidRPr="00332B00">
        <w:rPr>
          <w:rFonts w:ascii="GHEA Grapalat" w:hAnsi="GHEA Grapalat"/>
          <w:sz w:val="20"/>
          <w:szCs w:val="20"/>
        </w:rPr>
        <w:t xml:space="preserve"> </w:t>
      </w:r>
      <w:r w:rsidR="00951CE5" w:rsidRPr="00332B00">
        <w:rPr>
          <w:rFonts w:ascii="GHEA Grapalat" w:hAnsi="GHEA Grapalat"/>
          <w:sz w:val="20"/>
          <w:szCs w:val="20"/>
        </w:rPr>
        <w:t>применением процедуры</w:t>
      </w:r>
      <w:r w:rsidRPr="00332B00">
        <w:rPr>
          <w:rFonts w:ascii="GHEA Grapalat" w:hAnsi="GHEA Grapalat"/>
          <w:sz w:val="20"/>
          <w:szCs w:val="20"/>
        </w:rPr>
        <w:t>, установленн</w:t>
      </w:r>
      <w:r w:rsidR="00951CE5" w:rsidRPr="00332B00">
        <w:rPr>
          <w:rFonts w:ascii="GHEA Grapalat" w:hAnsi="GHEA Grapalat"/>
          <w:sz w:val="20"/>
          <w:szCs w:val="20"/>
        </w:rPr>
        <w:t>ой</w:t>
      </w:r>
      <w:r w:rsidRPr="00332B00">
        <w:rPr>
          <w:rFonts w:ascii="GHEA Grapalat" w:hAnsi="GHEA Grapalat"/>
          <w:sz w:val="20"/>
          <w:szCs w:val="20"/>
        </w:rPr>
        <w:t xml:space="preserve"> пунктами </w:t>
      </w:r>
      <w:proofErr w:type="gramStart"/>
      <w:r w:rsidRPr="00332B00">
        <w:rPr>
          <w:rFonts w:ascii="GHEA Grapalat" w:hAnsi="GHEA Grapalat"/>
          <w:sz w:val="20"/>
          <w:szCs w:val="20"/>
        </w:rPr>
        <w:t>8.1</w:t>
      </w:r>
      <w:r w:rsidR="00625515" w:rsidRPr="00332B00">
        <w:rPr>
          <w:rFonts w:ascii="GHEA Grapalat" w:hAnsi="GHEA Grapalat"/>
          <w:sz w:val="20"/>
          <w:szCs w:val="20"/>
        </w:rPr>
        <w:t>2</w:t>
      </w:r>
      <w:r w:rsidRPr="00332B00">
        <w:rPr>
          <w:rFonts w:ascii="GHEA Grapalat" w:hAnsi="GHEA Grapalat"/>
          <w:sz w:val="20"/>
          <w:szCs w:val="20"/>
        </w:rPr>
        <w:t>-8.</w:t>
      </w:r>
      <w:r w:rsidR="00625515" w:rsidRPr="00332B00">
        <w:rPr>
          <w:rFonts w:ascii="GHEA Grapalat" w:hAnsi="GHEA Grapalat"/>
          <w:sz w:val="20"/>
          <w:szCs w:val="20"/>
        </w:rPr>
        <w:t>18</w:t>
      </w:r>
      <w:proofErr w:type="gramEnd"/>
      <w:r w:rsidR="007854B2"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6290AEDC" w14:textId="77777777" w:rsidR="00583092" w:rsidRPr="00332B00" w:rsidRDefault="00A150A9" w:rsidP="003850C3">
      <w:pPr>
        <w:pStyle w:val="23"/>
        <w:widowControl w:val="0"/>
        <w:tabs>
          <w:tab w:val="left" w:pos="1276"/>
        </w:tabs>
        <w:spacing w:line="240" w:lineRule="auto"/>
        <w:ind w:firstLine="567"/>
        <w:rPr>
          <w:rFonts w:ascii="GHEA Grapalat" w:hAnsi="GHEA Grapalat" w:cs="Sylfaen"/>
        </w:rPr>
      </w:pPr>
      <w:r w:rsidRPr="00332B00">
        <w:rPr>
          <w:rFonts w:ascii="GHEA Grapalat" w:hAnsi="GHEA Grapalat"/>
        </w:rPr>
        <w:t>8.</w:t>
      </w:r>
      <w:r w:rsidR="0022247D" w:rsidRPr="00332B00">
        <w:rPr>
          <w:rFonts w:ascii="GHEA Grapalat" w:hAnsi="GHEA Grapalat"/>
        </w:rPr>
        <w:t>2</w:t>
      </w:r>
      <w:r w:rsidR="005D0468" w:rsidRPr="00332B00">
        <w:rPr>
          <w:rFonts w:ascii="GHEA Grapalat" w:hAnsi="GHEA Grapalat"/>
        </w:rPr>
        <w:t>0</w:t>
      </w:r>
      <w:r w:rsidR="00FA2DBA" w:rsidRPr="00332B00">
        <w:rPr>
          <w:rFonts w:ascii="GHEA Grapalat" w:hAnsi="GHEA Grapalat"/>
        </w:rPr>
        <w:t>.</w:t>
      </w:r>
      <w:r w:rsidR="00FA2DBA" w:rsidRPr="00332B00">
        <w:rPr>
          <w:rFonts w:ascii="GHEA Grapalat" w:hAnsi="GHEA Grapalat"/>
        </w:rPr>
        <w:tab/>
      </w:r>
      <w:r w:rsidRPr="00332B0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332B00" w:rsidRDefault="00662165" w:rsidP="003850C3">
      <w:pPr>
        <w:pStyle w:val="23"/>
        <w:widowControl w:val="0"/>
        <w:spacing w:line="240" w:lineRule="auto"/>
        <w:ind w:firstLine="567"/>
        <w:rPr>
          <w:rFonts w:ascii="GHEA Grapalat" w:hAnsi="GHEA Grapalat"/>
        </w:rPr>
      </w:pPr>
      <w:r w:rsidRPr="00332B0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5A79EE" w:rsidRPr="00332B00">
        <w:rPr>
          <w:rFonts w:ascii="GHEA Grapalat" w:hAnsi="GHEA Grapalat"/>
        </w:rPr>
        <w:t>2</w:t>
      </w:r>
      <w:r w:rsidR="000241CA" w:rsidRPr="00332B00">
        <w:rPr>
          <w:rFonts w:ascii="GHEA Grapalat" w:hAnsi="GHEA Grapalat"/>
        </w:rPr>
        <w:t>1</w:t>
      </w:r>
      <w:r w:rsidRPr="00332B00">
        <w:rPr>
          <w:rFonts w:ascii="GHEA Grapalat" w:hAnsi="GHEA Grapalat"/>
        </w:rPr>
        <w:t>.</w:t>
      </w:r>
      <w:r w:rsidR="00FA2DBA" w:rsidRPr="00332B00">
        <w:rPr>
          <w:rFonts w:ascii="GHEA Grapalat" w:hAnsi="GHEA Grapalat"/>
        </w:rPr>
        <w:tab/>
      </w:r>
      <w:r w:rsidRPr="00332B00">
        <w:rPr>
          <w:rFonts w:ascii="GHEA Grapalat" w:hAnsi="GHEA Grapalat"/>
        </w:rPr>
        <w:t>С целью применения пункта 8.</w:t>
      </w:r>
      <w:r w:rsidR="005A79EE" w:rsidRPr="00332B00">
        <w:rPr>
          <w:rFonts w:ascii="GHEA Grapalat" w:hAnsi="GHEA Grapalat"/>
        </w:rPr>
        <w:t>2</w:t>
      </w:r>
      <w:r w:rsidR="00D35E75" w:rsidRPr="00332B00">
        <w:rPr>
          <w:rFonts w:ascii="GHEA Grapalat" w:hAnsi="GHEA Grapalat"/>
        </w:rPr>
        <w:t>0</w:t>
      </w:r>
      <w:r w:rsidRPr="00332B00">
        <w:rPr>
          <w:rFonts w:ascii="GHEA Grapalat" w:hAnsi="GHEA Grapalat"/>
        </w:rPr>
        <w:t xml:space="preserve">. части 1 настоящего приглашения </w:t>
      </w:r>
      <w:r w:rsidR="005A79EE" w:rsidRPr="00332B00">
        <w:rPr>
          <w:rFonts w:ascii="GHEA Grapalat" w:hAnsi="GHEA Grapalat"/>
        </w:rPr>
        <w:t xml:space="preserve">может быть созвано </w:t>
      </w:r>
      <w:r w:rsidRPr="00332B00">
        <w:rPr>
          <w:rFonts w:ascii="GHEA Grapalat" w:hAnsi="GHEA Grapalat"/>
        </w:rPr>
        <w:t>внеочередное заседание комиссии.</w:t>
      </w:r>
    </w:p>
    <w:p w14:paraId="2C0BCF10" w14:textId="77777777" w:rsidR="00E45ACA" w:rsidRPr="00332B00" w:rsidRDefault="00A150A9" w:rsidP="003850C3">
      <w:pPr>
        <w:pStyle w:val="norm"/>
        <w:widowControl w:val="0"/>
        <w:tabs>
          <w:tab w:val="left" w:pos="1276"/>
        </w:tabs>
        <w:spacing w:line="240" w:lineRule="auto"/>
        <w:ind w:firstLine="567"/>
        <w:rPr>
          <w:rFonts w:ascii="GHEA Grapalat" w:hAnsi="GHEA Grapalat"/>
          <w:sz w:val="20"/>
        </w:rPr>
      </w:pPr>
      <w:r w:rsidRPr="00332B00">
        <w:rPr>
          <w:rFonts w:ascii="GHEA Grapalat" w:hAnsi="GHEA Grapalat"/>
          <w:spacing w:val="-6"/>
          <w:sz w:val="20"/>
        </w:rPr>
        <w:t>8.</w:t>
      </w:r>
      <w:r w:rsidR="004D0EA7" w:rsidRPr="00332B00">
        <w:rPr>
          <w:rFonts w:ascii="GHEA Grapalat" w:hAnsi="GHEA Grapalat"/>
          <w:spacing w:val="-6"/>
          <w:sz w:val="20"/>
        </w:rPr>
        <w:t>2</w:t>
      </w:r>
      <w:r w:rsidR="005D5CCD" w:rsidRPr="00332B00">
        <w:rPr>
          <w:rFonts w:ascii="GHEA Grapalat" w:hAnsi="GHEA Grapalat"/>
          <w:spacing w:val="-6"/>
          <w:sz w:val="20"/>
        </w:rPr>
        <w:t>2</w:t>
      </w:r>
      <w:r w:rsidR="00544D9F" w:rsidRPr="00332B00">
        <w:rPr>
          <w:rFonts w:ascii="GHEA Grapalat" w:hAnsi="GHEA Grapalat"/>
          <w:spacing w:val="-6"/>
          <w:sz w:val="20"/>
        </w:rPr>
        <w:t>.</w:t>
      </w:r>
      <w:r w:rsidR="00544D9F" w:rsidRPr="00332B00">
        <w:rPr>
          <w:rFonts w:ascii="GHEA Grapalat" w:hAnsi="GHEA Grapalat"/>
          <w:spacing w:val="-6"/>
          <w:sz w:val="20"/>
        </w:rPr>
        <w:tab/>
      </w:r>
      <w:r w:rsidRPr="00332B0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32B00">
        <w:rPr>
          <w:rFonts w:ascii="GHEA Grapalat" w:hAnsi="GHEA Grapalat"/>
          <w:sz w:val="20"/>
        </w:rPr>
        <w:t xml:space="preserve"> Решение о</w:t>
      </w:r>
      <w:r w:rsidR="00BA2853" w:rsidRPr="00332B00">
        <w:rPr>
          <w:rFonts w:ascii="Calibri" w:hAnsi="Calibri" w:cs="Calibri"/>
          <w:sz w:val="20"/>
          <w:lang w:val="en-US"/>
        </w:rPr>
        <w:t> </w:t>
      </w:r>
      <w:r w:rsidRPr="00332B00">
        <w:rPr>
          <w:rFonts w:ascii="GHEA Grapalat" w:hAnsi="GHEA Grapalat"/>
          <w:sz w:val="20"/>
        </w:rPr>
        <w:t>заключении договора содержит краткую информацию об оценке заявок, о</w:t>
      </w:r>
      <w:r w:rsidR="00BA2853" w:rsidRPr="00332B00">
        <w:rPr>
          <w:rFonts w:ascii="Calibri" w:hAnsi="Calibri" w:cs="Calibri"/>
          <w:sz w:val="20"/>
          <w:lang w:val="en-US"/>
        </w:rPr>
        <w:t> </w:t>
      </w:r>
      <w:r w:rsidRPr="00332B00">
        <w:rPr>
          <w:rFonts w:ascii="GHEA Grapalat" w:hAnsi="GHEA Grapalat"/>
          <w:sz w:val="20"/>
        </w:rPr>
        <w:t>причинах, обосновывающих выбор отобранного участника, и объявление о</w:t>
      </w:r>
      <w:r w:rsidR="00BA2853" w:rsidRPr="00332B00">
        <w:rPr>
          <w:rFonts w:ascii="Calibri" w:hAnsi="Calibri" w:cs="Calibri"/>
          <w:sz w:val="20"/>
          <w:lang w:val="en-US"/>
        </w:rPr>
        <w:t> </w:t>
      </w:r>
      <w:r w:rsidRPr="00332B00">
        <w:rPr>
          <w:rFonts w:ascii="GHEA Grapalat" w:hAnsi="GHEA Grapalat"/>
          <w:sz w:val="20"/>
        </w:rPr>
        <w:t>периоде ожидания.</w:t>
      </w:r>
    </w:p>
    <w:p w14:paraId="5C135C8C" w14:textId="77777777" w:rsidR="00583092" w:rsidRPr="00332B00" w:rsidRDefault="00A150A9" w:rsidP="003850C3">
      <w:pPr>
        <w:pStyle w:val="23"/>
        <w:widowControl w:val="0"/>
        <w:tabs>
          <w:tab w:val="left" w:pos="1276"/>
        </w:tabs>
        <w:spacing w:line="240" w:lineRule="auto"/>
        <w:ind w:firstLine="567"/>
        <w:rPr>
          <w:rFonts w:ascii="GHEA Grapalat" w:hAnsi="GHEA Grapalat"/>
        </w:rPr>
      </w:pPr>
      <w:r w:rsidRPr="00332B00">
        <w:rPr>
          <w:rFonts w:ascii="GHEA Grapalat" w:hAnsi="GHEA Grapalat"/>
        </w:rPr>
        <w:t>8.</w:t>
      </w:r>
      <w:r w:rsidR="00163324" w:rsidRPr="00332B00">
        <w:rPr>
          <w:rFonts w:ascii="GHEA Grapalat" w:hAnsi="GHEA Grapalat"/>
        </w:rPr>
        <w:t>2</w:t>
      </w:r>
      <w:r w:rsidR="00BE4CFA" w:rsidRPr="00332B00">
        <w:rPr>
          <w:rFonts w:ascii="GHEA Grapalat" w:hAnsi="GHEA Grapalat"/>
        </w:rPr>
        <w:t>3</w:t>
      </w:r>
      <w:r w:rsidR="00BA2853" w:rsidRPr="00332B00">
        <w:rPr>
          <w:rFonts w:ascii="GHEA Grapalat" w:hAnsi="GHEA Grapalat"/>
        </w:rPr>
        <w:t>.</w:t>
      </w:r>
      <w:r w:rsidR="006354FA" w:rsidRPr="00332B00">
        <w:rPr>
          <w:rFonts w:ascii="GHEA Grapalat" w:hAnsi="GHEA Grapalat"/>
        </w:rPr>
        <w:t xml:space="preserve"> </w:t>
      </w:r>
      <w:r w:rsidRPr="00332B0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332B00" w:rsidRDefault="0084513E" w:rsidP="003850C3">
      <w:pPr>
        <w:pStyle w:val="23"/>
        <w:widowControl w:val="0"/>
        <w:spacing w:line="240" w:lineRule="auto"/>
        <w:ind w:left="284" w:firstLine="567"/>
        <w:contextualSpacing/>
        <w:rPr>
          <w:rFonts w:ascii="GHEA Grapalat" w:hAnsi="GHEA Grapalat"/>
        </w:rPr>
      </w:pPr>
      <w:r w:rsidRPr="00332B00">
        <w:rPr>
          <w:rFonts w:ascii="GHEA Grapalat" w:hAnsi="GHEA Grapalat"/>
        </w:rPr>
        <w:t xml:space="preserve">Период ожидания в случае настоящей процедуры составляет </w:t>
      </w:r>
      <w:r w:rsidRPr="00332B00">
        <w:rPr>
          <w:rFonts w:ascii="GHEA Grapalat" w:hAnsi="GHEA Grapalat"/>
          <w:b/>
        </w:rPr>
        <w:t>"</w:t>
      </w:r>
      <w:r w:rsidR="0075358A" w:rsidRPr="00332B00">
        <w:rPr>
          <w:rFonts w:ascii="GHEA Grapalat" w:hAnsi="GHEA Grapalat"/>
          <w:b/>
        </w:rPr>
        <w:t>07</w:t>
      </w:r>
      <w:r w:rsidRPr="00332B00">
        <w:rPr>
          <w:rFonts w:ascii="GHEA Grapalat" w:hAnsi="GHEA Grapalat"/>
          <w:b/>
        </w:rPr>
        <w:t>"</w:t>
      </w:r>
      <w:r w:rsidRPr="00332B00">
        <w:rPr>
          <w:rFonts w:ascii="GHEA Grapalat" w:hAnsi="GHEA Grapalat"/>
        </w:rPr>
        <w:t xml:space="preserve"> календарных дней. Период ожидания:</w:t>
      </w:r>
    </w:p>
    <w:p w14:paraId="3733D740" w14:textId="77777777" w:rsidR="0084513E" w:rsidRPr="00332B00" w:rsidRDefault="0084513E" w:rsidP="003850C3">
      <w:pPr>
        <w:pStyle w:val="23"/>
        <w:widowControl w:val="0"/>
        <w:numPr>
          <w:ilvl w:val="0"/>
          <w:numId w:val="32"/>
        </w:numPr>
        <w:spacing w:line="240" w:lineRule="auto"/>
        <w:ind w:left="284" w:hanging="426"/>
        <w:contextualSpacing/>
        <w:rPr>
          <w:rFonts w:ascii="GHEA Grapalat" w:hAnsi="GHEA Grapalat"/>
          <w:i/>
        </w:rPr>
      </w:pPr>
      <w:r w:rsidRPr="00332B00">
        <w:rPr>
          <w:rFonts w:ascii="GHEA Grapalat" w:hAnsi="GHEA Grapalat"/>
        </w:rPr>
        <w:t>не применим, если заявку подал только один участник, с которым заключается договор;</w:t>
      </w:r>
    </w:p>
    <w:p w14:paraId="5AD58532" w14:textId="77777777" w:rsidR="0084513E" w:rsidRPr="00332B00" w:rsidRDefault="0084513E" w:rsidP="003850C3">
      <w:pPr>
        <w:pStyle w:val="norm"/>
        <w:widowControl w:val="0"/>
        <w:numPr>
          <w:ilvl w:val="0"/>
          <w:numId w:val="32"/>
        </w:numPr>
        <w:spacing w:line="240" w:lineRule="auto"/>
        <w:ind w:left="284"/>
        <w:contextualSpacing/>
        <w:rPr>
          <w:rFonts w:ascii="GHEA Grapalat" w:hAnsi="GHEA Grapalat"/>
          <w:sz w:val="20"/>
        </w:rPr>
      </w:pPr>
      <w:r w:rsidRPr="00332B0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332B00" w:rsidRDefault="0084513E" w:rsidP="003850C3">
      <w:pPr>
        <w:pStyle w:val="norm"/>
        <w:widowControl w:val="0"/>
        <w:tabs>
          <w:tab w:val="left" w:pos="1276"/>
        </w:tabs>
        <w:spacing w:line="240" w:lineRule="auto"/>
        <w:ind w:left="284" w:firstLine="0"/>
        <w:contextualSpacing/>
        <w:rPr>
          <w:rFonts w:ascii="GHEA Grapalat" w:hAnsi="GHEA Grapalat"/>
          <w:sz w:val="20"/>
        </w:rPr>
      </w:pPr>
    </w:p>
    <w:p w14:paraId="26C777FE" w14:textId="77777777" w:rsidR="0084513E" w:rsidRPr="00332B00" w:rsidRDefault="0084513E" w:rsidP="003850C3">
      <w:pPr>
        <w:pStyle w:val="norm"/>
        <w:widowControl w:val="0"/>
        <w:tabs>
          <w:tab w:val="left" w:pos="1276"/>
        </w:tabs>
        <w:spacing w:line="240" w:lineRule="auto"/>
        <w:ind w:firstLine="0"/>
        <w:contextualSpacing/>
        <w:rPr>
          <w:rFonts w:ascii="GHEA Grapalat" w:hAnsi="GHEA Grapalat"/>
          <w:sz w:val="20"/>
        </w:rPr>
      </w:pPr>
      <w:r w:rsidRPr="00332B0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514F035" w14:textId="77777777" w:rsidR="00332B00" w:rsidRDefault="00332B00" w:rsidP="003850C3">
      <w:pPr>
        <w:jc w:val="center"/>
        <w:rPr>
          <w:rFonts w:ascii="GHEA Grapalat" w:hAnsi="GHEA Grapalat"/>
          <w:b/>
        </w:rPr>
      </w:pPr>
    </w:p>
    <w:p w14:paraId="4D531D65" w14:textId="50407D54"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9.1</w:t>
      </w:r>
      <w:r w:rsidR="002A3FC1" w:rsidRPr="00332B00">
        <w:rPr>
          <w:rFonts w:ascii="GHEA Grapalat" w:hAnsi="GHEA Grapalat"/>
          <w:sz w:val="20"/>
          <w:szCs w:val="20"/>
        </w:rPr>
        <w:t>.</w:t>
      </w:r>
      <w:r w:rsidR="002A3FC1" w:rsidRPr="00332B00">
        <w:rPr>
          <w:rFonts w:ascii="GHEA Grapalat" w:hAnsi="GHEA Grapalat"/>
          <w:sz w:val="20"/>
          <w:szCs w:val="20"/>
        </w:rPr>
        <w:tab/>
      </w:r>
      <w:r w:rsidRPr="00332B0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9.2.</w:t>
      </w:r>
      <w:r w:rsidR="002A3FC1" w:rsidRPr="00332B00">
        <w:rPr>
          <w:rFonts w:ascii="GHEA Grapalat" w:hAnsi="GHEA Grapalat"/>
          <w:sz w:val="20"/>
          <w:szCs w:val="20"/>
        </w:rPr>
        <w:tab/>
      </w:r>
      <w:r w:rsidR="00C961A9" w:rsidRPr="00332B00">
        <w:rPr>
          <w:rFonts w:ascii="GHEA Grapalat" w:hAnsi="GHEA Grapalat"/>
          <w:sz w:val="20"/>
          <w:szCs w:val="20"/>
        </w:rPr>
        <w:t xml:space="preserve">На четвертый </w:t>
      </w:r>
      <w:r w:rsidRPr="00332B00">
        <w:rPr>
          <w:rFonts w:ascii="GHEA Grapalat" w:hAnsi="GHEA Grapalat"/>
          <w:sz w:val="20"/>
          <w:szCs w:val="20"/>
        </w:rPr>
        <w:t>рабочи</w:t>
      </w:r>
      <w:r w:rsidR="00D11878" w:rsidRPr="00332B00">
        <w:rPr>
          <w:rFonts w:ascii="GHEA Grapalat" w:hAnsi="GHEA Grapalat"/>
          <w:sz w:val="20"/>
          <w:szCs w:val="20"/>
        </w:rPr>
        <w:t>й</w:t>
      </w:r>
      <w:r w:rsidRPr="00332B00">
        <w:rPr>
          <w:rFonts w:ascii="GHEA Grapalat" w:hAnsi="GHEA Grapalat"/>
          <w:sz w:val="20"/>
          <w:szCs w:val="20"/>
        </w:rPr>
        <w:t xml:space="preserve"> д</w:t>
      </w:r>
      <w:r w:rsidR="00D11878" w:rsidRPr="00332B00">
        <w:rPr>
          <w:rFonts w:ascii="GHEA Grapalat" w:hAnsi="GHEA Grapalat"/>
          <w:sz w:val="20"/>
          <w:szCs w:val="20"/>
        </w:rPr>
        <w:t>е</w:t>
      </w:r>
      <w:r w:rsidRPr="00332B00">
        <w:rPr>
          <w:rFonts w:ascii="GHEA Grapalat" w:hAnsi="GHEA Grapalat"/>
          <w:sz w:val="20"/>
          <w:szCs w:val="20"/>
        </w:rPr>
        <w:t>н</w:t>
      </w:r>
      <w:r w:rsidR="00D11878" w:rsidRPr="00332B00">
        <w:rPr>
          <w:rFonts w:ascii="GHEA Grapalat" w:hAnsi="GHEA Grapalat"/>
          <w:sz w:val="20"/>
          <w:szCs w:val="20"/>
        </w:rPr>
        <w:t>ь</w:t>
      </w:r>
      <w:r w:rsidRPr="00332B00">
        <w:rPr>
          <w:rFonts w:ascii="GHEA Grapalat" w:hAnsi="GHEA Grapalat"/>
          <w:sz w:val="20"/>
          <w:szCs w:val="20"/>
        </w:rPr>
        <w:t>, следующи</w:t>
      </w:r>
      <w:r w:rsidR="00D11878" w:rsidRPr="00332B00">
        <w:rPr>
          <w:rFonts w:ascii="GHEA Grapalat" w:hAnsi="GHEA Grapalat"/>
          <w:sz w:val="20"/>
          <w:szCs w:val="20"/>
        </w:rPr>
        <w:t>й</w:t>
      </w:r>
      <w:r w:rsidRPr="00332B00">
        <w:rPr>
          <w:rFonts w:ascii="GHEA Grapalat" w:hAnsi="GHEA Grapalat"/>
          <w:sz w:val="20"/>
          <w:szCs w:val="20"/>
        </w:rPr>
        <w:t xml:space="preserve"> за окончанием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Pr="00332B0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32B00">
        <w:rPr>
          <w:rFonts w:ascii="GHEA Grapalat" w:hAnsi="GHEA Grapalat"/>
          <w:sz w:val="20"/>
          <w:szCs w:val="20"/>
        </w:rPr>
        <w:t>четвертый</w:t>
      </w:r>
      <w:r w:rsidRPr="00332B0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332B00">
        <w:rPr>
          <w:rFonts w:ascii="GHEA Grapalat" w:hAnsi="GHEA Grapalat"/>
          <w:sz w:val="20"/>
          <w:szCs w:val="20"/>
        </w:rPr>
        <w:t>2</w:t>
      </w:r>
      <w:r w:rsidR="00655890" w:rsidRPr="00332B00">
        <w:rPr>
          <w:rFonts w:ascii="GHEA Grapalat" w:hAnsi="GHEA Grapalat"/>
          <w:sz w:val="20"/>
          <w:szCs w:val="20"/>
        </w:rPr>
        <w:t>3</w:t>
      </w:r>
      <w:r w:rsidR="00DA3F9C" w:rsidRPr="00332B00">
        <w:rPr>
          <w:rFonts w:ascii="GHEA Grapalat" w:hAnsi="GHEA Grapalat"/>
          <w:sz w:val="20"/>
          <w:szCs w:val="20"/>
        </w:rPr>
        <w:t xml:space="preserve"> </w:t>
      </w:r>
      <w:r w:rsidRPr="00332B00">
        <w:rPr>
          <w:rFonts w:ascii="GHEA Grapalat" w:hAnsi="GHEA Grapalat"/>
          <w:sz w:val="20"/>
          <w:szCs w:val="20"/>
        </w:rPr>
        <w:t>части 1 настоящего Приглашения.</w:t>
      </w:r>
    </w:p>
    <w:p w14:paraId="748D9F5D" w14:textId="77777777" w:rsidR="00F23A51" w:rsidRPr="00332B00" w:rsidRDefault="00AA0AD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9.3.</w:t>
      </w:r>
      <w:r w:rsidR="002A3FC1" w:rsidRPr="00332B00">
        <w:rPr>
          <w:rFonts w:ascii="GHEA Grapalat" w:hAnsi="GHEA Grapalat"/>
          <w:sz w:val="20"/>
          <w:szCs w:val="20"/>
        </w:rPr>
        <w:tab/>
      </w:r>
      <w:r w:rsidRPr="00332B0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332B00" w:rsidRDefault="00AA0AD8" w:rsidP="003850C3">
      <w:pPr>
        <w:widowControl w:val="0"/>
        <w:tabs>
          <w:tab w:val="left" w:pos="1134"/>
        </w:tabs>
        <w:ind w:firstLine="567"/>
        <w:jc w:val="both"/>
        <w:rPr>
          <w:rFonts w:ascii="GHEA Grapalat" w:hAnsi="GHEA Grapalat"/>
          <w:color w:val="000000" w:themeColor="text1"/>
          <w:sz w:val="20"/>
          <w:szCs w:val="20"/>
        </w:rPr>
      </w:pPr>
      <w:r w:rsidRPr="00332B00">
        <w:rPr>
          <w:rFonts w:ascii="GHEA Grapalat" w:hAnsi="GHEA Grapalat"/>
          <w:sz w:val="20"/>
          <w:szCs w:val="20"/>
        </w:rPr>
        <w:t>9.</w:t>
      </w:r>
      <w:r w:rsidR="008E1532" w:rsidRPr="00332B00">
        <w:rPr>
          <w:rFonts w:ascii="GHEA Grapalat" w:hAnsi="GHEA Grapalat"/>
          <w:sz w:val="20"/>
          <w:szCs w:val="20"/>
        </w:rPr>
        <w:t>4</w:t>
      </w:r>
      <w:r w:rsidR="00DC30CC" w:rsidRPr="00332B00">
        <w:rPr>
          <w:rFonts w:ascii="GHEA Grapalat" w:hAnsi="GHEA Grapalat"/>
          <w:sz w:val="20"/>
          <w:szCs w:val="20"/>
        </w:rPr>
        <w:t>.</w:t>
      </w:r>
      <w:r w:rsidR="00DC30CC" w:rsidRPr="00332B00">
        <w:rPr>
          <w:rFonts w:ascii="GHEA Grapalat" w:hAnsi="GHEA Grapalat"/>
          <w:sz w:val="20"/>
          <w:szCs w:val="20"/>
        </w:rPr>
        <w:tab/>
      </w:r>
      <w:r w:rsidR="00BD587C" w:rsidRPr="00332B0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332B00">
        <w:rPr>
          <w:rFonts w:ascii="GHEA Grapalat" w:hAnsi="GHEA Grapalat"/>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w:t>
      </w:r>
      <w:r w:rsidR="00BD587C" w:rsidRPr="00332B00">
        <w:rPr>
          <w:rFonts w:ascii="GHEA Grapalat" w:hAnsi="GHEA Grapalat"/>
          <w:sz w:val="20"/>
          <w:szCs w:val="20"/>
        </w:rPr>
        <w:lastRenderedPageBreak/>
        <w:t>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32B00">
        <w:rPr>
          <w:rFonts w:ascii="GHEA Grapalat" w:hAnsi="GHEA Grapalat"/>
          <w:color w:val="000000" w:themeColor="text1"/>
          <w:sz w:val="20"/>
          <w:szCs w:val="20"/>
        </w:rPr>
        <w:t xml:space="preserve"> то он лишается права подписания договора.</w:t>
      </w:r>
    </w:p>
    <w:p w14:paraId="25D0E83F" w14:textId="77777777" w:rsidR="000313A6" w:rsidRPr="00332B00" w:rsidRDefault="000313A6" w:rsidP="003850C3">
      <w:pPr>
        <w:widowControl w:val="0"/>
        <w:tabs>
          <w:tab w:val="left" w:pos="1134"/>
        </w:tabs>
        <w:ind w:firstLine="567"/>
        <w:jc w:val="both"/>
        <w:rPr>
          <w:rFonts w:ascii="GHEA Grapalat" w:hAnsi="GHEA Grapalat" w:cs="Sylfaen"/>
          <w:sz w:val="20"/>
          <w:szCs w:val="20"/>
        </w:rPr>
      </w:pP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32B00">
        <w:rPr>
          <w:rFonts w:ascii="GHEA Grapalat" w:hAnsi="GHEA Grapalat"/>
          <w:sz w:val="20"/>
          <w:szCs w:val="20"/>
        </w:rPr>
        <w:t xml:space="preserve"> </w:t>
      </w:r>
      <w:r w:rsidRPr="00332B0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332B00">
        <w:rPr>
          <w:rFonts w:ascii="GHEA Grapalat" w:hAnsi="GHEA Grapalat"/>
          <w:i w:val="0"/>
        </w:rPr>
        <w:t>9.</w:t>
      </w:r>
      <w:r w:rsidR="00CC3097" w:rsidRPr="00332B00">
        <w:rPr>
          <w:rFonts w:ascii="GHEA Grapalat" w:hAnsi="GHEA Grapalat"/>
          <w:i w:val="0"/>
        </w:rPr>
        <w:t>5</w:t>
      </w:r>
      <w:r w:rsidR="00DC30CC" w:rsidRPr="00332B00">
        <w:rPr>
          <w:rFonts w:ascii="GHEA Grapalat" w:hAnsi="GHEA Grapalat"/>
          <w:i w:val="0"/>
        </w:rPr>
        <w:t>.</w:t>
      </w:r>
      <w:r w:rsidR="00DC30CC" w:rsidRPr="00332B00">
        <w:rPr>
          <w:rFonts w:ascii="GHEA Grapalat" w:hAnsi="GHEA Grapalat"/>
          <w:i w:val="0"/>
        </w:rPr>
        <w:tab/>
      </w:r>
      <w:r w:rsidRPr="00332B00">
        <w:rPr>
          <w:rFonts w:ascii="GHEA Grapalat" w:hAnsi="GHEA Grapalat"/>
          <w:i w:val="0"/>
        </w:rPr>
        <w:t>До истечения срока, предусмотренного пунктом 9.</w:t>
      </w:r>
      <w:r w:rsidR="00E048B1" w:rsidRPr="00332B00">
        <w:rPr>
          <w:rFonts w:ascii="GHEA Grapalat" w:hAnsi="GHEA Grapalat"/>
          <w:i w:val="0"/>
        </w:rPr>
        <w:t>4</w:t>
      </w:r>
      <w:r w:rsidRPr="00332B0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32B00">
        <w:rPr>
          <w:rFonts w:ascii="GHEA Grapalat" w:hAnsi="GHEA Grapalat"/>
          <w:i w:val="0"/>
          <w:lang w:val="hy-AM"/>
        </w:rPr>
        <w:t>,</w:t>
      </w:r>
      <w:r w:rsidR="00580E55" w:rsidRPr="00332B00">
        <w:rPr>
          <w:rFonts w:ascii="GHEA Grapalat" w:hAnsi="GHEA Grapalat"/>
          <w:i w:val="0"/>
        </w:rPr>
        <w:t xml:space="preserve"> размера предоплаты или увеличению</w:t>
      </w:r>
      <w:r w:rsidR="00580E55" w:rsidRPr="00332B00">
        <w:rPr>
          <w:rFonts w:ascii="GHEA Grapalat" w:hAnsi="GHEA Grapalat"/>
          <w:i w:val="0"/>
          <w:lang w:val="hy-AM"/>
        </w:rPr>
        <w:t xml:space="preserve"> </w:t>
      </w:r>
      <w:r w:rsidR="00580E55" w:rsidRPr="00332B00">
        <w:rPr>
          <w:rFonts w:ascii="GHEA Grapalat" w:hAnsi="GHEA Grapalat"/>
          <w:i w:val="0"/>
        </w:rPr>
        <w:t>цены,</w:t>
      </w:r>
      <w:r w:rsidRPr="00332B00">
        <w:rPr>
          <w:rFonts w:ascii="GHEA Grapalat" w:hAnsi="GHEA Grapalat"/>
          <w:i w:val="0"/>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10.1</w:t>
      </w:r>
      <w:r w:rsidR="00DC30CC" w:rsidRPr="00332B00">
        <w:rPr>
          <w:rFonts w:ascii="GHEA Grapalat" w:hAnsi="GHEA Grapalat"/>
          <w:sz w:val="20"/>
          <w:szCs w:val="20"/>
        </w:rPr>
        <w:t>.</w:t>
      </w:r>
      <w:r w:rsidR="00DC30CC" w:rsidRPr="00332B00">
        <w:rPr>
          <w:rFonts w:ascii="GHEA Grapalat" w:hAnsi="GHEA Grapalat"/>
          <w:sz w:val="20"/>
          <w:szCs w:val="20"/>
        </w:rPr>
        <w:tab/>
      </w:r>
      <w:r w:rsidR="00646B97" w:rsidRPr="00332B0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332B00">
        <w:rPr>
          <w:rFonts w:ascii="GHEA Grapalat" w:hAnsi="GHEA Grapalat"/>
          <w:color w:val="000000" w:themeColor="text1"/>
          <w:sz w:val="20"/>
          <w:szCs w:val="20"/>
        </w:rPr>
        <w:t xml:space="preserve">после </w:t>
      </w:r>
      <w:r w:rsidR="00646B97" w:rsidRPr="00332B0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332B0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332B00">
        <w:rPr>
          <w:rFonts w:ascii="GHEA Grapalat" w:hAnsi="GHEA Grapalat"/>
          <w:sz w:val="20"/>
          <w:szCs w:val="20"/>
        </w:rPr>
        <w:t>дней</w:t>
      </w:r>
      <w:proofErr w:type="gramEnd"/>
      <w:r w:rsidR="00646B97" w:rsidRPr="00332B0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332B00">
        <w:rPr>
          <w:rFonts w:ascii="GHEA Grapalat" w:hAnsi="GHEA Grapalat"/>
          <w:sz w:val="20"/>
          <w:szCs w:val="20"/>
        </w:rPr>
        <w:t>.</w:t>
      </w:r>
      <w:r w:rsidR="002E57E8" w:rsidRPr="00332B00">
        <w:rPr>
          <w:rFonts w:ascii="GHEA Grapalat" w:hAnsi="GHEA Grapalat"/>
          <w:sz w:val="20"/>
          <w:szCs w:val="20"/>
          <w:vertAlign w:val="superscript"/>
        </w:rPr>
        <w:t>11.1</w:t>
      </w:r>
    </w:p>
    <w:p w14:paraId="087462AD" w14:textId="77777777" w:rsidR="003D57AD" w:rsidRPr="00332B00" w:rsidRDefault="00A6609C"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10.2 </w:t>
      </w:r>
      <w:r w:rsidR="008C5F2A" w:rsidRPr="00332B00">
        <w:rPr>
          <w:rFonts w:ascii="GHEA Grapalat" w:hAnsi="GHEA Grapalat"/>
          <w:sz w:val="20"/>
          <w:szCs w:val="20"/>
        </w:rPr>
        <w:t xml:space="preserve">Размер обеспечения квалификации равен </w:t>
      </w:r>
      <w:r w:rsidR="003D57AD" w:rsidRPr="00332B00">
        <w:rPr>
          <w:rFonts w:ascii="GHEA Grapalat" w:hAnsi="GHEA Grapalat"/>
          <w:sz w:val="20"/>
          <w:szCs w:val="20"/>
        </w:rPr>
        <w:t xml:space="preserve">15 процентам </w:t>
      </w:r>
      <w:r w:rsidR="00E70468" w:rsidRPr="00332B00">
        <w:rPr>
          <w:rFonts w:ascii="GHEA Grapalat" w:hAnsi="GHEA Grapalat"/>
          <w:sz w:val="20"/>
          <w:szCs w:val="20"/>
        </w:rPr>
        <w:t xml:space="preserve">от цены закупки </w:t>
      </w:r>
      <w:proofErr w:type="gramStart"/>
      <w:r w:rsidR="00E70468" w:rsidRPr="00332B00">
        <w:rPr>
          <w:rFonts w:ascii="GHEA Grapalat" w:hAnsi="GHEA Grapalat"/>
          <w:sz w:val="20"/>
          <w:szCs w:val="20"/>
        </w:rPr>
        <w:t>товаров</w:t>
      </w:r>
      <w:proofErr w:type="gramEnd"/>
      <w:r w:rsidR="00E70468" w:rsidRPr="00332B00">
        <w:rPr>
          <w:rFonts w:ascii="GHEA Grapalat" w:hAnsi="GHEA Grapalat"/>
          <w:sz w:val="20"/>
          <w:szCs w:val="20"/>
        </w:rPr>
        <w:t xml:space="preserve"> закупаемых в рамках данной процедуры.</w:t>
      </w:r>
      <w:r w:rsidR="003D57AD" w:rsidRPr="00332B00">
        <w:rPr>
          <w:rFonts w:ascii="GHEA Grapalat" w:hAnsi="GHEA Grapalat"/>
          <w:sz w:val="20"/>
          <w:szCs w:val="20"/>
        </w:rPr>
        <w:t xml:space="preserve"> </w:t>
      </w:r>
      <w:r w:rsidR="00382A99" w:rsidRPr="00332B0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332B00">
        <w:rPr>
          <w:rFonts w:ascii="GHEA Grapalat" w:hAnsi="GHEA Grapalat"/>
          <w:sz w:val="20"/>
          <w:szCs w:val="20"/>
        </w:rPr>
        <w:t xml:space="preserve"> </w:t>
      </w:r>
      <w:r w:rsidR="003D57AD" w:rsidRPr="00332B00">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332B00">
        <w:rPr>
          <w:rFonts w:ascii="GHEA Grapalat" w:hAnsi="GHEA Grapalat"/>
          <w:sz w:val="20"/>
          <w:szCs w:val="20"/>
        </w:rPr>
        <w:t>Причем  обеспечение</w:t>
      </w:r>
      <w:proofErr w:type="gramEnd"/>
      <w:r w:rsidR="003D57AD" w:rsidRPr="00332B00">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332B00">
        <w:rPr>
          <w:rFonts w:ascii="GHEA Grapalat" w:hAnsi="GHEA Grapalat"/>
          <w:sz w:val="20"/>
          <w:szCs w:val="20"/>
          <w:vertAlign w:val="superscript"/>
          <w:lang w:val="hy-AM"/>
        </w:rPr>
        <w:t>12.1</w:t>
      </w:r>
    </w:p>
    <w:p w14:paraId="73FA2A23" w14:textId="77777777" w:rsidR="00571E4C" w:rsidRPr="00332B00" w:rsidRDefault="00801A4F"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 xml:space="preserve">Если процедура закупки организована </w:t>
      </w:r>
      <w:r w:rsidR="00571E4C" w:rsidRPr="00332B0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332B0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332B00">
        <w:rPr>
          <w:rFonts w:ascii="GHEA Grapalat" w:hAnsi="GHEA Grapalat"/>
          <w:sz w:val="20"/>
          <w:szCs w:val="20"/>
        </w:rPr>
        <w:t xml:space="preserve">сумме цен закупок представленных лотов, </w:t>
      </w:r>
      <w:r w:rsidR="008A4985" w:rsidRPr="00332B00">
        <w:rPr>
          <w:rFonts w:ascii="GHEA Grapalat" w:hAnsi="GHEA Grapalat" w:cs="Sylfaen"/>
          <w:sz w:val="20"/>
          <w:szCs w:val="20"/>
        </w:rPr>
        <w:t>с учетом требований абзаца «в» подпункта 1 пункта 32 Порядка</w:t>
      </w:r>
      <w:r w:rsidR="008A4985" w:rsidRPr="00332B00">
        <w:rPr>
          <w:rFonts w:ascii="GHEA Grapalat" w:hAnsi="GHEA Grapalat"/>
          <w:color w:val="000000" w:themeColor="text1"/>
          <w:sz w:val="20"/>
          <w:szCs w:val="20"/>
        </w:rPr>
        <w:t>.</w:t>
      </w:r>
      <w:r w:rsidR="00E562C0" w:rsidRPr="00332B00">
        <w:rPr>
          <w:rFonts w:ascii="GHEA Grapalat" w:hAnsi="GHEA Grapalat"/>
          <w:color w:val="000000" w:themeColor="text1"/>
          <w:sz w:val="20"/>
          <w:szCs w:val="20"/>
        </w:rPr>
        <w:t xml:space="preserve"> </w:t>
      </w:r>
      <w:r w:rsidR="00571E4C" w:rsidRPr="00332B0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332B00">
        <w:rPr>
          <w:rFonts w:ascii="Calibri" w:hAnsi="Calibri" w:cs="Calibri"/>
          <w:sz w:val="20"/>
          <w:szCs w:val="20"/>
        </w:rPr>
        <w:t> </w:t>
      </w:r>
      <w:r w:rsidR="00571E4C" w:rsidRPr="00332B00">
        <w:rPr>
          <w:rFonts w:ascii="GHEA Grapalat" w:hAnsi="GHEA Grapalat" w:cs="GHEA Grapalat"/>
          <w:sz w:val="20"/>
          <w:szCs w:val="20"/>
        </w:rPr>
        <w:t>«</w:t>
      </w:r>
      <w:r w:rsidR="00571E4C" w:rsidRPr="00332B00">
        <w:rPr>
          <w:rFonts w:ascii="GHEA Grapalat" w:hAnsi="GHEA Grapalat" w:cs="Sylfaen"/>
          <w:sz w:val="20"/>
          <w:szCs w:val="20"/>
        </w:rPr>
        <w:t>900008000698</w:t>
      </w:r>
      <w:r w:rsidR="00571E4C" w:rsidRPr="00332B00">
        <w:rPr>
          <w:rFonts w:ascii="GHEA Grapalat" w:hAnsi="GHEA Grapalat" w:cs="GHEA Grapalat"/>
          <w:sz w:val="20"/>
          <w:szCs w:val="20"/>
        </w:rPr>
        <w:t>»</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открытый</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в</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Центральном</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казначействе</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на</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имя</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уполномоченного</w:t>
      </w:r>
      <w:r w:rsidR="00571E4C" w:rsidRPr="00332B00">
        <w:rPr>
          <w:rFonts w:ascii="GHEA Grapalat" w:hAnsi="GHEA Grapalat" w:cs="Sylfaen"/>
          <w:sz w:val="20"/>
          <w:szCs w:val="20"/>
        </w:rPr>
        <w:t xml:space="preserve"> </w:t>
      </w:r>
      <w:r w:rsidR="00571E4C" w:rsidRPr="00332B00">
        <w:rPr>
          <w:rFonts w:ascii="GHEA Grapalat" w:hAnsi="GHEA Grapalat" w:cs="GHEA Grapalat"/>
          <w:sz w:val="20"/>
          <w:szCs w:val="20"/>
        </w:rPr>
        <w:t>органа</w:t>
      </w:r>
      <w:r w:rsidR="00571E4C" w:rsidRPr="00332B00">
        <w:rPr>
          <w:rFonts w:ascii="GHEA Grapalat" w:hAnsi="GHEA Grapalat" w:cs="Sylfaen"/>
          <w:sz w:val="20"/>
          <w:szCs w:val="20"/>
        </w:rPr>
        <w:t>.</w:t>
      </w:r>
    </w:p>
    <w:p w14:paraId="5F2F6FC2" w14:textId="77777777" w:rsidR="004F01AF" w:rsidRPr="00332B00" w:rsidRDefault="004F01AF"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332B00" w:rsidRDefault="00801A4F"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 xml:space="preserve">Если выполнение договора поэтапное и выполнение каждого этапа </w:t>
      </w:r>
      <w:r w:rsidR="00DC6732" w:rsidRPr="00332B00">
        <w:rPr>
          <w:rFonts w:ascii="GHEA Grapalat" w:hAnsi="GHEA Grapalat"/>
          <w:sz w:val="20"/>
          <w:szCs w:val="20"/>
        </w:rPr>
        <w:t xml:space="preserve">непосредственно не взаимосвязано </w:t>
      </w:r>
      <w:r w:rsidRPr="00332B00">
        <w:rPr>
          <w:rFonts w:ascii="GHEA Grapalat" w:hAnsi="GHEA Grapalat"/>
          <w:sz w:val="20"/>
          <w:szCs w:val="20"/>
        </w:rPr>
        <w:t xml:space="preserve">с окончательным результатом, получаемым </w:t>
      </w:r>
      <w:proofErr w:type="gramStart"/>
      <w:r w:rsidRPr="00332B00">
        <w:rPr>
          <w:rFonts w:ascii="GHEA Grapalat" w:hAnsi="GHEA Grapalat"/>
          <w:sz w:val="20"/>
          <w:szCs w:val="20"/>
        </w:rPr>
        <w:t>в соответствии с требованиями</w:t>
      </w:r>
      <w:proofErr w:type="gramEnd"/>
      <w:r w:rsidRPr="00332B00">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332B00">
        <w:rPr>
          <w:rFonts w:ascii="GHEA Grapalat" w:hAnsi="GHEA Grapalat"/>
          <w:sz w:val="20"/>
          <w:szCs w:val="20"/>
        </w:rPr>
        <w:t>пропорции, исчисленной в отношении суммы этого этапа</w:t>
      </w:r>
      <w:r w:rsidRPr="00332B00">
        <w:rPr>
          <w:rFonts w:ascii="GHEA Grapalat" w:hAnsi="GHEA Grapalat"/>
          <w:sz w:val="20"/>
          <w:szCs w:val="20"/>
        </w:rPr>
        <w:t>.</w:t>
      </w:r>
    </w:p>
    <w:p w14:paraId="45AC4B2A" w14:textId="77777777" w:rsidR="00DA0186" w:rsidRPr="00332B00" w:rsidRDefault="00DA0186"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lang w:val="hy-AM"/>
        </w:rPr>
        <w:t>---------------------------</w:t>
      </w:r>
    </w:p>
    <w:p w14:paraId="7DCC6D89" w14:textId="77777777" w:rsidR="0052513C" w:rsidRPr="00332B00" w:rsidRDefault="0052513C" w:rsidP="003850C3">
      <w:pPr>
        <w:pStyle w:val="af2"/>
        <w:jc w:val="both"/>
        <w:rPr>
          <w:rFonts w:ascii="GHEA Grapalat" w:hAnsi="GHEA Grapalat"/>
          <w:i/>
        </w:rPr>
      </w:pPr>
      <w:r w:rsidRPr="00332B00">
        <w:rPr>
          <w:rFonts w:ascii="GHEA Grapalat" w:hAnsi="GHEA Grapalat"/>
          <w:i/>
          <w:vertAlign w:val="superscript"/>
        </w:rPr>
        <w:t>11.1</w:t>
      </w:r>
      <w:r w:rsidRPr="00332B00">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332B00" w:rsidRDefault="0052513C" w:rsidP="003850C3">
      <w:pPr>
        <w:pStyle w:val="af2"/>
        <w:jc w:val="both"/>
        <w:rPr>
          <w:rFonts w:ascii="GHEA Grapalat" w:hAnsi="GHEA Grapalat"/>
          <w:i/>
        </w:rPr>
      </w:pPr>
      <w:r w:rsidRPr="00332B00">
        <w:rPr>
          <w:rFonts w:ascii="GHEA Grapalat" w:hAnsi="GHEA Grapalat"/>
          <w:i/>
        </w:rPr>
        <w:t xml:space="preserve">-по заявке на закупку цена закупки по данному лоту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и не предусмотрена предоплата, </w:t>
      </w:r>
    </w:p>
    <w:p w14:paraId="7384B7B9" w14:textId="77777777" w:rsidR="0052513C" w:rsidRPr="00332B00" w:rsidRDefault="0052513C" w:rsidP="003850C3">
      <w:pPr>
        <w:pStyle w:val="af2"/>
        <w:jc w:val="both"/>
        <w:rPr>
          <w:rFonts w:ascii="GHEA Grapalat" w:hAnsi="GHEA Grapalat"/>
          <w:i/>
        </w:rPr>
      </w:pPr>
      <w:r w:rsidRPr="00332B00">
        <w:rPr>
          <w:rFonts w:ascii="GHEA Grapalat" w:hAnsi="GHEA Grapalat"/>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w:t>
      </w:r>
      <w:r w:rsidRPr="00332B00">
        <w:rPr>
          <w:rFonts w:ascii="GHEA Grapalat" w:hAnsi="GHEA Grapalat"/>
          <w:i/>
        </w:rPr>
        <w:lastRenderedPageBreak/>
        <w:t>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332B00" w:rsidRDefault="00DA0186" w:rsidP="003850C3">
      <w:pPr>
        <w:pStyle w:val="af2"/>
        <w:rPr>
          <w:rFonts w:ascii="GHEA Grapalat" w:hAnsi="GHEA Grapalat"/>
          <w:i/>
        </w:rPr>
      </w:pPr>
      <w:r w:rsidRPr="00332B00">
        <w:rPr>
          <w:rFonts w:ascii="GHEA Grapalat" w:hAnsi="GHEA Grapalat"/>
          <w:i/>
          <w:lang w:val="hy-AM"/>
        </w:rPr>
        <w:t xml:space="preserve">12.1 </w:t>
      </w:r>
      <w:r w:rsidRPr="00332B00">
        <w:rPr>
          <w:rFonts w:ascii="GHEA Grapalat" w:hAnsi="GHEA Grapalat"/>
          <w:i/>
        </w:rPr>
        <w:t xml:space="preserve">Если цена </w:t>
      </w:r>
      <w:r w:rsidR="007A2AFB" w:rsidRPr="00332B00">
        <w:rPr>
          <w:rFonts w:ascii="GHEA Grapalat" w:hAnsi="GHEA Grapalat"/>
          <w:i/>
        </w:rPr>
        <w:t xml:space="preserve"> закупки </w:t>
      </w:r>
      <w:r w:rsidRPr="00332B00">
        <w:rPr>
          <w:rFonts w:ascii="GHEA Grapalat" w:hAnsi="GHEA Grapalat"/>
          <w:i/>
        </w:rPr>
        <w:t>данного лота по заявке на закупку</w:t>
      </w:r>
      <w:r w:rsidRPr="00332B00">
        <w:rPr>
          <w:rFonts w:ascii="Cambria Math" w:hAnsi="Cambria Math" w:cs="Cambria Math"/>
          <w:i/>
        </w:rPr>
        <w:t>․</w:t>
      </w:r>
    </w:p>
    <w:p w14:paraId="3B4216C0" w14:textId="77777777" w:rsidR="00DA0186" w:rsidRPr="00332B00" w:rsidRDefault="00DA0186" w:rsidP="003850C3">
      <w:pPr>
        <w:pStyle w:val="af2"/>
        <w:jc w:val="both"/>
        <w:rPr>
          <w:rFonts w:ascii="GHEA Grapalat" w:hAnsi="GHEA Grapalat"/>
          <w:i/>
        </w:rPr>
      </w:pPr>
      <w:r w:rsidRPr="00332B00">
        <w:rPr>
          <w:rFonts w:ascii="GHEA Grapalat" w:hAnsi="GHEA Grapalat"/>
          <w:i/>
        </w:rPr>
        <w:t xml:space="preserve">-    не превышает </w:t>
      </w:r>
      <w:proofErr w:type="spellStart"/>
      <w:r w:rsidRPr="00332B00">
        <w:rPr>
          <w:rFonts w:ascii="GHEA Grapalat" w:hAnsi="GHEA Grapalat"/>
          <w:i/>
        </w:rPr>
        <w:t>двадцатипятикратный</w:t>
      </w:r>
      <w:proofErr w:type="spellEnd"/>
      <w:r w:rsidRPr="00332B00">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332B00">
        <w:rPr>
          <w:rFonts w:ascii="Cambria Math" w:hAnsi="Cambria Math" w:cs="Cambria Math"/>
          <w:i/>
        </w:rPr>
        <w:t>․</w:t>
      </w:r>
    </w:p>
    <w:p w14:paraId="716FAA19" w14:textId="77777777" w:rsidR="00DA0186" w:rsidRPr="00332B00" w:rsidRDefault="00DA0186" w:rsidP="003850C3">
      <w:pPr>
        <w:widowControl w:val="0"/>
        <w:tabs>
          <w:tab w:val="left" w:pos="1276"/>
        </w:tabs>
        <w:jc w:val="both"/>
        <w:rPr>
          <w:rFonts w:ascii="GHEA Grapalat" w:hAnsi="GHEA Grapalat"/>
          <w:i/>
          <w:sz w:val="20"/>
          <w:szCs w:val="20"/>
        </w:rPr>
      </w:pPr>
      <w:r w:rsidRPr="00332B00">
        <w:rPr>
          <w:rFonts w:ascii="GHEA Grapalat" w:hAnsi="GHEA Grapalat"/>
          <w:i/>
          <w:sz w:val="20"/>
          <w:szCs w:val="20"/>
        </w:rPr>
        <w:t xml:space="preserve">- не превышает </w:t>
      </w:r>
      <w:r w:rsidR="0087562B" w:rsidRPr="00332B00">
        <w:rPr>
          <w:rFonts w:ascii="GHEA Grapalat" w:hAnsi="GHEA Grapalat"/>
          <w:i/>
          <w:sz w:val="20"/>
          <w:szCs w:val="20"/>
        </w:rPr>
        <w:t>восьмидесятикратный</w:t>
      </w:r>
      <w:r w:rsidRPr="00332B00">
        <w:rPr>
          <w:rFonts w:ascii="GHEA Grapalat" w:hAnsi="GHEA Grapalat"/>
          <w:i/>
          <w:sz w:val="20"/>
          <w:szCs w:val="20"/>
        </w:rPr>
        <w:t xml:space="preserve"> размер базовой единицы закупок, но более </w:t>
      </w:r>
      <w:proofErr w:type="spellStart"/>
      <w:r w:rsidRPr="00332B00">
        <w:rPr>
          <w:rFonts w:ascii="GHEA Grapalat" w:hAnsi="GHEA Grapalat"/>
          <w:i/>
          <w:sz w:val="20"/>
          <w:szCs w:val="20"/>
        </w:rPr>
        <w:t>двадцатипятикратного</w:t>
      </w:r>
      <w:proofErr w:type="spellEnd"/>
      <w:r w:rsidRPr="00332B00">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332B00" w:rsidRDefault="00DA0186" w:rsidP="003850C3">
      <w:pPr>
        <w:pStyle w:val="af2"/>
        <w:jc w:val="both"/>
        <w:rPr>
          <w:rFonts w:ascii="GHEA Grapalat" w:hAnsi="GHEA Grapalat"/>
          <w:i/>
          <w:lang w:val="hy-AM"/>
        </w:rPr>
      </w:pPr>
      <w:r w:rsidRPr="00332B00">
        <w:rPr>
          <w:rFonts w:ascii="GHEA Grapalat" w:hAnsi="GHEA Grapalat"/>
          <w:i/>
        </w:rPr>
        <w:t xml:space="preserve">- превышает </w:t>
      </w:r>
      <w:r w:rsidR="00C257D6" w:rsidRPr="00332B00">
        <w:rPr>
          <w:rFonts w:ascii="GHEA Grapalat" w:hAnsi="GHEA Grapalat"/>
          <w:i/>
        </w:rPr>
        <w:t>восьмидесятикратный</w:t>
      </w:r>
      <w:r w:rsidRPr="00332B00">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332B00">
        <w:rPr>
          <w:rFonts w:ascii="GHEA Grapalat" w:hAnsi="GHEA Grapalat"/>
          <w:i/>
          <w:lang w:val="hy-AM"/>
        </w:rPr>
        <w:t>.</w:t>
      </w:r>
    </w:p>
    <w:p w14:paraId="4467D740" w14:textId="77777777" w:rsidR="00801A4F" w:rsidRPr="00332B00" w:rsidRDefault="00801A4F" w:rsidP="003850C3">
      <w:pPr>
        <w:widowControl w:val="0"/>
        <w:tabs>
          <w:tab w:val="left" w:pos="1276"/>
        </w:tabs>
        <w:ind w:firstLine="567"/>
        <w:jc w:val="both"/>
        <w:rPr>
          <w:rFonts w:ascii="GHEA Grapalat" w:hAnsi="GHEA Grapalat"/>
          <w:color w:val="FF0000"/>
          <w:sz w:val="20"/>
          <w:szCs w:val="20"/>
        </w:rPr>
      </w:pPr>
      <w:r w:rsidRPr="00332B00">
        <w:rPr>
          <w:rFonts w:ascii="GHEA Grapalat" w:hAnsi="GHEA Grapalat"/>
          <w:color w:val="FF0000"/>
          <w:sz w:val="20"/>
          <w:szCs w:val="20"/>
        </w:rPr>
        <w:t xml:space="preserve"> </w:t>
      </w:r>
    </w:p>
    <w:p w14:paraId="5EB97948" w14:textId="77777777" w:rsidR="0035631F" w:rsidRPr="00332B00" w:rsidRDefault="00801A4F" w:rsidP="003850C3">
      <w:pPr>
        <w:widowControl w:val="0"/>
        <w:tabs>
          <w:tab w:val="left" w:pos="1276"/>
        </w:tabs>
        <w:ind w:firstLine="567"/>
        <w:jc w:val="both"/>
        <w:rPr>
          <w:ins w:id="8" w:author="Vardan" w:date="2022-10-30T00:02:00Z"/>
          <w:rFonts w:ascii="GHEA Grapalat" w:hAnsi="GHEA Grapalat"/>
          <w:sz w:val="20"/>
          <w:szCs w:val="20"/>
        </w:rPr>
      </w:pPr>
      <w:r w:rsidRPr="00332B00">
        <w:rPr>
          <w:rFonts w:ascii="GHEA Grapalat" w:hAnsi="GHEA Grapalat" w:cs="Sylfaen"/>
          <w:sz w:val="20"/>
          <w:szCs w:val="20"/>
        </w:rPr>
        <w:t xml:space="preserve">Обеспечение квалификации в виде </w:t>
      </w:r>
      <w:r w:rsidR="00482E18" w:rsidRPr="00332B00">
        <w:rPr>
          <w:rFonts w:ascii="GHEA Grapalat" w:hAnsi="GHEA Grapalat" w:cs="Sylfaen"/>
          <w:sz w:val="20"/>
          <w:szCs w:val="20"/>
        </w:rPr>
        <w:t xml:space="preserve">банковской </w:t>
      </w:r>
      <w:r w:rsidRPr="00332B0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332B00">
        <w:rPr>
          <w:rStyle w:val="af6"/>
          <w:rFonts w:ascii="GHEA Grapalat" w:hAnsi="GHEA Grapalat"/>
          <w:sz w:val="20"/>
          <w:szCs w:val="20"/>
        </w:rPr>
        <w:footnoteReference w:customMarkFollows="1" w:id="7"/>
        <w:t>12</w:t>
      </w:r>
      <w:r w:rsidR="00A6609C" w:rsidRPr="00332B00">
        <w:rPr>
          <w:rFonts w:ascii="GHEA Grapalat" w:hAnsi="GHEA Grapalat"/>
          <w:sz w:val="20"/>
          <w:szCs w:val="20"/>
        </w:rPr>
        <w:t xml:space="preserve"> </w:t>
      </w:r>
      <w:r w:rsidR="00853CBA" w:rsidRPr="00332B00">
        <w:rPr>
          <w:rFonts w:ascii="GHEA Grapalat" w:hAnsi="GHEA Grapalat"/>
          <w:sz w:val="20"/>
          <w:szCs w:val="20"/>
        </w:rPr>
        <w:t>.</w:t>
      </w:r>
    </w:p>
    <w:p w14:paraId="0C6EA07E" w14:textId="77777777" w:rsidR="00AA0D5B" w:rsidRPr="00332B00" w:rsidRDefault="00AA0D5B" w:rsidP="003850C3">
      <w:pPr>
        <w:widowControl w:val="0"/>
        <w:tabs>
          <w:tab w:val="left" w:pos="1276"/>
        </w:tabs>
        <w:ind w:firstLine="567"/>
        <w:jc w:val="both"/>
        <w:rPr>
          <w:rFonts w:ascii="GHEA Grapalat" w:hAnsi="GHEA Grapalat"/>
          <w:sz w:val="20"/>
          <w:szCs w:val="20"/>
        </w:rPr>
      </w:pPr>
      <w:r w:rsidRPr="00332B00">
        <w:rPr>
          <w:rFonts w:ascii="GHEA Grapalat" w:hAnsi="GHEA Grapalat" w:cs="Sylfaen"/>
          <w:sz w:val="20"/>
          <w:szCs w:val="20"/>
          <w:lang w:val="hy-AM"/>
        </w:rPr>
        <w:t xml:space="preserve">При этом, если договоры </w:t>
      </w:r>
      <w:r w:rsidRPr="00332B00">
        <w:rPr>
          <w:rFonts w:ascii="GHEA Grapalat" w:hAnsi="GHEA Grapalat" w:cs="Sylfaen"/>
          <w:sz w:val="20"/>
          <w:szCs w:val="20"/>
        </w:rPr>
        <w:t>о закупке</w:t>
      </w:r>
      <w:r w:rsidRPr="00332B00">
        <w:rPr>
          <w:rFonts w:ascii="GHEA Grapalat" w:hAnsi="GHEA Grapalat" w:cs="Sylfaen"/>
          <w:sz w:val="20"/>
          <w:szCs w:val="20"/>
          <w:lang w:val="hy-AM"/>
        </w:rPr>
        <w:t xml:space="preserve"> </w:t>
      </w:r>
      <w:r w:rsidRPr="00332B00">
        <w:rPr>
          <w:rFonts w:ascii="GHEA Grapalat" w:hAnsi="GHEA Grapalat" w:cs="Sylfaen"/>
          <w:sz w:val="20"/>
          <w:szCs w:val="20"/>
        </w:rPr>
        <w:t>работ</w:t>
      </w:r>
      <w:r w:rsidRPr="00332B0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32B00">
        <w:rPr>
          <w:rFonts w:ascii="GHEA Grapalat" w:hAnsi="GHEA Grapalat" w:cs="Sylfaen"/>
          <w:sz w:val="20"/>
          <w:szCs w:val="20"/>
        </w:rPr>
        <w:t xml:space="preserve">выделенных </w:t>
      </w:r>
      <w:r w:rsidRPr="00332B00">
        <w:rPr>
          <w:rFonts w:ascii="GHEA Grapalat" w:hAnsi="GHEA Grapalat" w:cs="Sylfaen"/>
          <w:sz w:val="20"/>
          <w:szCs w:val="20"/>
          <w:lang w:val="hy-AM"/>
        </w:rPr>
        <w:t xml:space="preserve">финансовых </w:t>
      </w:r>
      <w:r w:rsidRPr="00332B00">
        <w:rPr>
          <w:rFonts w:ascii="GHEA Grapalat" w:hAnsi="GHEA Grapalat" w:cs="Sylfaen"/>
          <w:sz w:val="20"/>
          <w:szCs w:val="20"/>
        </w:rPr>
        <w:t>средств</w:t>
      </w:r>
      <w:r w:rsidRPr="00332B0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32B00">
        <w:rPr>
          <w:rFonts w:ascii="GHEA Grapalat" w:hAnsi="GHEA Grapalat" w:cs="Sylfaen"/>
          <w:sz w:val="20"/>
          <w:szCs w:val="20"/>
        </w:rPr>
        <w:t>.</w:t>
      </w:r>
    </w:p>
    <w:p w14:paraId="0B0FB361" w14:textId="77777777" w:rsidR="002406D8" w:rsidRPr="00332B00" w:rsidRDefault="002406D8"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1723D6" w:rsidRPr="00332B00">
        <w:rPr>
          <w:rFonts w:ascii="GHEA Grapalat" w:hAnsi="GHEA Grapalat"/>
          <w:sz w:val="20"/>
          <w:szCs w:val="20"/>
        </w:rPr>
        <w:t>3</w:t>
      </w:r>
      <w:r w:rsidR="00DC30CC" w:rsidRPr="00332B00">
        <w:rPr>
          <w:rFonts w:ascii="GHEA Grapalat" w:hAnsi="GHEA Grapalat"/>
          <w:sz w:val="20"/>
          <w:szCs w:val="20"/>
        </w:rPr>
        <w:t>.</w:t>
      </w:r>
      <w:r w:rsidR="00DC30CC" w:rsidRPr="00332B00">
        <w:rPr>
          <w:rFonts w:ascii="GHEA Grapalat" w:hAnsi="GHEA Grapalat"/>
          <w:sz w:val="20"/>
          <w:szCs w:val="20"/>
        </w:rPr>
        <w:tab/>
      </w:r>
      <w:r w:rsidRPr="00332B00">
        <w:rPr>
          <w:rFonts w:ascii="GHEA Grapalat" w:hAnsi="GHEA Grapalat"/>
          <w:sz w:val="20"/>
          <w:szCs w:val="20"/>
        </w:rPr>
        <w:t xml:space="preserve">Размер обеспечения договора составляет 10 процентов от цены </w:t>
      </w:r>
      <w:r w:rsidR="00E562C0" w:rsidRPr="00332B00">
        <w:rPr>
          <w:rFonts w:ascii="GHEA Grapalat" w:hAnsi="GHEA Grapalat"/>
          <w:sz w:val="20"/>
          <w:szCs w:val="20"/>
        </w:rPr>
        <w:t>закупки</w:t>
      </w:r>
      <w:r w:rsidRPr="00332B00">
        <w:rPr>
          <w:rFonts w:ascii="GHEA Grapalat" w:hAnsi="GHEA Grapalat"/>
          <w:sz w:val="20"/>
          <w:szCs w:val="20"/>
        </w:rPr>
        <w:t xml:space="preserve">. </w:t>
      </w:r>
      <w:r w:rsidR="002D492B" w:rsidRPr="00332B0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332B00">
        <w:rPr>
          <w:rFonts w:ascii="GHEA Grapalat" w:hAnsi="GHEA Grapalat"/>
          <w:sz w:val="20"/>
          <w:szCs w:val="20"/>
        </w:rPr>
        <w:t>договора</w:t>
      </w:r>
      <w:r w:rsidR="002D492B" w:rsidRPr="00332B00">
        <w:rPr>
          <w:rFonts w:ascii="GHEA Grapalat" w:hAnsi="GHEA Grapalat"/>
          <w:sz w:val="20"/>
          <w:szCs w:val="20"/>
        </w:rPr>
        <w:t xml:space="preserve"> исчисляется в отношении цены договора. </w:t>
      </w:r>
      <w:r w:rsidR="001723D6" w:rsidRPr="00332B00">
        <w:rPr>
          <w:rFonts w:ascii="GHEA Grapalat" w:hAnsi="GHEA Grapalat"/>
          <w:sz w:val="20"/>
          <w:szCs w:val="20"/>
        </w:rPr>
        <w:t xml:space="preserve">Обеспечение </w:t>
      </w:r>
      <w:r w:rsidR="00896AAF" w:rsidRPr="00332B00">
        <w:rPr>
          <w:rFonts w:ascii="GHEA Grapalat" w:hAnsi="GHEA Grapalat"/>
          <w:sz w:val="20"/>
          <w:szCs w:val="20"/>
        </w:rPr>
        <w:t>договора</w:t>
      </w:r>
      <w:r w:rsidR="001723D6" w:rsidRPr="00332B00">
        <w:rPr>
          <w:rFonts w:ascii="GHEA Grapalat" w:hAnsi="GHEA Grapalat"/>
          <w:sz w:val="20"/>
          <w:szCs w:val="20"/>
        </w:rPr>
        <w:t xml:space="preserve"> представляется в </w:t>
      </w:r>
      <w:r w:rsidR="005876A3" w:rsidRPr="00332B00">
        <w:rPr>
          <w:rFonts w:ascii="GHEA Grapalat" w:hAnsi="GHEA Grapalat"/>
          <w:sz w:val="20"/>
          <w:szCs w:val="20"/>
        </w:rPr>
        <w:t>виде</w:t>
      </w:r>
      <w:r w:rsidR="001723D6" w:rsidRPr="00332B00">
        <w:rPr>
          <w:rFonts w:ascii="GHEA Grapalat" w:hAnsi="GHEA Grapalat"/>
          <w:sz w:val="20"/>
          <w:szCs w:val="20"/>
        </w:rPr>
        <w:t xml:space="preserve"> банковской гарантии (Приложение 5)</w:t>
      </w:r>
      <w:r w:rsidR="00375E5E" w:rsidRPr="00332B00">
        <w:rPr>
          <w:rFonts w:ascii="GHEA Grapalat" w:hAnsi="GHEA Grapalat"/>
          <w:sz w:val="20"/>
          <w:szCs w:val="20"/>
        </w:rPr>
        <w:t xml:space="preserve"> или наличных денег</w:t>
      </w:r>
      <w:r w:rsidR="009A0467" w:rsidRPr="00332B00">
        <w:rPr>
          <w:rStyle w:val="af6"/>
          <w:rFonts w:ascii="GHEA Grapalat" w:hAnsi="GHEA Grapalat"/>
          <w:sz w:val="20"/>
          <w:szCs w:val="20"/>
        </w:rPr>
        <w:footnoteReference w:customMarkFollows="1" w:id="8"/>
        <w:t>13</w:t>
      </w:r>
      <w:r w:rsidR="00375E5E" w:rsidRPr="00332B00">
        <w:rPr>
          <w:rFonts w:ascii="GHEA Grapalat" w:hAnsi="GHEA Grapalat"/>
          <w:sz w:val="20"/>
          <w:szCs w:val="20"/>
        </w:rPr>
        <w:t>.</w:t>
      </w:r>
    </w:p>
    <w:p w14:paraId="53D9C4DB" w14:textId="77777777" w:rsidR="00DA0D2B" w:rsidRPr="00332B00" w:rsidRDefault="0058395E"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Если процедура закупки организована </w:t>
      </w:r>
      <w:r w:rsidR="00BE0C42" w:rsidRPr="00332B0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332B00">
        <w:rPr>
          <w:rFonts w:ascii="GHEA Grapalat" w:hAnsi="GHEA Grapalat" w:cs="Sylfaen"/>
          <w:sz w:val="20"/>
          <w:szCs w:val="20"/>
        </w:rPr>
        <w:t xml:space="preserve">то он может предоставить обеспечение договора как </w:t>
      </w:r>
      <w:r w:rsidR="00BE0C42" w:rsidRPr="00332B00">
        <w:rPr>
          <w:rFonts w:ascii="GHEA Grapalat" w:hAnsi="GHEA Grapalat"/>
          <w:sz w:val="20"/>
          <w:szCs w:val="20"/>
        </w:rPr>
        <w:t xml:space="preserve">для каждого лота в отдельности, так и одно обеспечение для всех лотов. </w:t>
      </w:r>
      <w:r w:rsidR="00DA0D2B" w:rsidRPr="00332B00">
        <w:rPr>
          <w:rFonts w:ascii="GHEA Grapalat" w:hAnsi="GHEA Grapalat"/>
          <w:sz w:val="20"/>
          <w:szCs w:val="20"/>
        </w:rPr>
        <w:t xml:space="preserve">При представлении одного обеспечения </w:t>
      </w:r>
      <w:proofErr w:type="spellStart"/>
      <w:r w:rsidR="00DA0D2B" w:rsidRPr="00332B00">
        <w:rPr>
          <w:rFonts w:ascii="GHEA Grapalat" w:hAnsi="GHEA Grapalat"/>
          <w:sz w:val="20"/>
          <w:szCs w:val="20"/>
        </w:rPr>
        <w:t>догогвора</w:t>
      </w:r>
      <w:proofErr w:type="spellEnd"/>
      <w:r w:rsidR="00DA0D2B" w:rsidRPr="00332B00">
        <w:rPr>
          <w:rFonts w:ascii="GHEA Grapalat" w:hAnsi="GHEA Grapalat"/>
          <w:sz w:val="20"/>
          <w:szCs w:val="20"/>
        </w:rPr>
        <w:t xml:space="preserve"> его сумма исчисляется по отношению </w:t>
      </w:r>
      <w:r w:rsidR="00DA0D2B" w:rsidRPr="00332B00">
        <w:rPr>
          <w:rFonts w:ascii="GHEA Grapalat" w:hAnsi="GHEA Grapalat" w:cs="Sylfaen"/>
          <w:sz w:val="20"/>
          <w:szCs w:val="20"/>
        </w:rPr>
        <w:t>к сумме цен закупок представленных лотов</w:t>
      </w:r>
      <w:r w:rsidR="00DA0D2B" w:rsidRPr="00332B00">
        <w:rPr>
          <w:rFonts w:ascii="GHEA Grapalat" w:hAnsi="GHEA Grapalat"/>
          <w:color w:val="FF0000"/>
          <w:sz w:val="20"/>
          <w:szCs w:val="20"/>
        </w:rPr>
        <w:t xml:space="preserve"> </w:t>
      </w:r>
      <w:r w:rsidR="00DA0D2B" w:rsidRPr="00332B00">
        <w:rPr>
          <w:rFonts w:ascii="GHEA Grapalat" w:hAnsi="GHEA Grapalat"/>
          <w:color w:val="000000" w:themeColor="text1"/>
          <w:sz w:val="20"/>
          <w:szCs w:val="20"/>
        </w:rPr>
        <w:t xml:space="preserve">с учетом требований </w:t>
      </w:r>
      <w:proofErr w:type="gramStart"/>
      <w:r w:rsidR="00DA0D2B" w:rsidRPr="00332B00">
        <w:rPr>
          <w:rFonts w:ascii="GHEA Grapalat" w:hAnsi="GHEA Grapalat"/>
          <w:color w:val="000000" w:themeColor="text1"/>
          <w:sz w:val="20"/>
          <w:szCs w:val="20"/>
        </w:rPr>
        <w:t>9-ого</w:t>
      </w:r>
      <w:proofErr w:type="gramEnd"/>
      <w:r w:rsidR="00DA0D2B" w:rsidRPr="00332B00">
        <w:rPr>
          <w:rFonts w:ascii="GHEA Grapalat" w:hAnsi="GHEA Grapalat"/>
          <w:color w:val="000000" w:themeColor="text1"/>
          <w:sz w:val="20"/>
          <w:szCs w:val="20"/>
        </w:rPr>
        <w:t xml:space="preserve"> подпункта </w:t>
      </w:r>
      <w:proofErr w:type="gramStart"/>
      <w:r w:rsidR="00DA0D2B" w:rsidRPr="00332B00">
        <w:rPr>
          <w:rFonts w:ascii="GHEA Grapalat" w:hAnsi="GHEA Grapalat"/>
          <w:color w:val="000000" w:themeColor="text1"/>
          <w:sz w:val="20"/>
          <w:szCs w:val="20"/>
        </w:rPr>
        <w:t>32-ого</w:t>
      </w:r>
      <w:proofErr w:type="gramEnd"/>
      <w:r w:rsidR="00DA0D2B" w:rsidRPr="00332B00">
        <w:rPr>
          <w:rFonts w:ascii="GHEA Grapalat" w:hAnsi="GHEA Grapalat"/>
          <w:color w:val="000000" w:themeColor="text1"/>
          <w:sz w:val="20"/>
          <w:szCs w:val="20"/>
        </w:rPr>
        <w:t xml:space="preserve"> пункта</w:t>
      </w:r>
      <w:r w:rsidR="00DA0D2B" w:rsidRPr="00332B00">
        <w:rPr>
          <w:rFonts w:ascii="GHEA Grapalat" w:hAnsi="GHEA Grapalat"/>
          <w:sz w:val="20"/>
          <w:szCs w:val="20"/>
        </w:rPr>
        <w:t xml:space="preserve">. </w:t>
      </w:r>
    </w:p>
    <w:p w14:paraId="6461F0C7" w14:textId="77777777" w:rsidR="00BE0C42" w:rsidRPr="00332B00" w:rsidRDefault="00BE0C42" w:rsidP="003850C3">
      <w:pPr>
        <w:widowControl w:val="0"/>
        <w:tabs>
          <w:tab w:val="left" w:pos="1276"/>
        </w:tabs>
        <w:ind w:firstLine="567"/>
        <w:jc w:val="both"/>
        <w:rPr>
          <w:rFonts w:ascii="GHEA Grapalat" w:hAnsi="GHEA Grapalat"/>
          <w:sz w:val="20"/>
          <w:szCs w:val="20"/>
          <w:lang w:val="hy-AM"/>
        </w:rPr>
      </w:pPr>
      <w:r w:rsidRPr="00332B00">
        <w:rPr>
          <w:rFonts w:ascii="GHEA Grapalat" w:hAnsi="GHEA Grapalat"/>
          <w:sz w:val="20"/>
          <w:szCs w:val="20"/>
        </w:rPr>
        <w:t>.</w:t>
      </w:r>
    </w:p>
    <w:p w14:paraId="1C5EFFBA" w14:textId="77777777" w:rsidR="00E969ED" w:rsidRPr="00332B00" w:rsidRDefault="00BE0C42"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 </w:t>
      </w:r>
      <w:r w:rsidR="00030D40" w:rsidRPr="00332B00">
        <w:rPr>
          <w:rFonts w:ascii="GHEA Grapalat" w:hAnsi="GHEA Grapalat"/>
          <w:sz w:val="20"/>
          <w:szCs w:val="20"/>
        </w:rPr>
        <w:t xml:space="preserve">Обеспечение договора должно быть действительно как минимум включительно до </w:t>
      </w:r>
      <w:r w:rsidR="00411A25" w:rsidRPr="00332B00">
        <w:rPr>
          <w:rFonts w:ascii="GHEA Grapalat" w:hAnsi="GHEA Grapalat"/>
          <w:sz w:val="20"/>
          <w:szCs w:val="20"/>
        </w:rPr>
        <w:t>90</w:t>
      </w:r>
      <w:r w:rsidR="00030D40" w:rsidRPr="00332B0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32B00">
        <w:rPr>
          <w:rFonts w:ascii="GHEA Grapalat" w:hAnsi="GHEA Grapalat"/>
          <w:sz w:val="20"/>
          <w:szCs w:val="20"/>
        </w:rPr>
        <w:t xml:space="preserve">пяти </w:t>
      </w:r>
      <w:r w:rsidR="00030D40" w:rsidRPr="00332B00">
        <w:rPr>
          <w:rFonts w:ascii="GHEA Grapalat" w:hAnsi="GHEA Grapalat"/>
          <w:sz w:val="20"/>
          <w:szCs w:val="20"/>
        </w:rPr>
        <w:t xml:space="preserve">рабочих дней, следующих за исполнением в полном </w:t>
      </w:r>
      <w:r w:rsidR="00030D40" w:rsidRPr="00332B00">
        <w:rPr>
          <w:rFonts w:ascii="GHEA Grapalat" w:hAnsi="GHEA Grapalat"/>
          <w:sz w:val="20"/>
          <w:szCs w:val="20"/>
        </w:rPr>
        <w:lastRenderedPageBreak/>
        <w:t xml:space="preserve">объеме обязательств, взятых на себя по заключенному </w:t>
      </w:r>
      <w:r w:rsidR="00DC30CC" w:rsidRPr="00332B00">
        <w:rPr>
          <w:rFonts w:ascii="GHEA Grapalat" w:hAnsi="GHEA Grapalat"/>
          <w:sz w:val="20"/>
          <w:szCs w:val="20"/>
        </w:rPr>
        <w:t>договору.</w:t>
      </w:r>
    </w:p>
    <w:p w14:paraId="03853899" w14:textId="77777777" w:rsidR="00F0759D" w:rsidRPr="00332B00" w:rsidRDefault="00F92A53"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32B00">
        <w:rPr>
          <w:rFonts w:ascii="Calibri" w:hAnsi="Calibri" w:cs="Calibri"/>
          <w:sz w:val="20"/>
          <w:szCs w:val="20"/>
        </w:rPr>
        <w:t> </w:t>
      </w:r>
      <w:r w:rsidRPr="00332B00">
        <w:rPr>
          <w:rFonts w:ascii="GHEA Grapalat" w:hAnsi="GHEA Grapalat"/>
          <w:sz w:val="20"/>
          <w:szCs w:val="20"/>
        </w:rPr>
        <w:t>"900008000</w:t>
      </w:r>
      <w:r w:rsidR="00B66AB9" w:rsidRPr="00332B00">
        <w:rPr>
          <w:rFonts w:ascii="GHEA Grapalat" w:hAnsi="GHEA Grapalat"/>
          <w:sz w:val="20"/>
          <w:szCs w:val="20"/>
        </w:rPr>
        <w:t>66</w:t>
      </w:r>
      <w:r w:rsidRPr="00332B00">
        <w:rPr>
          <w:rFonts w:ascii="GHEA Grapalat" w:hAnsi="GHEA Grapalat"/>
          <w:sz w:val="20"/>
          <w:szCs w:val="20"/>
        </w:rPr>
        <w:t>4", открытый в Центральном казначействе на имя уполномоченного органа.</w:t>
      </w:r>
    </w:p>
    <w:p w14:paraId="28D8F7A3" w14:textId="77777777" w:rsidR="00D32092" w:rsidRPr="00332B00" w:rsidRDefault="004A0321"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10.4</w:t>
      </w:r>
      <w:r w:rsidR="00251CF9" w:rsidRPr="00332B00">
        <w:rPr>
          <w:rFonts w:ascii="GHEA Grapalat" w:hAnsi="GHEA Grapalat"/>
          <w:sz w:val="20"/>
          <w:szCs w:val="20"/>
        </w:rPr>
        <w:t xml:space="preserve"> </w:t>
      </w:r>
      <w:r w:rsidR="0076763C" w:rsidRPr="00332B0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32B00">
        <w:rPr>
          <w:rFonts w:ascii="GHEA Grapalat" w:hAnsi="GHEA Grapalat"/>
          <w:sz w:val="20"/>
          <w:szCs w:val="20"/>
        </w:rPr>
        <w:t>я квалификации и</w:t>
      </w:r>
      <w:r w:rsidR="0076763C" w:rsidRPr="00332B00">
        <w:rPr>
          <w:rFonts w:ascii="GHEA Grapalat" w:hAnsi="GHEA Grapalat"/>
          <w:sz w:val="20"/>
          <w:szCs w:val="20"/>
        </w:rPr>
        <w:t xml:space="preserve"> договора представля</w:t>
      </w:r>
      <w:r w:rsidR="00DE7753" w:rsidRPr="00332B00">
        <w:rPr>
          <w:rFonts w:ascii="GHEA Grapalat" w:hAnsi="GHEA Grapalat"/>
          <w:sz w:val="20"/>
          <w:szCs w:val="20"/>
        </w:rPr>
        <w:t>ю</w:t>
      </w:r>
      <w:r w:rsidR="0076763C" w:rsidRPr="00332B00">
        <w:rPr>
          <w:rFonts w:ascii="GHEA Grapalat" w:hAnsi="GHEA Grapalat"/>
          <w:sz w:val="20"/>
          <w:szCs w:val="20"/>
        </w:rPr>
        <w:t>тся</w:t>
      </w:r>
      <w:r w:rsidR="00180134" w:rsidRPr="00332B00">
        <w:rPr>
          <w:rFonts w:ascii="GHEA Grapalat" w:hAnsi="GHEA Grapalat"/>
          <w:sz w:val="20"/>
          <w:szCs w:val="20"/>
        </w:rPr>
        <w:t xml:space="preserve"> в виде заключенного в одностороннем порядке </w:t>
      </w:r>
      <w:r w:rsidR="00A9694C" w:rsidRPr="00332B00">
        <w:rPr>
          <w:rFonts w:ascii="GHEA Grapalat" w:hAnsi="GHEA Grapalat"/>
          <w:sz w:val="20"/>
          <w:szCs w:val="20"/>
        </w:rPr>
        <w:t>за</w:t>
      </w:r>
      <w:r w:rsidR="00180134" w:rsidRPr="00332B00">
        <w:rPr>
          <w:rFonts w:ascii="GHEA Grapalat" w:hAnsi="GHEA Grapalat"/>
          <w:sz w:val="20"/>
          <w:szCs w:val="20"/>
        </w:rPr>
        <w:t>явления - в виде неустойки или наличных денег</w:t>
      </w:r>
      <w:r w:rsidR="006D7219" w:rsidRPr="00332B00">
        <w:rPr>
          <w:rFonts w:ascii="GHEA Grapalat" w:hAnsi="GHEA Grapalat"/>
          <w:sz w:val="20"/>
          <w:szCs w:val="20"/>
        </w:rPr>
        <w:t>. Если на момент возникновения правомочия по заключению договора</w:t>
      </w:r>
      <w:r w:rsidR="00E01672" w:rsidRPr="00332B00">
        <w:rPr>
          <w:rFonts w:ascii="GHEA Grapalat" w:hAnsi="GHEA Grapalat"/>
          <w:sz w:val="20"/>
          <w:szCs w:val="20"/>
          <w:lang w:val="hy-AM"/>
        </w:rPr>
        <w:t xml:space="preserve"> </w:t>
      </w:r>
      <w:r w:rsidR="00D32092" w:rsidRPr="00332B00">
        <w:rPr>
          <w:rFonts w:ascii="GHEA Grapalat" w:hAnsi="GHEA Grapalat" w:cs="Sylfaen"/>
          <w:sz w:val="20"/>
          <w:szCs w:val="20"/>
        </w:rPr>
        <w:t xml:space="preserve">предусмотренные финансовые средства превышают </w:t>
      </w:r>
      <w:r w:rsidR="00E01672" w:rsidRPr="00332B00">
        <w:rPr>
          <w:rFonts w:ascii="GHEA Grapalat" w:hAnsi="GHEA Grapalat" w:cs="Sylfaen"/>
          <w:sz w:val="20"/>
          <w:szCs w:val="20"/>
          <w:lang w:val="hy-AM"/>
        </w:rPr>
        <w:t>25</w:t>
      </w:r>
      <w:r w:rsidR="00D32092" w:rsidRPr="00332B0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332B00">
        <w:rPr>
          <w:rFonts w:ascii="GHEA Grapalat" w:hAnsi="GHEA Grapalat" w:cs="Sylfaen"/>
          <w:sz w:val="20"/>
          <w:szCs w:val="20"/>
        </w:rPr>
        <w:t>я квалификации и</w:t>
      </w:r>
      <w:r w:rsidR="00D32092" w:rsidRPr="00332B0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332B00">
        <w:rPr>
          <w:rFonts w:ascii="GHEA Grapalat" w:hAnsi="GHEA Grapalat" w:cs="Sylfaen"/>
          <w:sz w:val="20"/>
          <w:szCs w:val="20"/>
        </w:rPr>
        <w:t xml:space="preserve">банковской </w:t>
      </w:r>
      <w:r w:rsidR="00D32092" w:rsidRPr="00332B0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332B00" w:rsidRDefault="00030D40"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10.</w:t>
      </w:r>
      <w:r w:rsidR="00401B30" w:rsidRPr="00332B00">
        <w:rPr>
          <w:rFonts w:ascii="GHEA Grapalat" w:hAnsi="GHEA Grapalat"/>
          <w:sz w:val="20"/>
          <w:szCs w:val="20"/>
        </w:rPr>
        <w:t>6</w:t>
      </w:r>
      <w:r w:rsidR="003E194D" w:rsidRPr="00332B00">
        <w:rPr>
          <w:rFonts w:ascii="GHEA Grapalat" w:hAnsi="GHEA Grapalat"/>
          <w:sz w:val="20"/>
          <w:szCs w:val="20"/>
        </w:rPr>
        <w:t>.</w:t>
      </w:r>
      <w:r w:rsidR="008F0732" w:rsidRPr="00332B00">
        <w:rPr>
          <w:rFonts w:ascii="GHEA Grapalat" w:hAnsi="GHEA Grapalat"/>
          <w:sz w:val="20"/>
          <w:szCs w:val="20"/>
        </w:rPr>
        <w:t xml:space="preserve"> </w:t>
      </w:r>
      <w:r w:rsidRPr="00332B00">
        <w:rPr>
          <w:rFonts w:ascii="GHEA Grapalat" w:hAnsi="GHEA Grapalat"/>
          <w:sz w:val="20"/>
          <w:szCs w:val="20"/>
        </w:rPr>
        <w:t>Если в рамках процедуры закупки, организованной по лотам</w:t>
      </w:r>
      <w:r w:rsidR="00DC14CE" w:rsidRPr="00332B00">
        <w:rPr>
          <w:rFonts w:ascii="GHEA Grapalat" w:hAnsi="GHEA Grapalat"/>
          <w:sz w:val="20"/>
          <w:szCs w:val="20"/>
        </w:rPr>
        <w:t xml:space="preserve"> </w:t>
      </w:r>
      <w:r w:rsidR="00125AA6" w:rsidRPr="00332B0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32B00">
        <w:rPr>
          <w:rFonts w:ascii="GHEA Grapalat" w:hAnsi="GHEA Grapalat"/>
          <w:sz w:val="20"/>
          <w:szCs w:val="20"/>
        </w:rPr>
        <w:t>я квалификации и</w:t>
      </w:r>
      <w:r w:rsidR="00125AA6" w:rsidRPr="00332B00">
        <w:rPr>
          <w:rFonts w:ascii="GHEA Grapalat" w:hAnsi="GHEA Grapalat"/>
          <w:sz w:val="20"/>
          <w:szCs w:val="20"/>
        </w:rPr>
        <w:t xml:space="preserve"> договора выплачива</w:t>
      </w:r>
      <w:r w:rsidR="00DC14CE" w:rsidRPr="00332B00">
        <w:rPr>
          <w:rFonts w:ascii="GHEA Grapalat" w:hAnsi="GHEA Grapalat"/>
          <w:sz w:val="20"/>
          <w:szCs w:val="20"/>
        </w:rPr>
        <w:t>ю</w:t>
      </w:r>
      <w:r w:rsidR="00125AA6" w:rsidRPr="00332B00">
        <w:rPr>
          <w:rFonts w:ascii="GHEA Grapalat" w:hAnsi="GHEA Grapalat"/>
          <w:sz w:val="20"/>
          <w:szCs w:val="20"/>
        </w:rPr>
        <w:t>тся в размере суммы, исчисленной только за этот лот</w:t>
      </w:r>
      <w:r w:rsidR="00DC14CE" w:rsidRPr="00332B00">
        <w:rPr>
          <w:rFonts w:ascii="GHEA Grapalat" w:hAnsi="GHEA Grapalat"/>
          <w:sz w:val="20"/>
          <w:szCs w:val="20"/>
        </w:rPr>
        <w:t>.</w:t>
      </w:r>
    </w:p>
    <w:p w14:paraId="060750BC" w14:textId="77777777" w:rsidR="001075CA" w:rsidRPr="00332B00" w:rsidRDefault="001075CA" w:rsidP="003850C3">
      <w:pPr>
        <w:widowControl w:val="0"/>
        <w:tabs>
          <w:tab w:val="left" w:pos="1134"/>
        </w:tabs>
        <w:ind w:firstLine="567"/>
        <w:jc w:val="both"/>
        <w:rPr>
          <w:rFonts w:ascii="GHEA Grapalat" w:hAnsi="GHEA Grapalat"/>
          <w:sz w:val="20"/>
          <w:szCs w:val="20"/>
        </w:rPr>
      </w:pPr>
      <w:r w:rsidRPr="00332B00">
        <w:rPr>
          <w:rFonts w:ascii="GHEA Grapalat" w:hAnsi="GHEA Grapalat"/>
          <w:b/>
          <w:sz w:val="20"/>
          <w:szCs w:val="20"/>
        </w:rPr>
        <w:t xml:space="preserve">  </w:t>
      </w:r>
      <w:r w:rsidRPr="00332B00">
        <w:rPr>
          <w:rFonts w:ascii="GHEA Grapalat" w:hAnsi="GHEA Grapalat"/>
          <w:sz w:val="20"/>
          <w:szCs w:val="20"/>
        </w:rPr>
        <w:t xml:space="preserve">10.7 Руководитель заказчика представляет требование о выплате обеспечения </w:t>
      </w:r>
      <w:proofErr w:type="gramStart"/>
      <w:r w:rsidRPr="00332B00">
        <w:rPr>
          <w:rFonts w:ascii="GHEA Grapalat" w:hAnsi="GHEA Grapalat"/>
          <w:sz w:val="20"/>
          <w:szCs w:val="20"/>
        </w:rPr>
        <w:t>договора  и</w:t>
      </w:r>
      <w:proofErr w:type="gramEnd"/>
      <w:r w:rsidRPr="00332B00">
        <w:rPr>
          <w:rFonts w:ascii="GHEA Grapalat" w:hAnsi="GHEA Grapalat"/>
          <w:sz w:val="20"/>
          <w:szCs w:val="20"/>
        </w:rPr>
        <w:t xml:space="preserve"> квалификации банку, а в случае обеспечения, представленного в виде наличных денег</w:t>
      </w:r>
      <w:r w:rsidRPr="00332B00">
        <w:rPr>
          <w:rFonts w:ascii="GHEA Grapalat" w:hAnsi="GHEA Grapalat"/>
          <w:sz w:val="20"/>
          <w:szCs w:val="20"/>
          <w:lang w:val="hy-AM"/>
        </w:rPr>
        <w:t>-</w:t>
      </w:r>
      <w:r w:rsidRPr="00332B00">
        <w:rPr>
          <w:rFonts w:ascii="GHEA Grapalat" w:hAnsi="GHEA Grapalat"/>
          <w:sz w:val="20"/>
          <w:szCs w:val="20"/>
        </w:rPr>
        <w:t xml:space="preserve"> уполномоченному органу</w:t>
      </w:r>
      <w:r w:rsidRPr="00332B00">
        <w:rPr>
          <w:rFonts w:ascii="GHEA Grapalat" w:hAnsi="GHEA Grapalat"/>
          <w:sz w:val="20"/>
          <w:szCs w:val="20"/>
          <w:lang w:val="hy-AM"/>
        </w:rPr>
        <w:t>,</w:t>
      </w:r>
      <w:r w:rsidRPr="00332B00">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332B00">
        <w:rPr>
          <w:rFonts w:ascii="GHEA Grapalat" w:hAnsi="GHEA Grapalat"/>
          <w:sz w:val="20"/>
          <w:szCs w:val="20"/>
        </w:rPr>
        <w:t>вылаты</w:t>
      </w:r>
      <w:proofErr w:type="spellEnd"/>
      <w:r w:rsidRPr="00332B00">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CBC94AB" w14:textId="66292C6A" w:rsidR="00637D24" w:rsidRPr="00437197" w:rsidRDefault="003E194D" w:rsidP="003850C3">
      <w:pPr>
        <w:widowControl w:val="0"/>
        <w:tabs>
          <w:tab w:val="left" w:pos="1134"/>
        </w:tabs>
        <w:ind w:firstLine="567"/>
        <w:jc w:val="both"/>
        <w:rPr>
          <w:rFonts w:ascii="GHEA Grapalat" w:hAnsi="GHEA Grapalat" w:cs="Sylfaen"/>
        </w:rPr>
      </w:pPr>
      <w:r w:rsidRPr="00437197">
        <w:rPr>
          <w:rFonts w:ascii="GHEA Grapalat" w:hAnsi="GHEA Grapalat"/>
        </w:rPr>
        <w:tab/>
      </w: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332B00" w:rsidRDefault="00096865"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11.1</w:t>
      </w:r>
      <w:r w:rsidR="00801AC7" w:rsidRPr="00332B00">
        <w:rPr>
          <w:rFonts w:ascii="GHEA Grapalat" w:hAnsi="GHEA Grapalat"/>
          <w:sz w:val="20"/>
          <w:szCs w:val="20"/>
        </w:rPr>
        <w:t>.</w:t>
      </w:r>
      <w:r w:rsidR="00801AC7" w:rsidRPr="00332B00">
        <w:rPr>
          <w:rFonts w:ascii="GHEA Grapalat" w:hAnsi="GHEA Grapalat"/>
          <w:sz w:val="20"/>
          <w:szCs w:val="20"/>
        </w:rPr>
        <w:tab/>
      </w:r>
      <w:r w:rsidRPr="00332B00">
        <w:rPr>
          <w:rFonts w:ascii="GHEA Grapalat" w:hAnsi="GHEA Grapalat"/>
          <w:sz w:val="20"/>
          <w:szCs w:val="20"/>
        </w:rPr>
        <w:t>Согласно статье 37 Закона, Комиссия объявляет настоящую процедуру несостоявшейся, если:</w:t>
      </w:r>
    </w:p>
    <w:p w14:paraId="2085ABF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w:t>
      </w:r>
      <w:r w:rsidR="00801AC7" w:rsidRPr="00332B00">
        <w:rPr>
          <w:rFonts w:ascii="GHEA Grapalat" w:hAnsi="GHEA Grapalat"/>
          <w:sz w:val="20"/>
          <w:szCs w:val="20"/>
        </w:rPr>
        <w:tab/>
      </w:r>
      <w:r w:rsidRPr="00332B00">
        <w:rPr>
          <w:rFonts w:ascii="GHEA Grapalat" w:hAnsi="GHEA Grapalat"/>
          <w:sz w:val="20"/>
          <w:szCs w:val="20"/>
        </w:rPr>
        <w:t>ни одна из заявок не соответствует условиям приглашения;</w:t>
      </w:r>
    </w:p>
    <w:p w14:paraId="432313DF"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2)</w:t>
      </w:r>
      <w:r w:rsidR="00801AC7" w:rsidRPr="00332B00">
        <w:rPr>
          <w:rFonts w:ascii="GHEA Grapalat" w:hAnsi="GHEA Grapalat"/>
          <w:sz w:val="20"/>
          <w:szCs w:val="20"/>
        </w:rPr>
        <w:tab/>
      </w:r>
      <w:r w:rsidRPr="00332B0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32B00">
        <w:rPr>
          <w:rFonts w:ascii="Calibri" w:hAnsi="Calibri" w:cs="Calibri"/>
          <w:sz w:val="20"/>
          <w:szCs w:val="20"/>
          <w:lang w:val="en-US"/>
        </w:rPr>
        <w:t> </w:t>
      </w:r>
      <w:r w:rsidRPr="00332B00">
        <w:rPr>
          <w:rFonts w:ascii="GHEA Grapalat" w:hAnsi="GHEA Grapalat"/>
          <w:sz w:val="20"/>
          <w:szCs w:val="20"/>
        </w:rPr>
        <w:t>— Совета попечителей</w:t>
      </w:r>
      <w:r w:rsidR="0027573B" w:rsidRPr="00332B00">
        <w:rPr>
          <w:rStyle w:val="af6"/>
          <w:rFonts w:ascii="GHEA Grapalat" w:hAnsi="GHEA Grapalat"/>
          <w:sz w:val="20"/>
          <w:szCs w:val="20"/>
        </w:rPr>
        <w:footnoteReference w:customMarkFollows="1" w:id="9"/>
        <w:t>14</w:t>
      </w:r>
      <w:r w:rsidRPr="00332B00">
        <w:rPr>
          <w:rFonts w:ascii="GHEA Grapalat" w:hAnsi="GHEA Grapalat"/>
          <w:sz w:val="20"/>
          <w:szCs w:val="20"/>
        </w:rPr>
        <w:t>.</w:t>
      </w:r>
    </w:p>
    <w:p w14:paraId="33BE367E"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01AC7" w:rsidRPr="00332B00">
        <w:rPr>
          <w:rFonts w:ascii="GHEA Grapalat" w:hAnsi="GHEA Grapalat"/>
          <w:sz w:val="20"/>
          <w:szCs w:val="20"/>
        </w:rPr>
        <w:tab/>
      </w:r>
      <w:r w:rsidRPr="00332B00">
        <w:rPr>
          <w:rFonts w:ascii="GHEA Grapalat" w:hAnsi="GHEA Grapalat"/>
          <w:sz w:val="20"/>
          <w:szCs w:val="20"/>
        </w:rPr>
        <w:t>не подано ни одной заявки;</w:t>
      </w:r>
    </w:p>
    <w:p w14:paraId="233D4981"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801AC7" w:rsidRPr="00332B00">
        <w:rPr>
          <w:rFonts w:ascii="GHEA Grapalat" w:hAnsi="GHEA Grapalat"/>
          <w:sz w:val="20"/>
          <w:szCs w:val="20"/>
        </w:rPr>
        <w:tab/>
      </w:r>
      <w:r w:rsidRPr="00332B00">
        <w:rPr>
          <w:rFonts w:ascii="GHEA Grapalat" w:hAnsi="GHEA Grapalat"/>
          <w:sz w:val="20"/>
          <w:szCs w:val="20"/>
        </w:rPr>
        <w:t>договор не заключается.</w:t>
      </w:r>
    </w:p>
    <w:p w14:paraId="0139A984" w14:textId="77777777" w:rsidR="00CA1C11" w:rsidRPr="00332B00" w:rsidRDefault="00731D26" w:rsidP="003850C3">
      <w:pPr>
        <w:widowControl w:val="0"/>
        <w:tabs>
          <w:tab w:val="left" w:pos="1276"/>
        </w:tabs>
        <w:ind w:firstLine="567"/>
        <w:jc w:val="both"/>
        <w:rPr>
          <w:rFonts w:ascii="GHEA Grapalat" w:hAnsi="GHEA Grapalat" w:cs="Sylfaen"/>
          <w:sz w:val="20"/>
          <w:szCs w:val="20"/>
        </w:rPr>
      </w:pPr>
      <w:r w:rsidRPr="00332B00">
        <w:rPr>
          <w:rFonts w:ascii="GHEA Grapalat" w:hAnsi="GHEA Grapalat"/>
          <w:sz w:val="20"/>
          <w:szCs w:val="20"/>
        </w:rPr>
        <w:t>11.2</w:t>
      </w:r>
      <w:r w:rsidR="007642C2" w:rsidRPr="00332B00">
        <w:rPr>
          <w:rFonts w:ascii="GHEA Grapalat" w:hAnsi="GHEA Grapalat"/>
          <w:sz w:val="20"/>
          <w:szCs w:val="20"/>
        </w:rPr>
        <w:t>.</w:t>
      </w:r>
      <w:r w:rsidR="007642C2" w:rsidRPr="00332B00">
        <w:rPr>
          <w:rFonts w:ascii="GHEA Grapalat" w:hAnsi="GHEA Grapalat"/>
          <w:sz w:val="20"/>
          <w:szCs w:val="20"/>
        </w:rPr>
        <w:tab/>
      </w:r>
      <w:r w:rsidRPr="00332B0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12.1 Каждое заинтересованное лицо вправе обжаловать действия (бездействие) и решения </w:t>
      </w:r>
      <w:r w:rsidRPr="00332B00">
        <w:rPr>
          <w:rFonts w:ascii="GHEA Grapalat" w:hAnsi="GHEA Grapalat"/>
          <w:sz w:val="20"/>
          <w:szCs w:val="20"/>
        </w:rPr>
        <w:lastRenderedPageBreak/>
        <w:t>заказчика, оценочной комиссии в порядке, установленном Гражданским процессуальным кодексом Республики Армения (далее-Кодекс</w:t>
      </w:r>
      <w:proofErr w:type="gramStart"/>
      <w:r w:rsidRPr="00332B00">
        <w:rPr>
          <w:rFonts w:ascii="GHEA Grapalat" w:hAnsi="GHEA Grapalat"/>
          <w:sz w:val="20"/>
          <w:szCs w:val="20"/>
        </w:rPr>
        <w:t>) .</w:t>
      </w:r>
      <w:proofErr w:type="gramEnd"/>
    </w:p>
    <w:p w14:paraId="60FB05A6"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 xml:space="preserve">12.2. Отношения, связанные с настоящей процедурой, не являются </w:t>
      </w:r>
      <w:proofErr w:type="gramStart"/>
      <w:r w:rsidRPr="00332B00">
        <w:rPr>
          <w:rFonts w:ascii="GHEA Grapalat" w:hAnsi="GHEA Grapalat"/>
          <w:sz w:val="20"/>
          <w:szCs w:val="20"/>
        </w:rPr>
        <w:t>административными  и</w:t>
      </w:r>
      <w:proofErr w:type="gramEnd"/>
      <w:r w:rsidRPr="00332B00">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332B00" w:rsidRDefault="001770E8"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332B00" w:rsidRDefault="001770E8" w:rsidP="003850C3">
      <w:pPr>
        <w:widowControl w:val="0"/>
        <w:ind w:firstLine="567"/>
        <w:jc w:val="both"/>
        <w:rPr>
          <w:rFonts w:ascii="GHEA Grapalat" w:hAnsi="GHEA Grapalat"/>
          <w:sz w:val="20"/>
          <w:szCs w:val="20"/>
        </w:rPr>
      </w:pPr>
      <w:r w:rsidRPr="00332B0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9B3692B"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332B00" w:rsidRDefault="001770E8" w:rsidP="003850C3">
      <w:pPr>
        <w:jc w:val="both"/>
        <w:rPr>
          <w:rFonts w:ascii="GHEA Grapalat" w:hAnsi="GHEA Grapalat"/>
          <w:sz w:val="20"/>
          <w:szCs w:val="20"/>
        </w:rPr>
      </w:pPr>
      <w:r w:rsidRPr="00332B0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2CBD07FD"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32B00">
        <w:rPr>
          <w:rFonts w:ascii="GHEA Grapalat" w:hAnsi="GHEA Grapalat"/>
          <w:sz w:val="20"/>
          <w:szCs w:val="20"/>
          <w:lang w:val="hy-AM"/>
        </w:rPr>
        <w:t>.</w:t>
      </w:r>
    </w:p>
    <w:p w14:paraId="6BF9DABD"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32B00">
        <w:rPr>
          <w:rFonts w:ascii="GHEA Grapalat" w:hAnsi="GHEA Grapalat"/>
          <w:sz w:val="20"/>
          <w:szCs w:val="20"/>
          <w:lang w:val="hy-AM"/>
        </w:rPr>
        <w:t>.</w:t>
      </w:r>
      <w:r w:rsidRPr="00332B0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32B00">
        <w:rPr>
          <w:rFonts w:ascii="GHEA Grapalat" w:hAnsi="GHEA Grapalat"/>
          <w:sz w:val="20"/>
          <w:szCs w:val="20"/>
          <w:lang w:val="hy-AM"/>
        </w:rPr>
        <w:t>.</w:t>
      </w:r>
    </w:p>
    <w:p w14:paraId="6B4986F5" w14:textId="77777777" w:rsidR="00C87BF8" w:rsidRPr="00332B00" w:rsidRDefault="00C87BF8" w:rsidP="003850C3">
      <w:pPr>
        <w:jc w:val="both"/>
        <w:rPr>
          <w:rFonts w:ascii="GHEA Grapalat" w:hAnsi="GHEA Grapalat"/>
          <w:sz w:val="20"/>
          <w:szCs w:val="20"/>
          <w:lang w:val="hy-AM"/>
        </w:rPr>
      </w:pPr>
      <w:r w:rsidRPr="00332B00">
        <w:rPr>
          <w:rFonts w:ascii="GHEA Grapalat" w:hAnsi="GHEA Grapalat"/>
          <w:sz w:val="20"/>
          <w:szCs w:val="20"/>
        </w:rPr>
        <w:t xml:space="preserve">12.11. </w:t>
      </w:r>
      <w:r w:rsidRPr="00332B0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332B00" w:rsidRDefault="00C87BF8" w:rsidP="003850C3">
      <w:pPr>
        <w:jc w:val="both"/>
        <w:rPr>
          <w:rFonts w:ascii="GHEA Grapalat" w:hAnsi="GHEA Grapalat"/>
          <w:sz w:val="20"/>
          <w:szCs w:val="20"/>
        </w:rPr>
      </w:pPr>
      <w:proofErr w:type="gramStart"/>
      <w:r w:rsidRPr="00332B00">
        <w:rPr>
          <w:rFonts w:ascii="GHEA Grapalat" w:hAnsi="GHEA Grapalat"/>
          <w:sz w:val="20"/>
          <w:szCs w:val="20"/>
        </w:rPr>
        <w:t>12.19 .</w:t>
      </w:r>
      <w:proofErr w:type="gramEnd"/>
      <w:r w:rsidRPr="00332B00">
        <w:rPr>
          <w:rFonts w:ascii="GHEA Grapalat" w:hAnsi="GHEA Grapalat"/>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332B00">
        <w:rPr>
          <w:rFonts w:ascii="GHEA Grapalat" w:hAnsi="GHEA Grapalat"/>
          <w:sz w:val="20"/>
          <w:szCs w:val="20"/>
        </w:rPr>
        <w:t>органа.Уполномоченный</w:t>
      </w:r>
      <w:proofErr w:type="spellEnd"/>
      <w:proofErr w:type="gramEnd"/>
      <w:r w:rsidRPr="00332B00">
        <w:rPr>
          <w:rFonts w:ascii="GHEA Grapalat" w:hAnsi="GHEA Grapalat"/>
          <w:sz w:val="20"/>
          <w:szCs w:val="20"/>
        </w:rPr>
        <w:t xml:space="preserve"> орган незамедлительно публикует это решение в бюллетене.</w:t>
      </w:r>
    </w:p>
    <w:p w14:paraId="5606ABD9"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332B00" w:rsidRDefault="00C87BF8" w:rsidP="003850C3">
      <w:pPr>
        <w:jc w:val="both"/>
        <w:rPr>
          <w:rFonts w:ascii="GHEA Grapalat" w:hAnsi="GHEA Grapalat"/>
          <w:sz w:val="20"/>
          <w:szCs w:val="20"/>
        </w:rPr>
      </w:pPr>
      <w:r w:rsidRPr="00332B0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332B00" w:rsidRDefault="00C87BF8" w:rsidP="003850C3">
      <w:pPr>
        <w:widowControl w:val="0"/>
        <w:ind w:firstLine="567"/>
        <w:jc w:val="both"/>
        <w:rPr>
          <w:rFonts w:ascii="GHEA Grapalat" w:hAnsi="GHEA Grapalat" w:cs="Sylfaen"/>
          <w:b/>
          <w:sz w:val="20"/>
          <w:szCs w:val="20"/>
        </w:rPr>
      </w:pPr>
      <w:r w:rsidRPr="00332B00">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1.1</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Целью настоящей Инструкции является содействие участникам при подготовке заявки.</w:t>
      </w:r>
    </w:p>
    <w:p w14:paraId="0A90AE18" w14:textId="77777777" w:rsidR="00096865" w:rsidRPr="00332B00" w:rsidRDefault="00096865"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1.2</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1.3</w:t>
      </w:r>
      <w:r w:rsidR="003802B8" w:rsidRPr="00332B00">
        <w:rPr>
          <w:rFonts w:ascii="GHEA Grapalat" w:hAnsi="GHEA Grapalat"/>
          <w:sz w:val="20"/>
          <w:szCs w:val="20"/>
        </w:rPr>
        <w:t>.</w:t>
      </w:r>
      <w:r w:rsidR="003802B8" w:rsidRPr="00332B00">
        <w:rPr>
          <w:rFonts w:ascii="GHEA Grapalat" w:hAnsi="GHEA Grapalat"/>
          <w:sz w:val="20"/>
          <w:szCs w:val="20"/>
        </w:rPr>
        <w:tab/>
      </w:r>
      <w:r w:rsidRPr="00332B00">
        <w:rPr>
          <w:rFonts w:ascii="GHEA Grapalat" w:hAnsi="GHEA Grapalat"/>
          <w:sz w:val="20"/>
          <w:szCs w:val="20"/>
        </w:rPr>
        <w:t>Кроме армянского языка, заявки могут быть поданы также н</w:t>
      </w:r>
      <w:r w:rsidR="00191D27" w:rsidRPr="00332B00">
        <w:rPr>
          <w:rFonts w:ascii="GHEA Grapalat" w:hAnsi="GHEA Grapalat"/>
          <w:sz w:val="20"/>
          <w:szCs w:val="20"/>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332B00" w:rsidRDefault="00EA1314" w:rsidP="003850C3">
      <w:pPr>
        <w:widowControl w:val="0"/>
        <w:ind w:firstLine="567"/>
        <w:jc w:val="both"/>
        <w:rPr>
          <w:rFonts w:ascii="GHEA Grapalat" w:hAnsi="GHEA Grapalat"/>
          <w:sz w:val="20"/>
          <w:szCs w:val="20"/>
        </w:rPr>
      </w:pPr>
      <w:r w:rsidRPr="00332B00">
        <w:rPr>
          <w:rFonts w:ascii="GHEA Grapalat" w:hAnsi="GHEA Grapalat"/>
          <w:sz w:val="20"/>
          <w:szCs w:val="20"/>
        </w:rPr>
        <w:t xml:space="preserve">2. </w:t>
      </w:r>
      <w:r w:rsidR="008F15B9" w:rsidRPr="00332B0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32B00">
        <w:rPr>
          <w:rFonts w:ascii="GHEA Grapalat" w:hAnsi="GHEA Grapalat"/>
          <w:sz w:val="20"/>
          <w:szCs w:val="20"/>
        </w:rPr>
        <w:t>:</w:t>
      </w:r>
    </w:p>
    <w:p w14:paraId="372AEEC5" w14:textId="77777777" w:rsidR="00096865" w:rsidRPr="00332B00" w:rsidRDefault="002D5CF0"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заявление</w:t>
      </w:r>
      <w:r w:rsidR="00EB3C28" w:rsidRPr="00332B00">
        <w:rPr>
          <w:rFonts w:ascii="GHEA Grapalat" w:hAnsi="GHEA Grapalat"/>
          <w:sz w:val="20"/>
          <w:szCs w:val="20"/>
        </w:rPr>
        <w:t>--</w:t>
      </w:r>
      <w:proofErr w:type="spellStart"/>
      <w:r w:rsidR="00EB3C28" w:rsidRPr="00332B00">
        <w:rPr>
          <w:rFonts w:ascii="GHEA Grapalat" w:hAnsi="GHEA Grapalat"/>
          <w:sz w:val="20"/>
          <w:szCs w:val="20"/>
        </w:rPr>
        <w:t>объявлени</w:t>
      </w:r>
      <w:proofErr w:type="spellEnd"/>
      <w:proofErr w:type="gramStart"/>
      <w:r w:rsidR="00EB3C28" w:rsidRPr="00332B00">
        <w:rPr>
          <w:rFonts w:ascii="GHEA Grapalat" w:hAnsi="GHEA Grapalat"/>
          <w:sz w:val="20"/>
          <w:szCs w:val="20"/>
          <w:lang w:val="en-US"/>
        </w:rPr>
        <w:t>e</w:t>
      </w:r>
      <w:r w:rsidR="00EB3C28" w:rsidRPr="00332B00">
        <w:rPr>
          <w:rFonts w:ascii="GHEA Grapalat" w:hAnsi="GHEA Grapalat"/>
          <w:sz w:val="20"/>
          <w:szCs w:val="20"/>
        </w:rPr>
        <w:t xml:space="preserve"> </w:t>
      </w:r>
      <w:r w:rsidRPr="00332B00">
        <w:rPr>
          <w:rFonts w:ascii="GHEA Grapalat" w:hAnsi="GHEA Grapalat"/>
          <w:sz w:val="20"/>
          <w:szCs w:val="20"/>
        </w:rPr>
        <w:t xml:space="preserve"> на</w:t>
      </w:r>
      <w:proofErr w:type="gramEnd"/>
      <w:r w:rsidRPr="00332B00">
        <w:rPr>
          <w:rFonts w:ascii="GHEA Grapalat" w:hAnsi="GHEA Grapalat"/>
          <w:sz w:val="20"/>
          <w:szCs w:val="20"/>
        </w:rPr>
        <w:t xml:space="preserve"> участие в процедуре согласно Приложению №1;</w:t>
      </w:r>
    </w:p>
    <w:p w14:paraId="0516BB2F" w14:textId="77777777" w:rsidR="00172BC4" w:rsidRPr="00332B00" w:rsidRDefault="00172BC4"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2.2</w:t>
      </w:r>
      <w:r w:rsidR="00D23E36" w:rsidRPr="00332B00">
        <w:rPr>
          <w:rFonts w:ascii="GHEA Grapalat" w:hAnsi="GHEA Grapalat"/>
          <w:sz w:val="20"/>
          <w:szCs w:val="20"/>
        </w:rPr>
        <w:t>.</w:t>
      </w:r>
      <w:r w:rsidRPr="00332B00">
        <w:rPr>
          <w:rFonts w:ascii="GHEA Grapalat" w:hAnsi="GHEA Grapalat"/>
          <w:sz w:val="20"/>
          <w:szCs w:val="20"/>
        </w:rPr>
        <w:t xml:space="preserve"> </w:t>
      </w:r>
      <w:proofErr w:type="spellStart"/>
      <w:r w:rsidRPr="00332B00">
        <w:rPr>
          <w:rFonts w:ascii="GHEA Grapalat" w:hAnsi="GHEA Grapalat"/>
          <w:sz w:val="20"/>
          <w:szCs w:val="20"/>
        </w:rPr>
        <w:t>утвержденн</w:t>
      </w:r>
      <w:proofErr w:type="spellEnd"/>
      <w:r w:rsidRPr="00332B00">
        <w:rPr>
          <w:rFonts w:ascii="GHEA Grapalat" w:hAnsi="GHEA Grapalat"/>
          <w:sz w:val="20"/>
          <w:szCs w:val="20"/>
          <w:lang w:val="en-US"/>
        </w:rPr>
        <w:t>o</w:t>
      </w:r>
      <w:r w:rsidRPr="00332B00">
        <w:rPr>
          <w:rFonts w:ascii="GHEA Grapalat" w:hAnsi="GHEA Grapalat"/>
          <w:sz w:val="20"/>
          <w:szCs w:val="20"/>
        </w:rPr>
        <w:t xml:space="preserve">е им полное описание предлагаемого товара согласно Приложению </w:t>
      </w:r>
      <w:r w:rsidRPr="00332B00">
        <w:rPr>
          <w:rFonts w:ascii="GHEA Grapalat" w:hAnsi="GHEA Grapalat"/>
          <w:sz w:val="20"/>
          <w:szCs w:val="20"/>
          <w:lang w:val="en-US"/>
        </w:rPr>
        <w:t>N</w:t>
      </w:r>
      <w:r w:rsidRPr="00332B00">
        <w:rPr>
          <w:rFonts w:ascii="GHEA Grapalat" w:hAnsi="GHEA Grapalat"/>
          <w:sz w:val="20"/>
          <w:szCs w:val="20"/>
        </w:rPr>
        <w:t xml:space="preserve"> 1.1.</w:t>
      </w:r>
    </w:p>
    <w:p w14:paraId="5417B5B7" w14:textId="77777777" w:rsidR="009D7EFF" w:rsidRPr="00332B00" w:rsidRDefault="009D7EFF" w:rsidP="003850C3">
      <w:pPr>
        <w:widowControl w:val="0"/>
        <w:tabs>
          <w:tab w:val="left" w:pos="1134"/>
        </w:tabs>
        <w:ind w:firstLine="567"/>
        <w:jc w:val="both"/>
        <w:rPr>
          <w:rFonts w:ascii="GHEA Grapalat" w:hAnsi="GHEA Grapalat"/>
          <w:sz w:val="20"/>
          <w:szCs w:val="20"/>
        </w:rPr>
      </w:pPr>
      <w:proofErr w:type="gramStart"/>
      <w:r w:rsidRPr="00332B00">
        <w:rPr>
          <w:rFonts w:ascii="GHEA Grapalat" w:hAnsi="GHEA Grapalat"/>
          <w:sz w:val="20"/>
          <w:szCs w:val="20"/>
        </w:rPr>
        <w:t>2.</w:t>
      </w:r>
      <w:r w:rsidR="00EA7CA6" w:rsidRPr="00332B00">
        <w:rPr>
          <w:rFonts w:ascii="GHEA Grapalat" w:hAnsi="GHEA Grapalat"/>
          <w:sz w:val="20"/>
          <w:szCs w:val="20"/>
        </w:rPr>
        <w:t xml:space="preserve">3 </w:t>
      </w:r>
      <w:r w:rsidR="00524D3D" w:rsidRPr="00332B00">
        <w:rPr>
          <w:rFonts w:ascii="GHEA Grapalat" w:hAnsi="GHEA Grapalat"/>
          <w:sz w:val="20"/>
          <w:szCs w:val="20"/>
        </w:rPr>
        <w:t xml:space="preserve"> </w:t>
      </w:r>
      <w:r w:rsidRPr="00332B00">
        <w:rPr>
          <w:rFonts w:ascii="GHEA Grapalat" w:hAnsi="GHEA Grapalat"/>
          <w:sz w:val="20"/>
          <w:szCs w:val="20"/>
        </w:rPr>
        <w:t>копию</w:t>
      </w:r>
      <w:proofErr w:type="gramEnd"/>
      <w:r w:rsidRPr="00332B00">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332B00" w:rsidRDefault="008D4137"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EA7CA6" w:rsidRPr="00332B00">
        <w:rPr>
          <w:rFonts w:ascii="GHEA Grapalat" w:hAnsi="GHEA Grapalat"/>
          <w:sz w:val="20"/>
          <w:szCs w:val="20"/>
        </w:rPr>
        <w:t xml:space="preserve">4 </w:t>
      </w:r>
      <w:r w:rsidRPr="00332B0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332B00">
        <w:rPr>
          <w:rStyle w:val="af6"/>
          <w:rFonts w:ascii="GHEA Grapalat" w:hAnsi="GHEA Grapalat"/>
          <w:sz w:val="20"/>
          <w:szCs w:val="20"/>
        </w:rPr>
        <w:footnoteReference w:customMarkFollows="1" w:id="10"/>
        <w:t>15</w:t>
      </w:r>
    </w:p>
    <w:p w14:paraId="08BAFFAB" w14:textId="77777777" w:rsidR="006505D2" w:rsidRPr="00332B00" w:rsidRDefault="002C4DBF"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9E39FC" w:rsidRPr="00332B00">
        <w:rPr>
          <w:rFonts w:ascii="GHEA Grapalat" w:hAnsi="GHEA Grapalat"/>
          <w:sz w:val="20"/>
          <w:szCs w:val="20"/>
        </w:rPr>
        <w:t>5</w:t>
      </w:r>
      <w:r w:rsidR="005114D0" w:rsidRPr="00332B00">
        <w:rPr>
          <w:rFonts w:ascii="GHEA Grapalat" w:hAnsi="GHEA Grapalat"/>
          <w:sz w:val="20"/>
          <w:szCs w:val="20"/>
        </w:rPr>
        <w:t>.</w:t>
      </w:r>
      <w:r w:rsidR="009873F3" w:rsidRPr="00332B00">
        <w:rPr>
          <w:rFonts w:ascii="GHEA Grapalat" w:hAnsi="GHEA Grapalat"/>
          <w:sz w:val="20"/>
          <w:szCs w:val="20"/>
        </w:rPr>
        <w:tab/>
      </w:r>
      <w:r w:rsidRPr="00332B0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332B00">
        <w:rPr>
          <w:rFonts w:ascii="GHEA Grapalat" w:hAnsi="GHEA Grapalat"/>
          <w:sz w:val="20"/>
          <w:szCs w:val="20"/>
        </w:rPr>
        <w:t xml:space="preserve"> (Приложению №3)</w:t>
      </w:r>
      <w:proofErr w:type="gramStart"/>
      <w:r w:rsidRPr="00332B00">
        <w:rPr>
          <w:rFonts w:ascii="GHEA Grapalat" w:hAnsi="GHEA Grapalat"/>
          <w:sz w:val="20"/>
          <w:szCs w:val="20"/>
        </w:rPr>
        <w:t>; При</w:t>
      </w:r>
      <w:proofErr w:type="gramEnd"/>
      <w:r w:rsidRPr="00332B00">
        <w:rPr>
          <w:rFonts w:ascii="GHEA Grapalat" w:hAnsi="GHEA Grapalat"/>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332B00">
        <w:rPr>
          <w:rFonts w:ascii="GHEA Grapalat" w:hAnsi="GHEA Grapalat"/>
          <w:sz w:val="20"/>
          <w:szCs w:val="20"/>
        </w:rPr>
        <w:t xml:space="preserve"> </w:t>
      </w:r>
      <w:r w:rsidR="00761A4D" w:rsidRPr="00332B00">
        <w:rPr>
          <w:rStyle w:val="af6"/>
          <w:rFonts w:ascii="GHEA Grapalat" w:hAnsi="GHEA Grapalat"/>
          <w:sz w:val="20"/>
          <w:szCs w:val="20"/>
        </w:rPr>
        <w:footnoteReference w:customMarkFollows="1" w:id="11"/>
        <w:t>16</w:t>
      </w:r>
    </w:p>
    <w:p w14:paraId="08EEED76" w14:textId="77777777" w:rsidR="00E67BA7" w:rsidRPr="00332B00" w:rsidRDefault="0009686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00385C27" w:rsidRPr="00332B00">
        <w:rPr>
          <w:rFonts w:ascii="GHEA Grapalat" w:hAnsi="GHEA Grapalat"/>
          <w:sz w:val="20"/>
          <w:szCs w:val="20"/>
        </w:rPr>
        <w:t>6</w:t>
      </w:r>
      <w:r w:rsidR="004413A5" w:rsidRPr="00332B00">
        <w:rPr>
          <w:rFonts w:ascii="GHEA Grapalat" w:hAnsi="GHEA Grapalat"/>
          <w:sz w:val="20"/>
          <w:szCs w:val="20"/>
        </w:rPr>
        <w:t>.</w:t>
      </w:r>
      <w:r w:rsidR="00367A9A" w:rsidRPr="00332B00">
        <w:rPr>
          <w:rFonts w:ascii="GHEA Grapalat" w:hAnsi="GHEA Grapalat"/>
          <w:sz w:val="20"/>
          <w:szCs w:val="20"/>
        </w:rPr>
        <w:tab/>
      </w:r>
      <w:r w:rsidRPr="00332B00">
        <w:rPr>
          <w:rFonts w:ascii="GHEA Grapalat" w:hAnsi="GHEA Grapalat"/>
          <w:sz w:val="20"/>
          <w:szCs w:val="20"/>
        </w:rPr>
        <w:t>ценовое предложение согласно Приложению №</w:t>
      </w:r>
      <w:r w:rsidR="00385C27" w:rsidRPr="00332B00">
        <w:rPr>
          <w:rFonts w:ascii="GHEA Grapalat" w:hAnsi="GHEA Grapalat"/>
          <w:sz w:val="20"/>
          <w:szCs w:val="20"/>
        </w:rPr>
        <w:t>2</w:t>
      </w:r>
      <w:r w:rsidRPr="00332B0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332B00">
        <w:rPr>
          <w:rFonts w:ascii="GHEA Grapalat" w:hAnsi="GHEA Grapalat"/>
          <w:sz w:val="20"/>
          <w:szCs w:val="20"/>
        </w:rPr>
        <w:t xml:space="preserve"> (совокупность себестоимости и прогнозируемой прибыли</w:t>
      </w:r>
      <w:r w:rsidR="00A57B1A" w:rsidRPr="00332B00">
        <w:rPr>
          <w:rFonts w:ascii="GHEA Grapalat" w:hAnsi="GHEA Grapalat"/>
          <w:sz w:val="20"/>
          <w:szCs w:val="20"/>
        </w:rPr>
        <w:t>)</w:t>
      </w:r>
      <w:r w:rsidRPr="00332B0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332B00">
        <w:rPr>
          <w:rFonts w:ascii="GHEA Grapalat" w:hAnsi="GHEA Grapalat"/>
          <w:sz w:val="20"/>
          <w:szCs w:val="20"/>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332B00" w:rsidRDefault="00F535C1"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3</w:t>
      </w:r>
      <w:r w:rsidR="008937EA" w:rsidRPr="00332B00">
        <w:rPr>
          <w:rFonts w:ascii="GHEA Grapalat" w:hAnsi="GHEA Grapalat"/>
          <w:sz w:val="20"/>
          <w:szCs w:val="20"/>
        </w:rPr>
        <w:t>.1.</w:t>
      </w:r>
      <w:r w:rsidR="008937EA" w:rsidRPr="00332B00">
        <w:rPr>
          <w:rFonts w:ascii="GHEA Grapalat" w:hAnsi="GHEA Grapalat"/>
          <w:sz w:val="20"/>
          <w:szCs w:val="20"/>
        </w:rPr>
        <w:tab/>
        <w:t xml:space="preserve">Участник подает заявку в порядке, установленном настоящим приглашением. </w:t>
      </w:r>
    </w:p>
    <w:p w14:paraId="0D3C5BDB" w14:textId="77777777" w:rsidR="008937EA" w:rsidRPr="00332B00" w:rsidRDefault="008937EA" w:rsidP="003850C3">
      <w:pPr>
        <w:widowControl w:val="0"/>
        <w:ind w:firstLine="567"/>
        <w:jc w:val="both"/>
        <w:rPr>
          <w:rFonts w:ascii="GHEA Grapalat" w:hAnsi="GHEA Grapalat" w:cs="Sylfaen"/>
          <w:sz w:val="20"/>
          <w:szCs w:val="20"/>
        </w:rPr>
      </w:pPr>
      <w:r w:rsidRPr="00332B0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32B00">
        <w:rPr>
          <w:rFonts w:ascii="Calibri" w:hAnsi="Calibri" w:cs="Calibri"/>
          <w:sz w:val="20"/>
          <w:szCs w:val="20"/>
        </w:rPr>
        <w:t> </w:t>
      </w:r>
      <w:r w:rsidRPr="00332B0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32B00">
        <w:rPr>
          <w:rFonts w:ascii="Calibri" w:hAnsi="Calibri" w:cs="Calibri"/>
          <w:sz w:val="20"/>
          <w:szCs w:val="20"/>
        </w:rPr>
        <w:t> </w:t>
      </w:r>
      <w:r w:rsidRPr="00332B00">
        <w:rPr>
          <w:rFonts w:ascii="GHEA Grapalat" w:hAnsi="GHEA Grapalat"/>
          <w:sz w:val="20"/>
          <w:szCs w:val="20"/>
        </w:rPr>
        <w:t xml:space="preserve">оригинала) и копий в </w:t>
      </w:r>
      <w:r w:rsidR="00953786" w:rsidRPr="00332B00">
        <w:rPr>
          <w:rFonts w:ascii="GHEA Grapalat" w:hAnsi="GHEA Grapalat"/>
          <w:sz w:val="20"/>
          <w:szCs w:val="20"/>
        </w:rPr>
        <w:t>2 экземплярах</w:t>
      </w:r>
      <w:r w:rsidRPr="00332B00">
        <w:rPr>
          <w:rFonts w:ascii="GHEA Grapalat" w:hAnsi="GHEA Grapalat"/>
          <w:sz w:val="20"/>
          <w:szCs w:val="20"/>
        </w:rPr>
        <w:t xml:space="preserve"> </w:t>
      </w:r>
      <w:proofErr w:type="spellStart"/>
      <w:r w:rsidRPr="00332B00">
        <w:rPr>
          <w:rFonts w:ascii="GHEA Grapalat" w:hAnsi="GHEA Grapalat"/>
          <w:sz w:val="20"/>
          <w:szCs w:val="20"/>
        </w:rPr>
        <w:t>экземплярах</w:t>
      </w:r>
      <w:proofErr w:type="spellEnd"/>
      <w:r w:rsidRPr="00332B00">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332B00" w:rsidRDefault="008937EA" w:rsidP="003850C3">
      <w:pPr>
        <w:widowControl w:val="0"/>
        <w:ind w:firstLine="567"/>
        <w:jc w:val="both"/>
        <w:rPr>
          <w:rFonts w:ascii="GHEA Grapalat" w:hAnsi="GHEA Grapalat"/>
          <w:sz w:val="20"/>
          <w:szCs w:val="20"/>
        </w:rPr>
      </w:pPr>
      <w:r w:rsidRPr="00332B0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4.2.</w:t>
      </w:r>
      <w:r w:rsidRPr="00332B0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51EDA59" w14:textId="77777777" w:rsidR="008937EA" w:rsidRPr="00332B00" w:rsidRDefault="008937EA" w:rsidP="003850C3">
      <w:pPr>
        <w:widowControl w:val="0"/>
        <w:tabs>
          <w:tab w:val="left" w:pos="1134"/>
        </w:tabs>
        <w:ind w:firstLine="567"/>
        <w:rPr>
          <w:rFonts w:ascii="GHEA Grapalat" w:hAnsi="GHEA Grapalat"/>
          <w:sz w:val="20"/>
          <w:szCs w:val="20"/>
        </w:rPr>
      </w:pPr>
      <w:r w:rsidRPr="00332B00">
        <w:rPr>
          <w:rFonts w:ascii="GHEA Grapalat" w:hAnsi="GHEA Grapalat"/>
          <w:sz w:val="20"/>
          <w:szCs w:val="20"/>
        </w:rPr>
        <w:t>1)</w:t>
      </w:r>
      <w:r w:rsidRPr="00332B00">
        <w:rPr>
          <w:rFonts w:ascii="GHEA Grapalat" w:hAnsi="GHEA Grapalat"/>
          <w:sz w:val="20"/>
          <w:szCs w:val="20"/>
        </w:rPr>
        <w:tab/>
        <w:t>наименование заказчика и место (адрес) подачи заявки;</w:t>
      </w:r>
    </w:p>
    <w:p w14:paraId="5BAB3656"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w:t>
      </w:r>
      <w:r w:rsidRPr="00332B00">
        <w:rPr>
          <w:rFonts w:ascii="GHEA Grapalat" w:hAnsi="GHEA Grapalat"/>
          <w:sz w:val="20"/>
          <w:szCs w:val="20"/>
        </w:rPr>
        <w:tab/>
        <w:t xml:space="preserve">код </w:t>
      </w:r>
      <w:r w:rsidR="00F535C1" w:rsidRPr="00332B00">
        <w:rPr>
          <w:rFonts w:ascii="GHEA Grapalat" w:hAnsi="GHEA Grapalat"/>
          <w:sz w:val="20"/>
          <w:szCs w:val="20"/>
        </w:rPr>
        <w:t>процедуры</w:t>
      </w:r>
      <w:r w:rsidRPr="00332B00">
        <w:rPr>
          <w:rFonts w:ascii="GHEA Grapalat" w:hAnsi="GHEA Grapalat"/>
          <w:sz w:val="20"/>
          <w:szCs w:val="20"/>
        </w:rPr>
        <w:t>;</w:t>
      </w:r>
    </w:p>
    <w:p w14:paraId="52506F50"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Pr="00332B00">
        <w:rPr>
          <w:rFonts w:ascii="GHEA Grapalat" w:hAnsi="GHEA Grapalat"/>
          <w:sz w:val="20"/>
          <w:szCs w:val="20"/>
        </w:rPr>
        <w:tab/>
        <w:t>слова “не вскрывать до заседания по вскрытию заявок”;</w:t>
      </w:r>
    </w:p>
    <w:p w14:paraId="72CB2361" w14:textId="77777777" w:rsidR="008937EA" w:rsidRPr="00332B00" w:rsidRDefault="008937E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(имя), место нахождения и номер телефона участника.</w:t>
      </w:r>
    </w:p>
    <w:p w14:paraId="76193FD7" w14:textId="77777777" w:rsidR="008937EA" w:rsidRPr="00332B00" w:rsidRDefault="008937EA"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4.3.</w:t>
      </w:r>
      <w:r w:rsidRPr="00332B00">
        <w:rPr>
          <w:rFonts w:ascii="GHEA Grapalat" w:hAnsi="GHEA Grapalat"/>
          <w:sz w:val="20"/>
          <w:szCs w:val="20"/>
        </w:rPr>
        <w:tab/>
        <w:t>На заседании по вскрытию заявок комиссия отклоняет заявки, не</w:t>
      </w:r>
      <w:r w:rsidRPr="00332B00">
        <w:rPr>
          <w:rFonts w:ascii="Calibri" w:hAnsi="Calibri" w:cs="Calibri"/>
          <w:sz w:val="20"/>
          <w:szCs w:val="20"/>
        </w:rPr>
        <w:t> </w:t>
      </w:r>
      <w:r w:rsidRPr="00332B00">
        <w:rPr>
          <w:rFonts w:ascii="GHEA Grapalat" w:hAnsi="GHEA Grapalat"/>
          <w:sz w:val="20"/>
          <w:szCs w:val="20"/>
        </w:rPr>
        <w:t xml:space="preserve">соответствующие требованиям пунктов </w:t>
      </w:r>
      <w:r w:rsidR="00EE46E2" w:rsidRPr="00332B00">
        <w:rPr>
          <w:rFonts w:ascii="GHEA Grapalat" w:hAnsi="GHEA Grapalat"/>
          <w:sz w:val="20"/>
          <w:szCs w:val="20"/>
        </w:rPr>
        <w:t>3</w:t>
      </w:r>
      <w:r w:rsidRPr="00332B00">
        <w:rPr>
          <w:rFonts w:ascii="GHEA Grapalat" w:hAnsi="GHEA Grapalat"/>
          <w:sz w:val="20"/>
          <w:szCs w:val="20"/>
        </w:rPr>
        <w:t xml:space="preserve">.1 и </w:t>
      </w:r>
      <w:r w:rsidR="00EE46E2" w:rsidRPr="00332B00">
        <w:rPr>
          <w:rFonts w:ascii="GHEA Grapalat" w:hAnsi="GHEA Grapalat"/>
          <w:sz w:val="20"/>
          <w:szCs w:val="20"/>
        </w:rPr>
        <w:t>3</w:t>
      </w:r>
      <w:r w:rsidRPr="00332B00">
        <w:rPr>
          <w:rFonts w:ascii="GHEA Grapalat" w:hAnsi="GHEA Grapalat"/>
          <w:sz w:val="20"/>
          <w:szCs w:val="20"/>
        </w:rPr>
        <w:t>.2 настоящей инструкции, и в том же виде возвращает подающему их лицу.</w:t>
      </w:r>
    </w:p>
    <w:p w14:paraId="41B301D5" w14:textId="77777777" w:rsidR="00ED59E0" w:rsidRPr="00332B00" w:rsidRDefault="00ED59E0" w:rsidP="003850C3">
      <w:pPr>
        <w:widowControl w:val="0"/>
        <w:tabs>
          <w:tab w:val="left" w:pos="1134"/>
        </w:tabs>
        <w:ind w:firstLine="567"/>
        <w:jc w:val="both"/>
        <w:rPr>
          <w:rFonts w:ascii="GHEA Grapalat" w:hAnsi="GHEA Grapalat"/>
          <w:sz w:val="20"/>
          <w:szCs w:val="20"/>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332B00" w:rsidRDefault="00B2572B" w:rsidP="003850C3">
      <w:pPr>
        <w:pStyle w:val="norm"/>
        <w:widowControl w:val="0"/>
        <w:spacing w:line="240" w:lineRule="auto"/>
        <w:ind w:firstLine="284"/>
        <w:jc w:val="right"/>
        <w:rPr>
          <w:rFonts w:ascii="GHEA Grapalat" w:hAnsi="GHEA Grapalat" w:cs="Arial"/>
          <w:b/>
          <w:sz w:val="20"/>
        </w:rPr>
      </w:pPr>
      <w:r w:rsidRPr="00332B00">
        <w:rPr>
          <w:rFonts w:ascii="GHEA Grapalat" w:hAnsi="GHEA Grapalat"/>
          <w:b/>
          <w:sz w:val="20"/>
        </w:rPr>
        <w:lastRenderedPageBreak/>
        <w:t>Приложение № 1</w:t>
      </w:r>
    </w:p>
    <w:p w14:paraId="61518B11" w14:textId="5210BBD9" w:rsidR="00953786" w:rsidRPr="00332B00" w:rsidRDefault="00953786" w:rsidP="003850C3">
      <w:pPr>
        <w:jc w:val="right"/>
        <w:rPr>
          <w:rFonts w:ascii="GHEA Grapalat" w:hAnsi="GHEA Grapalat" w:cstheme="minorHAnsi"/>
          <w:i/>
          <w:sz w:val="20"/>
          <w:szCs w:val="20"/>
        </w:rPr>
      </w:pPr>
      <w:r w:rsidRPr="00332B00">
        <w:rPr>
          <w:rFonts w:ascii="GHEA Grapalat" w:hAnsi="GHEA Grapalat"/>
          <w:b/>
          <w:sz w:val="20"/>
          <w:szCs w:val="20"/>
        </w:rPr>
        <w:t>к Приглашению на открытый конкурс</w:t>
      </w:r>
      <w:r w:rsidRPr="00332B00">
        <w:rPr>
          <w:rFonts w:ascii="GHEA Grapalat" w:hAnsi="GHEA Grapalat" w:cs="Arial"/>
          <w:b/>
          <w:sz w:val="20"/>
          <w:szCs w:val="20"/>
        </w:rPr>
        <w:br/>
      </w:r>
      <w:r w:rsidRPr="00332B00">
        <w:rPr>
          <w:rFonts w:ascii="GHEA Grapalat" w:hAnsi="GHEA Grapalat"/>
          <w:b/>
          <w:sz w:val="20"/>
          <w:szCs w:val="20"/>
        </w:rPr>
        <w:t xml:space="preserve">под кодом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lang w:val="hy-AM"/>
        </w:rPr>
        <w:t>ՄՍԱԿ-ԳՀԱՊՁԲ-26/02</w:t>
      </w:r>
      <w:r w:rsidR="0075358A" w:rsidRPr="00332B00">
        <w:rPr>
          <w:rFonts w:ascii="GHEA Grapalat" w:hAnsi="GHEA Grapalat" w:cstheme="minorHAnsi"/>
          <w:sz w:val="20"/>
          <w:szCs w:val="20"/>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proofErr w:type="gramStart"/>
      <w:r w:rsidR="00350210" w:rsidRPr="00437197">
        <w:rPr>
          <w:rFonts w:ascii="GHEA Grapalat" w:hAnsi="GHEA Grapalat"/>
          <w:b/>
        </w:rPr>
        <w:t>-</w:t>
      </w:r>
      <w:r w:rsidR="005A6435" w:rsidRPr="00437197">
        <w:rPr>
          <w:rFonts w:ascii="GHEA Grapalat" w:hAnsi="GHEA Grapalat"/>
          <w:b/>
        </w:rPr>
        <w:t xml:space="preserve">  ОБЪЯВЛЕНИЕ</w:t>
      </w:r>
      <w:proofErr w:type="gramEnd"/>
      <w:r w:rsidR="005A6435" w:rsidRPr="00437197">
        <w:rPr>
          <w:rFonts w:ascii="GHEA Grapalat" w:hAnsi="GHEA Grapalat"/>
          <w:b/>
        </w:rPr>
        <w:t xml:space="preserve">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332B00" w:rsidRDefault="00B2572B" w:rsidP="003850C3">
      <w:pPr>
        <w:widowControl w:val="0"/>
        <w:jc w:val="center"/>
        <w:rPr>
          <w:rFonts w:ascii="GHEA Grapalat" w:hAnsi="GHEA Grapalat"/>
          <w:sz w:val="20"/>
          <w:szCs w:val="20"/>
        </w:rPr>
      </w:pPr>
    </w:p>
    <w:p w14:paraId="40CB7D43"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______________________________________________________________заявляет, что </w:t>
      </w:r>
    </w:p>
    <w:p w14:paraId="59915592" w14:textId="77777777" w:rsidR="00374F4A" w:rsidRPr="00332B00" w:rsidRDefault="00374F4A" w:rsidP="003850C3">
      <w:pPr>
        <w:ind w:left="2694"/>
        <w:jc w:val="both"/>
        <w:rPr>
          <w:rFonts w:ascii="GHEA Grapalat" w:hAnsi="GHEA Grapalat"/>
          <w:sz w:val="20"/>
          <w:szCs w:val="20"/>
        </w:rPr>
      </w:pPr>
      <w:r w:rsidRPr="00332B00">
        <w:rPr>
          <w:rFonts w:ascii="GHEA Grapalat" w:hAnsi="GHEA Grapalat"/>
          <w:sz w:val="20"/>
          <w:szCs w:val="20"/>
        </w:rPr>
        <w:t xml:space="preserve">наименование участника </w:t>
      </w:r>
    </w:p>
    <w:p w14:paraId="378CA0E6" w14:textId="77777777" w:rsidR="00374F4A" w:rsidRPr="00332B00" w:rsidRDefault="00374F4A" w:rsidP="003850C3">
      <w:pPr>
        <w:jc w:val="both"/>
        <w:rPr>
          <w:rFonts w:ascii="GHEA Grapalat" w:hAnsi="GHEA Grapalat"/>
          <w:sz w:val="20"/>
          <w:szCs w:val="20"/>
          <w:u w:val="single"/>
        </w:rPr>
      </w:pPr>
      <w:r w:rsidRPr="00332B00">
        <w:rPr>
          <w:rFonts w:ascii="GHEA Grapalat" w:hAnsi="GHEA Grapalat"/>
          <w:sz w:val="20"/>
          <w:szCs w:val="20"/>
        </w:rPr>
        <w:t>желает участвовать в лоте (лотах)_______________________________ объявленного</w:t>
      </w:r>
    </w:p>
    <w:p w14:paraId="29056FBF" w14:textId="77777777" w:rsidR="00374F4A" w:rsidRPr="00332B00" w:rsidRDefault="00374F4A" w:rsidP="003850C3">
      <w:pPr>
        <w:ind w:left="4395"/>
        <w:jc w:val="both"/>
        <w:rPr>
          <w:rFonts w:ascii="GHEA Grapalat" w:hAnsi="GHEA Grapalat" w:cs="Sylfaen"/>
          <w:sz w:val="20"/>
          <w:szCs w:val="20"/>
        </w:rPr>
      </w:pPr>
      <w:r w:rsidRPr="00332B00">
        <w:rPr>
          <w:rFonts w:ascii="GHEA Grapalat" w:hAnsi="GHEA Grapalat"/>
          <w:sz w:val="20"/>
          <w:szCs w:val="20"/>
        </w:rPr>
        <w:t>номер лота (лотов)</w:t>
      </w:r>
    </w:p>
    <w:p w14:paraId="509CC435" w14:textId="0631C0DD" w:rsidR="00374F4A" w:rsidRPr="00332B00" w:rsidRDefault="00374F4A" w:rsidP="003850C3">
      <w:pPr>
        <w:jc w:val="both"/>
        <w:rPr>
          <w:rFonts w:ascii="GHEA Grapalat" w:hAnsi="GHEA Grapalat" w:cstheme="minorHAnsi"/>
          <w:sz w:val="20"/>
          <w:szCs w:val="20"/>
        </w:rPr>
      </w:pPr>
      <w:r w:rsidRPr="00332B00">
        <w:rPr>
          <w:rFonts w:ascii="GHEA Grapalat" w:hAnsi="GHEA Grapalat"/>
          <w:sz w:val="20"/>
          <w:szCs w:val="20"/>
        </w:rPr>
        <w:t>_____________</w:t>
      </w:r>
      <w:r w:rsidR="002040D1" w:rsidRPr="00332B00">
        <w:rPr>
          <w:rFonts w:ascii="GHEA Grapalat" w:hAnsi="GHEA Grapalat"/>
          <w:sz w:val="20"/>
          <w:szCs w:val="20"/>
        </w:rPr>
        <w:t>N</w:t>
      </w:r>
      <w:r w:rsidR="00BE2861" w:rsidRPr="00332B00">
        <w:rPr>
          <w:rFonts w:ascii="GHEA Grapalat" w:hAnsi="GHEA Grapalat"/>
          <w:sz w:val="20"/>
          <w:szCs w:val="20"/>
        </w:rPr>
        <w:t xml:space="preserve"> </w:t>
      </w:r>
      <w:proofErr w:type="gramStart"/>
      <w:r w:rsidR="00BE2861" w:rsidRPr="00332B00">
        <w:rPr>
          <w:rFonts w:ascii="GHEA Grapalat" w:hAnsi="GHEA Grapalat"/>
          <w:sz w:val="20"/>
          <w:szCs w:val="20"/>
          <w:lang w:val="hy-AM"/>
        </w:rPr>
        <w:t xml:space="preserve">20 </w:t>
      </w:r>
      <w:r w:rsidR="002040D1" w:rsidRPr="00332B00">
        <w:rPr>
          <w:rFonts w:ascii="GHEA Grapalat" w:hAnsi="GHEA Grapalat"/>
          <w:sz w:val="20"/>
          <w:szCs w:val="20"/>
          <w:lang w:val="hy-AM"/>
        </w:rPr>
        <w:t xml:space="preserve"> </w:t>
      </w:r>
      <w:r w:rsidR="002040D1" w:rsidRPr="00332B00">
        <w:rPr>
          <w:rFonts w:ascii="GHEA Grapalat" w:hAnsi="GHEA Grapalat"/>
          <w:sz w:val="20"/>
          <w:szCs w:val="20"/>
        </w:rPr>
        <w:t>поликлиника</w:t>
      </w:r>
      <w:proofErr w:type="gramEnd"/>
      <w:r w:rsidR="002040D1" w:rsidRPr="00332B00">
        <w:rPr>
          <w:rFonts w:ascii="GHEA Grapalat" w:hAnsi="GHEA Grapalat"/>
          <w:sz w:val="20"/>
          <w:szCs w:val="20"/>
        </w:rPr>
        <w:t xml:space="preserve"> ЗАО</w:t>
      </w:r>
      <w:r w:rsidRPr="00332B00">
        <w:rPr>
          <w:rFonts w:ascii="GHEA Grapalat" w:hAnsi="GHEA Grapalat"/>
          <w:sz w:val="20"/>
          <w:szCs w:val="20"/>
        </w:rPr>
        <w:t xml:space="preserve">_ под кодом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lang w:val="hy-AM"/>
        </w:rPr>
        <w:t>ՄՍԱԿ-ԳՀԱՊՁԲ-26/02</w:t>
      </w:r>
      <w:r w:rsidR="0075358A" w:rsidRPr="00332B00">
        <w:rPr>
          <w:rFonts w:ascii="GHEA Grapalat" w:hAnsi="GHEA Grapalat" w:cstheme="minorHAnsi"/>
          <w:sz w:val="20"/>
          <w:szCs w:val="20"/>
          <w:lang w:val="hy-AM"/>
        </w:rPr>
        <w:t>»</w:t>
      </w:r>
    </w:p>
    <w:p w14:paraId="29200C95" w14:textId="77777777" w:rsidR="00374F4A" w:rsidRPr="00332B00" w:rsidRDefault="00374F4A" w:rsidP="003850C3">
      <w:pPr>
        <w:ind w:left="1560"/>
        <w:jc w:val="both"/>
        <w:rPr>
          <w:rFonts w:ascii="GHEA Grapalat" w:hAnsi="GHEA Grapalat"/>
          <w:sz w:val="20"/>
          <w:szCs w:val="20"/>
        </w:rPr>
      </w:pPr>
      <w:r w:rsidRPr="00332B00">
        <w:rPr>
          <w:rFonts w:ascii="GHEA Grapalat" w:hAnsi="GHEA Grapalat"/>
          <w:sz w:val="20"/>
          <w:szCs w:val="20"/>
        </w:rPr>
        <w:t>наименование заказчика</w:t>
      </w:r>
    </w:p>
    <w:p w14:paraId="4D8F761D"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открытого конкурса и в соответствии с требованиями приглашения подает заявку.</w:t>
      </w:r>
    </w:p>
    <w:p w14:paraId="13B3030A"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__________________________________________________ заявляет и заверяет, что</w:t>
      </w:r>
    </w:p>
    <w:p w14:paraId="55885B91" w14:textId="77777777" w:rsidR="00374F4A" w:rsidRPr="00332B00" w:rsidRDefault="00374F4A" w:rsidP="003850C3">
      <w:pPr>
        <w:ind w:left="1843"/>
        <w:jc w:val="both"/>
        <w:rPr>
          <w:rFonts w:ascii="GHEA Grapalat" w:hAnsi="GHEA Grapalat" w:cs="Sylfaen"/>
          <w:sz w:val="20"/>
          <w:szCs w:val="20"/>
        </w:rPr>
      </w:pPr>
      <w:r w:rsidRPr="00332B00">
        <w:rPr>
          <w:rFonts w:ascii="GHEA Grapalat" w:hAnsi="GHEA Grapalat"/>
          <w:sz w:val="20"/>
          <w:szCs w:val="20"/>
        </w:rPr>
        <w:t>наименование участника</w:t>
      </w:r>
    </w:p>
    <w:p w14:paraId="6B2DA7B5" w14:textId="77777777" w:rsidR="00374F4A" w:rsidRPr="00332B00" w:rsidRDefault="00374F4A" w:rsidP="003850C3">
      <w:pPr>
        <w:jc w:val="both"/>
        <w:rPr>
          <w:rFonts w:ascii="GHEA Grapalat" w:hAnsi="GHEA Grapalat" w:cs="Sylfaen"/>
          <w:sz w:val="20"/>
          <w:szCs w:val="20"/>
        </w:rPr>
      </w:pPr>
      <w:r w:rsidRPr="00332B00">
        <w:rPr>
          <w:rFonts w:ascii="GHEA Grapalat" w:hAnsi="GHEA Grapalat"/>
          <w:sz w:val="20"/>
          <w:szCs w:val="20"/>
        </w:rPr>
        <w:t>является резидентом ______________________________________________________</w:t>
      </w:r>
      <w:r w:rsidR="00D04575" w:rsidRPr="00332B00">
        <w:rPr>
          <w:rFonts w:ascii="GHEA Grapalat" w:hAnsi="GHEA Grapalat"/>
          <w:sz w:val="20"/>
          <w:szCs w:val="20"/>
        </w:rPr>
        <w:t>.</w:t>
      </w:r>
    </w:p>
    <w:p w14:paraId="5187C962" w14:textId="77777777" w:rsidR="00374F4A" w:rsidRPr="00332B00" w:rsidRDefault="00374F4A" w:rsidP="003850C3">
      <w:pPr>
        <w:ind w:left="4111"/>
        <w:jc w:val="both"/>
        <w:rPr>
          <w:rFonts w:ascii="GHEA Grapalat" w:hAnsi="GHEA Grapalat" w:cs="Arial"/>
          <w:sz w:val="20"/>
          <w:szCs w:val="20"/>
        </w:rPr>
      </w:pPr>
      <w:r w:rsidRPr="00332B00">
        <w:rPr>
          <w:rFonts w:ascii="GHEA Grapalat" w:hAnsi="GHEA Grapalat"/>
          <w:sz w:val="20"/>
          <w:szCs w:val="20"/>
        </w:rPr>
        <w:t>наименование страны</w:t>
      </w:r>
    </w:p>
    <w:p w14:paraId="61458D8A" w14:textId="77777777" w:rsidR="000612B9" w:rsidRPr="00332B00" w:rsidRDefault="000612B9" w:rsidP="003850C3">
      <w:pPr>
        <w:jc w:val="both"/>
        <w:rPr>
          <w:rFonts w:ascii="GHEA Grapalat" w:hAnsi="GHEA Grapalat"/>
          <w:sz w:val="20"/>
          <w:szCs w:val="20"/>
        </w:rPr>
      </w:pPr>
    </w:p>
    <w:p w14:paraId="4453D846" w14:textId="77777777" w:rsidR="000612B9" w:rsidRPr="00332B00" w:rsidRDefault="004F0CAA" w:rsidP="003850C3">
      <w:pPr>
        <w:jc w:val="both"/>
        <w:rPr>
          <w:rFonts w:ascii="GHEA Grapalat" w:hAnsi="GHEA Grapalat"/>
          <w:sz w:val="20"/>
          <w:szCs w:val="20"/>
        </w:rPr>
      </w:pPr>
      <w:r w:rsidRPr="00332B00">
        <w:rPr>
          <w:rFonts w:ascii="GHEA Grapalat" w:hAnsi="GHEA Grapalat"/>
          <w:sz w:val="20"/>
          <w:szCs w:val="20"/>
        </w:rPr>
        <w:t>Данные</w:t>
      </w:r>
      <w:r w:rsidR="002A0700" w:rsidRPr="00332B00">
        <w:rPr>
          <w:rFonts w:ascii="GHEA Grapalat" w:hAnsi="GHEA Grapalat"/>
          <w:sz w:val="20"/>
          <w:szCs w:val="20"/>
        </w:rPr>
        <w:t xml:space="preserve">       </w:t>
      </w:r>
      <w:proofErr w:type="gramStart"/>
      <w:r w:rsidR="000612B9" w:rsidRPr="00332B00">
        <w:rPr>
          <w:rFonts w:ascii="GHEA Grapalat" w:hAnsi="GHEA Grapalat"/>
          <w:sz w:val="20"/>
          <w:szCs w:val="20"/>
        </w:rPr>
        <w:t>----------------------------------------</w:t>
      </w:r>
      <w:r w:rsidR="00304237" w:rsidRPr="00332B00">
        <w:rPr>
          <w:rFonts w:ascii="GHEA Grapalat" w:hAnsi="GHEA Grapalat"/>
          <w:sz w:val="20"/>
          <w:szCs w:val="20"/>
        </w:rPr>
        <w:t xml:space="preserve">  </w:t>
      </w:r>
      <w:r w:rsidR="00F96993" w:rsidRPr="00332B00">
        <w:rPr>
          <w:rFonts w:ascii="GHEA Grapalat" w:hAnsi="GHEA Grapalat"/>
          <w:sz w:val="20"/>
          <w:szCs w:val="20"/>
        </w:rPr>
        <w:t>следующие</w:t>
      </w:r>
      <w:proofErr w:type="gramEnd"/>
      <w:r w:rsidR="00304237" w:rsidRPr="00332B00">
        <w:rPr>
          <w:rFonts w:ascii="GHEA Grapalat" w:hAnsi="GHEA Grapalat"/>
          <w:sz w:val="20"/>
          <w:szCs w:val="20"/>
        </w:rPr>
        <w:t>:</w:t>
      </w:r>
    </w:p>
    <w:p w14:paraId="5F9CD9E8" w14:textId="77777777" w:rsidR="002A0700" w:rsidRPr="00332B00" w:rsidRDefault="002A0700" w:rsidP="003850C3">
      <w:pPr>
        <w:ind w:left="1843"/>
        <w:rPr>
          <w:rFonts w:ascii="GHEA Grapalat" w:hAnsi="GHEA Grapalat" w:cs="Sylfaen"/>
          <w:sz w:val="20"/>
          <w:szCs w:val="20"/>
          <w:lang w:val="hy-AM"/>
        </w:rPr>
      </w:pPr>
      <w:r w:rsidRPr="00332B00">
        <w:rPr>
          <w:rFonts w:ascii="GHEA Grapalat" w:hAnsi="GHEA Grapalat"/>
          <w:sz w:val="20"/>
          <w:szCs w:val="20"/>
        </w:rPr>
        <w:t>наименование участника</w:t>
      </w:r>
    </w:p>
    <w:p w14:paraId="1F608960" w14:textId="77777777" w:rsidR="000612B9" w:rsidRPr="00332B00" w:rsidRDefault="000612B9" w:rsidP="003850C3">
      <w:pPr>
        <w:jc w:val="both"/>
        <w:rPr>
          <w:rFonts w:ascii="GHEA Grapalat" w:hAnsi="GHEA Grapalat"/>
          <w:sz w:val="20"/>
          <w:szCs w:val="20"/>
        </w:rPr>
      </w:pPr>
    </w:p>
    <w:p w14:paraId="5582F786"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 xml:space="preserve">Учетный номер налогоплательщика  </w:t>
      </w:r>
      <w:r w:rsidR="00B138F3" w:rsidRPr="00332B00">
        <w:rPr>
          <w:rFonts w:ascii="GHEA Grapalat" w:hAnsi="GHEA Grapalat"/>
          <w:sz w:val="20"/>
          <w:szCs w:val="20"/>
        </w:rPr>
        <w:t xml:space="preserve">             </w:t>
      </w:r>
      <w:r w:rsidRPr="00332B00">
        <w:rPr>
          <w:rFonts w:ascii="GHEA Grapalat" w:hAnsi="GHEA Grapalat"/>
          <w:sz w:val="20"/>
          <w:szCs w:val="20"/>
        </w:rPr>
        <w:t>________________</w:t>
      </w:r>
    </w:p>
    <w:p w14:paraId="1C5EACBE" w14:textId="77777777" w:rsidR="00374F4A" w:rsidRPr="00332B00" w:rsidRDefault="00B138F3" w:rsidP="003850C3">
      <w:pPr>
        <w:tabs>
          <w:tab w:val="left" w:pos="7371"/>
        </w:tabs>
        <w:ind w:left="4111"/>
        <w:jc w:val="both"/>
        <w:rPr>
          <w:rFonts w:ascii="GHEA Grapalat" w:hAnsi="GHEA Grapalat" w:cs="Arial"/>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учетный номер</w:t>
      </w:r>
      <w:r w:rsidRPr="00332B00">
        <w:rPr>
          <w:rFonts w:ascii="GHEA Grapalat" w:hAnsi="GHEA Grapalat"/>
          <w:sz w:val="20"/>
          <w:szCs w:val="20"/>
        </w:rPr>
        <w:t xml:space="preserve"> </w:t>
      </w:r>
      <w:r w:rsidR="00374F4A" w:rsidRPr="00332B00">
        <w:rPr>
          <w:rFonts w:ascii="GHEA Grapalat" w:hAnsi="GHEA Grapalat"/>
          <w:sz w:val="20"/>
          <w:szCs w:val="20"/>
        </w:rPr>
        <w:t>налогоплательщика</w:t>
      </w:r>
    </w:p>
    <w:p w14:paraId="7715BF6D" w14:textId="77777777" w:rsidR="00B138F3" w:rsidRPr="00332B00" w:rsidRDefault="00B138F3" w:rsidP="003850C3">
      <w:pPr>
        <w:jc w:val="both"/>
        <w:rPr>
          <w:rFonts w:ascii="GHEA Grapalat" w:hAnsi="GHEA Grapalat"/>
          <w:sz w:val="20"/>
          <w:szCs w:val="20"/>
        </w:rPr>
      </w:pPr>
    </w:p>
    <w:p w14:paraId="185DA09A" w14:textId="77777777" w:rsidR="00374F4A" w:rsidRPr="00332B00" w:rsidRDefault="00B138F3" w:rsidP="003850C3">
      <w:pPr>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 xml:space="preserve">Адрес электронной почты </w:t>
      </w:r>
      <w:r w:rsidRPr="00332B00">
        <w:rPr>
          <w:rFonts w:ascii="GHEA Grapalat" w:hAnsi="GHEA Grapalat"/>
          <w:sz w:val="20"/>
          <w:szCs w:val="20"/>
        </w:rPr>
        <w:t xml:space="preserve">                           </w:t>
      </w:r>
      <w:r w:rsidR="00374F4A" w:rsidRPr="00332B00">
        <w:rPr>
          <w:rFonts w:ascii="GHEA Grapalat" w:hAnsi="GHEA Grapalat"/>
          <w:sz w:val="20"/>
          <w:szCs w:val="20"/>
        </w:rPr>
        <w:t>__________________</w:t>
      </w:r>
    </w:p>
    <w:p w14:paraId="5AE6EBEA" w14:textId="77777777" w:rsidR="00374F4A" w:rsidRPr="00332B00" w:rsidRDefault="00B138F3" w:rsidP="003850C3">
      <w:pPr>
        <w:tabs>
          <w:tab w:val="left" w:pos="6946"/>
        </w:tabs>
        <w:ind w:left="3402" w:firstLine="6"/>
        <w:jc w:val="both"/>
        <w:rPr>
          <w:rFonts w:ascii="GHEA Grapalat" w:hAnsi="GHEA Grapalat"/>
          <w:sz w:val="20"/>
          <w:szCs w:val="20"/>
        </w:rPr>
      </w:pPr>
      <w:r w:rsidRPr="00332B00">
        <w:rPr>
          <w:rFonts w:ascii="GHEA Grapalat" w:hAnsi="GHEA Grapalat"/>
          <w:sz w:val="20"/>
          <w:szCs w:val="20"/>
        </w:rPr>
        <w:t xml:space="preserve">                                  </w:t>
      </w:r>
      <w:r w:rsidR="00374F4A" w:rsidRPr="00332B00">
        <w:rPr>
          <w:rFonts w:ascii="GHEA Grapalat" w:hAnsi="GHEA Grapalat"/>
          <w:sz w:val="20"/>
          <w:szCs w:val="20"/>
        </w:rPr>
        <w:t>адрес электронной</w:t>
      </w:r>
      <w:r w:rsidR="00374F4A" w:rsidRPr="00332B00">
        <w:rPr>
          <w:rFonts w:ascii="GHEA Grapalat" w:hAnsi="GHEA Grapalat"/>
          <w:sz w:val="20"/>
          <w:szCs w:val="20"/>
        </w:rPr>
        <w:tab/>
        <w:t>почты</w:t>
      </w:r>
    </w:p>
    <w:p w14:paraId="67F56425" w14:textId="77777777" w:rsidR="00B138F3" w:rsidRPr="00332B00" w:rsidRDefault="00B138F3" w:rsidP="003850C3">
      <w:pPr>
        <w:jc w:val="both"/>
        <w:rPr>
          <w:rFonts w:ascii="GHEA Grapalat" w:hAnsi="GHEA Grapalat"/>
          <w:sz w:val="20"/>
          <w:szCs w:val="20"/>
        </w:rPr>
      </w:pPr>
    </w:p>
    <w:p w14:paraId="4C0FCE1C" w14:textId="77777777" w:rsidR="009E1181" w:rsidRPr="00332B00" w:rsidRDefault="00F96993" w:rsidP="003850C3">
      <w:pPr>
        <w:jc w:val="both"/>
        <w:rPr>
          <w:rFonts w:ascii="GHEA Grapalat" w:hAnsi="GHEA Grapalat"/>
          <w:sz w:val="20"/>
          <w:szCs w:val="20"/>
        </w:rPr>
      </w:pPr>
      <w:r w:rsidRPr="00332B00">
        <w:rPr>
          <w:rFonts w:ascii="GHEA Grapalat" w:hAnsi="GHEA Grapalat"/>
          <w:sz w:val="20"/>
          <w:szCs w:val="20"/>
        </w:rPr>
        <w:t>Адрес деятельности</w:t>
      </w:r>
      <w:r w:rsidR="009E1181" w:rsidRPr="00332B00">
        <w:rPr>
          <w:rFonts w:ascii="GHEA Grapalat" w:hAnsi="GHEA Grapalat"/>
          <w:sz w:val="20"/>
          <w:szCs w:val="20"/>
        </w:rPr>
        <w:t xml:space="preserve">              ----------------------------</w:t>
      </w:r>
      <w:r w:rsidR="009627B3" w:rsidRPr="00332B00">
        <w:rPr>
          <w:rFonts w:ascii="GHEA Grapalat" w:hAnsi="GHEA Grapalat"/>
          <w:sz w:val="20"/>
          <w:szCs w:val="20"/>
        </w:rPr>
        <w:t>--------------------------------</w:t>
      </w:r>
    </w:p>
    <w:p w14:paraId="1562ECE1" w14:textId="77777777" w:rsidR="00F96993" w:rsidRPr="00332B00" w:rsidRDefault="009E1181" w:rsidP="003850C3">
      <w:pPr>
        <w:jc w:val="both"/>
        <w:rPr>
          <w:rFonts w:ascii="GHEA Grapalat" w:hAnsi="GHEA Grapalat"/>
          <w:sz w:val="20"/>
          <w:szCs w:val="20"/>
        </w:rPr>
      </w:pPr>
      <w:r w:rsidRPr="00332B00">
        <w:rPr>
          <w:rFonts w:ascii="GHEA Grapalat" w:hAnsi="GHEA Grapalat"/>
          <w:sz w:val="20"/>
          <w:szCs w:val="20"/>
        </w:rPr>
        <w:t xml:space="preserve">            </w:t>
      </w:r>
      <w:r w:rsidR="00F96993" w:rsidRPr="00332B00">
        <w:rPr>
          <w:rFonts w:ascii="GHEA Grapalat" w:hAnsi="GHEA Grapalat"/>
          <w:sz w:val="20"/>
          <w:szCs w:val="20"/>
        </w:rPr>
        <w:t xml:space="preserve">  </w:t>
      </w:r>
      <w:r w:rsidRPr="00332B00">
        <w:rPr>
          <w:rFonts w:ascii="GHEA Grapalat" w:hAnsi="GHEA Grapalat"/>
          <w:sz w:val="20"/>
          <w:szCs w:val="20"/>
        </w:rPr>
        <w:t xml:space="preserve">                                </w:t>
      </w:r>
      <w:r w:rsidR="00B138F3" w:rsidRPr="00332B00">
        <w:rPr>
          <w:rFonts w:ascii="GHEA Grapalat" w:hAnsi="GHEA Grapalat"/>
          <w:sz w:val="20"/>
          <w:szCs w:val="20"/>
        </w:rPr>
        <w:t xml:space="preserve">                        </w:t>
      </w:r>
      <w:r w:rsidRPr="00332B00">
        <w:rPr>
          <w:rFonts w:ascii="GHEA Grapalat" w:hAnsi="GHEA Grapalat"/>
          <w:sz w:val="20"/>
          <w:szCs w:val="20"/>
        </w:rPr>
        <w:t>адрес деятельности</w:t>
      </w:r>
    </w:p>
    <w:p w14:paraId="0F262C03" w14:textId="77777777" w:rsidR="00B16483" w:rsidRPr="00332B00" w:rsidRDefault="00B16483" w:rsidP="003850C3">
      <w:pPr>
        <w:jc w:val="both"/>
        <w:rPr>
          <w:rFonts w:ascii="GHEA Grapalat" w:hAnsi="GHEA Grapalat"/>
          <w:sz w:val="20"/>
          <w:szCs w:val="20"/>
        </w:rPr>
      </w:pPr>
    </w:p>
    <w:p w14:paraId="46733260" w14:textId="77777777" w:rsidR="00B16483" w:rsidRPr="00332B00" w:rsidRDefault="00B16483" w:rsidP="003850C3">
      <w:pPr>
        <w:jc w:val="both"/>
        <w:rPr>
          <w:rFonts w:ascii="GHEA Grapalat" w:hAnsi="GHEA Grapalat"/>
          <w:sz w:val="20"/>
          <w:szCs w:val="20"/>
        </w:rPr>
      </w:pPr>
      <w:r w:rsidRPr="00332B00">
        <w:rPr>
          <w:rFonts w:ascii="GHEA Grapalat" w:hAnsi="GHEA Grapalat"/>
          <w:sz w:val="20"/>
          <w:szCs w:val="20"/>
        </w:rPr>
        <w:t>Номер телефона                     ------------------------------</w:t>
      </w:r>
      <w:r w:rsidR="009627B3" w:rsidRPr="00332B00">
        <w:rPr>
          <w:rFonts w:ascii="GHEA Grapalat" w:hAnsi="GHEA Grapalat"/>
          <w:sz w:val="20"/>
          <w:szCs w:val="20"/>
        </w:rPr>
        <w:t>-------------------------------</w:t>
      </w:r>
      <w:r w:rsidRPr="00332B00">
        <w:rPr>
          <w:rFonts w:ascii="GHEA Grapalat" w:hAnsi="GHEA Grapalat"/>
          <w:sz w:val="20"/>
          <w:szCs w:val="20"/>
        </w:rPr>
        <w:t xml:space="preserve"> </w:t>
      </w:r>
    </w:p>
    <w:p w14:paraId="4C606B0F" w14:textId="77777777" w:rsidR="006B3E56" w:rsidRPr="00332B00" w:rsidRDefault="00B138F3" w:rsidP="003850C3">
      <w:pPr>
        <w:tabs>
          <w:tab w:val="left" w:pos="7371"/>
        </w:tabs>
        <w:ind w:left="3544" w:firstLine="3"/>
        <w:jc w:val="both"/>
        <w:rPr>
          <w:rFonts w:ascii="GHEA Grapalat" w:hAnsi="GHEA Grapalat"/>
          <w:sz w:val="20"/>
          <w:szCs w:val="20"/>
        </w:rPr>
      </w:pPr>
      <w:r w:rsidRPr="00332B00">
        <w:rPr>
          <w:rFonts w:ascii="GHEA Grapalat" w:hAnsi="GHEA Grapalat"/>
          <w:sz w:val="20"/>
          <w:szCs w:val="20"/>
        </w:rPr>
        <w:t xml:space="preserve">                                 </w:t>
      </w:r>
      <w:r w:rsidR="00B16483" w:rsidRPr="00332B00">
        <w:rPr>
          <w:rFonts w:ascii="GHEA Grapalat" w:hAnsi="GHEA Grapalat"/>
          <w:sz w:val="20"/>
          <w:szCs w:val="20"/>
        </w:rPr>
        <w:t>Номер телефона</w:t>
      </w:r>
    </w:p>
    <w:p w14:paraId="29F804A7" w14:textId="77777777" w:rsidR="00B16483" w:rsidRPr="00332B00" w:rsidRDefault="00B16483" w:rsidP="003850C3">
      <w:pPr>
        <w:tabs>
          <w:tab w:val="left" w:pos="7371"/>
        </w:tabs>
        <w:ind w:left="3544" w:firstLine="3"/>
        <w:jc w:val="both"/>
        <w:rPr>
          <w:rFonts w:ascii="GHEA Grapalat" w:hAnsi="GHEA Grapalat"/>
          <w:sz w:val="20"/>
          <w:szCs w:val="20"/>
        </w:rPr>
      </w:pPr>
    </w:p>
    <w:p w14:paraId="2AD74B38" w14:textId="77777777" w:rsidR="006B3E56" w:rsidRPr="00332B00" w:rsidRDefault="006B3E56" w:rsidP="003850C3">
      <w:pPr>
        <w:widowControl w:val="0"/>
        <w:jc w:val="both"/>
        <w:rPr>
          <w:rFonts w:ascii="GHEA Grapalat" w:hAnsi="GHEA Grapalat"/>
          <w:sz w:val="20"/>
          <w:szCs w:val="20"/>
        </w:rPr>
      </w:pPr>
      <w:r w:rsidRPr="00332B00">
        <w:rPr>
          <w:rFonts w:ascii="GHEA Grapalat" w:hAnsi="GHEA Grapalat"/>
          <w:sz w:val="20"/>
          <w:szCs w:val="20"/>
        </w:rPr>
        <w:t xml:space="preserve">Настоящим _________________________________объявляет и </w:t>
      </w:r>
      <w:proofErr w:type="spellStart"/>
      <w:proofErr w:type="gramStart"/>
      <w:r w:rsidRPr="00332B00">
        <w:rPr>
          <w:rFonts w:ascii="GHEA Grapalat" w:hAnsi="GHEA Grapalat"/>
          <w:sz w:val="20"/>
          <w:szCs w:val="20"/>
        </w:rPr>
        <w:t>подтверждает,что</w:t>
      </w:r>
      <w:proofErr w:type="spellEnd"/>
      <w:proofErr w:type="gramEnd"/>
      <w:r w:rsidRPr="00332B00">
        <w:rPr>
          <w:rFonts w:ascii="GHEA Grapalat" w:hAnsi="GHEA Grapalat"/>
          <w:sz w:val="20"/>
          <w:szCs w:val="20"/>
        </w:rPr>
        <w:t>:</w:t>
      </w:r>
    </w:p>
    <w:p w14:paraId="206D60F0" w14:textId="77777777" w:rsidR="006B3E56" w:rsidRPr="00332B00" w:rsidRDefault="006B3E56" w:rsidP="003850C3">
      <w:pPr>
        <w:widowControl w:val="0"/>
        <w:ind w:left="2835"/>
        <w:jc w:val="both"/>
        <w:rPr>
          <w:rFonts w:ascii="GHEA Grapalat" w:hAnsi="GHEA Grapalat"/>
          <w:sz w:val="20"/>
          <w:szCs w:val="20"/>
        </w:rPr>
      </w:pPr>
      <w:r w:rsidRPr="00332B00">
        <w:rPr>
          <w:rFonts w:ascii="GHEA Grapalat" w:hAnsi="GHEA Grapalat"/>
          <w:sz w:val="20"/>
          <w:szCs w:val="20"/>
        </w:rPr>
        <w:t>наименование участника</w:t>
      </w:r>
    </w:p>
    <w:p w14:paraId="1F2C9681" w14:textId="77777777" w:rsidR="009E1F0A" w:rsidRPr="00332B00" w:rsidRDefault="009E1F0A" w:rsidP="003850C3">
      <w:pPr>
        <w:ind w:firstLine="709"/>
        <w:rPr>
          <w:rFonts w:ascii="GHEA Grapalat" w:hAnsi="GHEA Grapalat"/>
          <w:sz w:val="20"/>
          <w:szCs w:val="20"/>
        </w:rPr>
      </w:pPr>
      <w:r w:rsidRPr="00332B00">
        <w:rPr>
          <w:rFonts w:ascii="GHEA Grapalat" w:hAnsi="GHEA Grapalat" w:cs="Arial"/>
          <w:sz w:val="20"/>
          <w:szCs w:val="20"/>
        </w:rPr>
        <w:t>1)</w:t>
      </w:r>
      <w:r w:rsidRPr="00332B00">
        <w:rPr>
          <w:rFonts w:ascii="GHEA Grapalat" w:hAnsi="GHEA Grapalat"/>
          <w:sz w:val="20"/>
          <w:szCs w:val="20"/>
          <w:lang w:val="hy-AM"/>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                         </w:t>
      </w:r>
      <w:r w:rsidRPr="00332B00">
        <w:rPr>
          <w:rFonts w:ascii="GHEA Grapalat" w:hAnsi="GHEA Grapalat"/>
          <w:sz w:val="20"/>
          <w:szCs w:val="20"/>
          <w:u w:val="single"/>
          <w:lang w:val="hy-AM"/>
        </w:rPr>
        <w:t xml:space="preserve">          </w:t>
      </w:r>
      <w:r w:rsidRPr="00332B00">
        <w:rPr>
          <w:rFonts w:ascii="GHEA Grapalat" w:hAnsi="GHEA Grapalat"/>
          <w:sz w:val="20"/>
          <w:szCs w:val="20"/>
          <w:u w:val="single"/>
        </w:rPr>
        <w:t xml:space="preserve">и </w:t>
      </w:r>
      <w:r w:rsidRPr="00332B00">
        <w:rPr>
          <w:rFonts w:ascii="GHEA Grapalat" w:hAnsi="GHEA Grapalat"/>
          <w:sz w:val="20"/>
          <w:szCs w:val="20"/>
          <w:lang w:val="hy-AM"/>
        </w:rPr>
        <w:t>аффилированные</w:t>
      </w:r>
      <w:r w:rsidRPr="00332B00">
        <w:rPr>
          <w:rFonts w:ascii="GHEA Grapalat" w:hAnsi="GHEA Grapalat"/>
          <w:sz w:val="20"/>
          <w:szCs w:val="20"/>
        </w:rPr>
        <w:t xml:space="preserve"> с ним</w:t>
      </w:r>
      <w:r w:rsidRPr="00332B00">
        <w:rPr>
          <w:rFonts w:ascii="GHEA Grapalat" w:hAnsi="GHEA Grapalat"/>
          <w:sz w:val="20"/>
          <w:szCs w:val="20"/>
          <w:lang w:val="hy-AM"/>
        </w:rPr>
        <w:t xml:space="preserve"> </w:t>
      </w:r>
    </w:p>
    <w:p w14:paraId="0C969900" w14:textId="77777777" w:rsidR="009E1F0A" w:rsidRPr="00332B00" w:rsidRDefault="009E1F0A" w:rsidP="003850C3">
      <w:pPr>
        <w:widowControl w:val="0"/>
        <w:ind w:left="2835"/>
        <w:rPr>
          <w:rFonts w:ascii="GHEA Grapalat" w:hAnsi="GHEA Grapalat"/>
          <w:sz w:val="20"/>
          <w:szCs w:val="20"/>
        </w:rPr>
      </w:pPr>
      <w:r w:rsidRPr="00332B00">
        <w:rPr>
          <w:rFonts w:ascii="GHEA Grapalat" w:hAnsi="GHEA Grapalat"/>
          <w:sz w:val="20"/>
          <w:szCs w:val="20"/>
        </w:rPr>
        <w:t>наименование участника</w:t>
      </w:r>
    </w:p>
    <w:p w14:paraId="08784914" w14:textId="77777777" w:rsidR="009E1F0A" w:rsidRPr="00332B00" w:rsidRDefault="009E1F0A" w:rsidP="003850C3">
      <w:pPr>
        <w:rPr>
          <w:rFonts w:ascii="GHEA Grapalat" w:hAnsi="GHEA Grapalat"/>
          <w:i/>
          <w:sz w:val="20"/>
          <w:szCs w:val="20"/>
          <w:vertAlign w:val="superscript"/>
        </w:rPr>
      </w:pPr>
    </w:p>
    <w:p w14:paraId="099840F6" w14:textId="77777777" w:rsidR="002040D1" w:rsidRPr="00332B00" w:rsidRDefault="009E1F0A" w:rsidP="003850C3">
      <w:pPr>
        <w:rPr>
          <w:rFonts w:ascii="GHEA Grapalat" w:hAnsi="GHEA Grapalat" w:cstheme="minorHAnsi"/>
          <w:sz w:val="20"/>
          <w:szCs w:val="20"/>
          <w:lang w:val="af-ZA"/>
        </w:rPr>
      </w:pPr>
      <w:r w:rsidRPr="00332B00">
        <w:rPr>
          <w:rFonts w:ascii="GHEA Grapalat" w:hAnsi="GHEA Grapalat"/>
          <w:sz w:val="20"/>
          <w:szCs w:val="20"/>
          <w:lang w:val="hy-AM"/>
        </w:rPr>
        <w:t>лица</w:t>
      </w:r>
      <w:r w:rsidRPr="00332B00">
        <w:rPr>
          <w:rFonts w:ascii="GHEA Grapalat" w:hAnsi="GHEA Grapalat" w:cs="Arial"/>
          <w:sz w:val="20"/>
          <w:szCs w:val="20"/>
        </w:rPr>
        <w:t xml:space="preserve"> </w:t>
      </w:r>
      <w:r w:rsidRPr="00332B00">
        <w:rPr>
          <w:rFonts w:ascii="GHEA Grapalat" w:hAnsi="GHEA Grapalat" w:cs="Arial"/>
          <w:sz w:val="20"/>
          <w:szCs w:val="20"/>
          <w:lang w:val="hy-AM"/>
        </w:rPr>
        <w:t xml:space="preserve"> </w:t>
      </w:r>
      <w:r w:rsidRPr="00332B00">
        <w:rPr>
          <w:rFonts w:ascii="GHEA Grapalat" w:hAnsi="GHEA Grapalat"/>
          <w:sz w:val="20"/>
          <w:szCs w:val="20"/>
          <w:lang w:val="hy-AM"/>
        </w:rPr>
        <w:t xml:space="preserve">удовлетворяют </w:t>
      </w:r>
      <w:r w:rsidRPr="00332B00">
        <w:rPr>
          <w:rFonts w:ascii="GHEA Grapalat" w:hAnsi="GHEA Grapalat"/>
          <w:color w:val="000000" w:themeColor="text1"/>
          <w:spacing w:val="-4"/>
          <w:sz w:val="20"/>
          <w:szCs w:val="20"/>
        </w:rPr>
        <w:t>требованиям</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права участия</w:t>
      </w:r>
      <w:r w:rsidRPr="00332B00">
        <w:rPr>
          <w:rFonts w:ascii="GHEA Grapalat" w:hAnsi="GHEA Grapalat"/>
          <w:color w:val="000000" w:themeColor="text1"/>
          <w:sz w:val="20"/>
          <w:szCs w:val="20"/>
        </w:rPr>
        <w:t xml:space="preserve"> </w:t>
      </w:r>
      <w:r w:rsidRPr="00332B00">
        <w:rPr>
          <w:rFonts w:ascii="GHEA Grapalat" w:hAnsi="GHEA Grapalat"/>
          <w:color w:val="000000" w:themeColor="text1"/>
          <w:spacing w:val="-4"/>
          <w:sz w:val="20"/>
          <w:szCs w:val="20"/>
        </w:rPr>
        <w:t xml:space="preserve">установленным приглашением на </w:t>
      </w:r>
      <w:proofErr w:type="spellStart"/>
      <w:r w:rsidRPr="00332B00">
        <w:rPr>
          <w:rFonts w:ascii="GHEA Grapalat" w:hAnsi="GHEA Grapalat"/>
          <w:spacing w:val="-4"/>
          <w:sz w:val="20"/>
          <w:szCs w:val="20"/>
        </w:rPr>
        <w:t>на</w:t>
      </w:r>
      <w:proofErr w:type="spellEnd"/>
      <w:r w:rsidRPr="00332B00">
        <w:rPr>
          <w:rFonts w:ascii="GHEA Grapalat" w:hAnsi="GHEA Grapalat"/>
          <w:spacing w:val="-4"/>
          <w:sz w:val="20"/>
          <w:szCs w:val="20"/>
        </w:rPr>
        <w:t xml:space="preserve"> </w:t>
      </w:r>
      <w:proofErr w:type="spellStart"/>
      <w:r w:rsidR="002040D1" w:rsidRPr="00332B00">
        <w:rPr>
          <w:rFonts w:ascii="GHEA Grapalat" w:hAnsi="GHEA Grapalat"/>
          <w:color w:val="000000" w:themeColor="text1"/>
          <w:spacing w:val="-4"/>
          <w:sz w:val="20"/>
          <w:szCs w:val="20"/>
        </w:rPr>
        <w:t>на</w:t>
      </w:r>
      <w:proofErr w:type="spellEnd"/>
      <w:r w:rsidR="002040D1" w:rsidRPr="00332B00">
        <w:rPr>
          <w:rFonts w:ascii="GHEA Grapalat" w:hAnsi="GHEA Grapalat"/>
          <w:color w:val="000000" w:themeColor="text1"/>
          <w:spacing w:val="-4"/>
          <w:sz w:val="20"/>
          <w:szCs w:val="20"/>
        </w:rPr>
        <w:t xml:space="preserve"> </w:t>
      </w:r>
      <w:r w:rsidR="002040D1" w:rsidRPr="00332B00">
        <w:rPr>
          <w:rFonts w:ascii="GHEA Grapalat" w:hAnsi="GHEA Grapalat" w:cstheme="minorHAnsi"/>
          <w:sz w:val="20"/>
          <w:szCs w:val="20"/>
          <w:lang w:val="af-ZA"/>
        </w:rPr>
        <w:t>Запрос Катировок</w:t>
      </w:r>
    </w:p>
    <w:p w14:paraId="3100D5CA" w14:textId="223F9983" w:rsidR="009E1F0A" w:rsidRPr="00332B00" w:rsidRDefault="002040D1" w:rsidP="003850C3">
      <w:pPr>
        <w:rPr>
          <w:rFonts w:ascii="GHEA Grapalat" w:hAnsi="GHEA Grapalat" w:cs="Sylfaen"/>
          <w:sz w:val="20"/>
          <w:szCs w:val="20"/>
          <w:lang w:val="hy-AM"/>
        </w:rPr>
      </w:pPr>
      <w:r w:rsidRPr="00332B00">
        <w:rPr>
          <w:rFonts w:ascii="GHEA Grapalat" w:hAnsi="GHEA Grapalat"/>
          <w:color w:val="000000" w:themeColor="text1"/>
          <w:sz w:val="20"/>
          <w:szCs w:val="20"/>
          <w:lang w:val="af-ZA"/>
        </w:rPr>
        <w:t>кодом</w:t>
      </w:r>
      <w:r w:rsidRPr="00332B00">
        <w:rPr>
          <w:rFonts w:ascii="GHEA Grapalat" w:hAnsi="GHEA Grapalat" w:cs="Arial"/>
          <w:sz w:val="20"/>
          <w:szCs w:val="20"/>
          <w:lang w:val="hy-AM"/>
        </w:rPr>
        <w:t xml:space="preserve"> </w:t>
      </w:r>
      <w:r w:rsidRPr="00332B00">
        <w:rPr>
          <w:rFonts w:ascii="GHEA Grapalat" w:hAnsi="GHEA Grapalat"/>
          <w:sz w:val="20"/>
          <w:szCs w:val="20"/>
          <w:lang w:val="af-ZA"/>
        </w:rPr>
        <w:t>"</w:t>
      </w:r>
      <w:r w:rsidRPr="00332B00">
        <w:rPr>
          <w:rFonts w:ascii="GHEA Grapalat" w:hAnsi="GHEA Grapalat"/>
          <w:b/>
          <w:sz w:val="20"/>
          <w:szCs w:val="20"/>
          <w:lang w:val="af-ZA"/>
        </w:rPr>
        <w:t xml:space="preserve"> </w:t>
      </w:r>
      <w:r w:rsidR="0075358A" w:rsidRPr="00332B00">
        <w:rPr>
          <w:rFonts w:ascii="GHEA Grapalat" w:hAnsi="GHEA Grapalat" w:cstheme="minorHAnsi"/>
          <w:sz w:val="20"/>
          <w:szCs w:val="20"/>
          <w:lang w:val="hy-AM"/>
        </w:rPr>
        <w:t>«</w:t>
      </w:r>
      <w:r w:rsidR="003B3DE7">
        <w:rPr>
          <w:rFonts w:ascii="GHEA Grapalat" w:hAnsi="GHEA Grapalat" w:cstheme="minorHAnsi"/>
          <w:sz w:val="20"/>
          <w:szCs w:val="20"/>
        </w:rPr>
        <w:t>ՄՍԱԿ-ԳՀԱՊՁԲ-26/02</w:t>
      </w:r>
      <w:r w:rsidR="00D40583" w:rsidRPr="00332B00">
        <w:rPr>
          <w:rFonts w:ascii="GHEA Grapalat" w:hAnsi="GHEA Grapalat" w:cstheme="minorHAnsi"/>
          <w:sz w:val="20"/>
          <w:szCs w:val="20"/>
          <w:lang w:val="af-ZA"/>
        </w:rPr>
        <w:t xml:space="preserve">» </w:t>
      </w:r>
      <w:r w:rsidR="00F02464" w:rsidRPr="00332B00">
        <w:rPr>
          <w:rFonts w:ascii="GHEA Grapalat" w:hAnsi="GHEA Grapalat"/>
          <w:sz w:val="20"/>
          <w:szCs w:val="20"/>
          <w:lang w:val="af-ZA"/>
        </w:rPr>
        <w:t>-1</w:t>
      </w:r>
      <w:r w:rsidR="009E1F0A" w:rsidRPr="00332B00">
        <w:rPr>
          <w:rFonts w:ascii="GHEA Grapalat" w:hAnsi="GHEA Grapalat"/>
          <w:sz w:val="20"/>
          <w:szCs w:val="20"/>
          <w:lang w:val="af-ZA"/>
        </w:rPr>
        <w:t>---/---"*</w:t>
      </w:r>
      <w:r w:rsidR="009E1F0A" w:rsidRPr="00332B00">
        <w:rPr>
          <w:rFonts w:ascii="GHEA Grapalat" w:hAnsi="GHEA Grapalat"/>
          <w:color w:val="000000" w:themeColor="text1"/>
          <w:sz w:val="20"/>
          <w:szCs w:val="20"/>
          <w:lang w:val="af-ZA"/>
        </w:rPr>
        <w:t>и</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lang w:val="af-ZA"/>
        </w:rPr>
        <w:t>---------------------------------</w:t>
      </w:r>
      <w:r w:rsidR="006247D8" w:rsidRPr="00332B00">
        <w:rPr>
          <w:rFonts w:ascii="GHEA Grapalat" w:hAnsi="GHEA Grapalat"/>
          <w:sz w:val="20"/>
          <w:szCs w:val="20"/>
          <w:u w:val="single"/>
          <w:lang w:val="af-ZA"/>
        </w:rPr>
        <w:t>-------</w:t>
      </w:r>
      <w:r w:rsidR="009E1F0A" w:rsidRPr="00332B00">
        <w:rPr>
          <w:rFonts w:ascii="GHEA Grapalat" w:hAnsi="GHEA Grapalat"/>
          <w:sz w:val="20"/>
          <w:szCs w:val="20"/>
          <w:u w:val="single"/>
          <w:lang w:val="hy-AM"/>
        </w:rPr>
        <w:t xml:space="preserve">                                        </w:t>
      </w:r>
      <w:r w:rsidR="009E1F0A" w:rsidRPr="00332B00">
        <w:rPr>
          <w:rFonts w:ascii="GHEA Grapalat" w:hAnsi="GHEA Grapalat"/>
          <w:sz w:val="20"/>
          <w:szCs w:val="20"/>
          <w:u w:val="single"/>
        </w:rPr>
        <w:t xml:space="preserve">                         </w:t>
      </w:r>
      <w:r w:rsidR="009E1F0A" w:rsidRPr="00332B00">
        <w:rPr>
          <w:rFonts w:ascii="GHEA Grapalat" w:hAnsi="GHEA Grapalat"/>
          <w:sz w:val="20"/>
          <w:szCs w:val="20"/>
          <w:u w:val="single"/>
          <w:lang w:val="hy-AM"/>
        </w:rPr>
        <w:t xml:space="preserve">          </w:t>
      </w:r>
      <w:r w:rsidR="009E1F0A" w:rsidRPr="00332B00">
        <w:rPr>
          <w:rFonts w:ascii="GHEA Grapalat" w:hAnsi="GHEA Grapalat" w:cs="Sylfaen"/>
          <w:sz w:val="20"/>
          <w:szCs w:val="20"/>
          <w:lang w:val="hy-AM"/>
        </w:rPr>
        <w:t xml:space="preserve"> </w:t>
      </w:r>
    </w:p>
    <w:p w14:paraId="0816779C" w14:textId="77777777" w:rsidR="009E1F0A" w:rsidRPr="00332B00" w:rsidRDefault="009E1F0A" w:rsidP="003850C3">
      <w:pPr>
        <w:tabs>
          <w:tab w:val="left" w:pos="6450"/>
        </w:tabs>
        <w:rPr>
          <w:rFonts w:ascii="GHEA Grapalat" w:hAnsi="GHEA Grapalat"/>
          <w:sz w:val="20"/>
          <w:szCs w:val="20"/>
        </w:rPr>
      </w:pPr>
      <w:r w:rsidRPr="00332B00">
        <w:rPr>
          <w:rFonts w:ascii="GHEA Grapalat" w:hAnsi="GHEA Grapalat" w:cs="Sylfaen"/>
          <w:sz w:val="20"/>
          <w:szCs w:val="20"/>
        </w:rPr>
        <w:t xml:space="preserve">                                                         </w:t>
      </w:r>
      <w:r w:rsidRPr="00332B00">
        <w:rPr>
          <w:rFonts w:ascii="GHEA Grapalat" w:hAnsi="GHEA Grapalat" w:cs="Sylfaen"/>
          <w:sz w:val="20"/>
          <w:szCs w:val="20"/>
          <w:lang w:val="af-ZA"/>
        </w:rPr>
        <w:t xml:space="preserve">       </w:t>
      </w:r>
      <w:r w:rsidRPr="00332B00">
        <w:rPr>
          <w:rFonts w:ascii="GHEA Grapalat" w:hAnsi="GHEA Grapalat" w:cs="Sylfaen"/>
          <w:sz w:val="20"/>
          <w:szCs w:val="20"/>
        </w:rPr>
        <w:t xml:space="preserve"> </w:t>
      </w:r>
      <w:r w:rsidR="006247D8" w:rsidRPr="00332B00">
        <w:rPr>
          <w:rFonts w:ascii="GHEA Grapalat" w:hAnsi="GHEA Grapalat" w:cs="Sylfaen"/>
          <w:sz w:val="20"/>
          <w:szCs w:val="20"/>
          <w:lang w:val="af-ZA"/>
        </w:rPr>
        <w:t xml:space="preserve">                                        </w:t>
      </w:r>
      <w:r w:rsidRPr="00332B00">
        <w:rPr>
          <w:rFonts w:ascii="GHEA Grapalat" w:hAnsi="GHEA Grapalat"/>
          <w:sz w:val="20"/>
          <w:szCs w:val="20"/>
        </w:rPr>
        <w:t>наименование участника</w:t>
      </w:r>
    </w:p>
    <w:p w14:paraId="60F74B40" w14:textId="77777777" w:rsidR="006B3E56" w:rsidRPr="00332B00" w:rsidRDefault="009E1F0A" w:rsidP="003850C3">
      <w:pPr>
        <w:widowControl w:val="0"/>
        <w:ind w:left="568"/>
        <w:jc w:val="both"/>
        <w:rPr>
          <w:rFonts w:ascii="GHEA Grapalat" w:hAnsi="GHEA Grapalat" w:cs="Arial"/>
          <w:sz w:val="20"/>
          <w:szCs w:val="20"/>
        </w:rPr>
      </w:pPr>
      <w:r w:rsidRPr="00332B00">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332B00">
        <w:rPr>
          <w:rFonts w:ascii="GHEA Grapalat" w:hAnsi="GHEA Grapalat"/>
          <w:color w:val="000000" w:themeColor="text1"/>
          <w:sz w:val="20"/>
          <w:szCs w:val="20"/>
        </w:rPr>
        <w:t>приглашением  представить</w:t>
      </w:r>
      <w:proofErr w:type="gramEnd"/>
      <w:r w:rsidRPr="00332B00">
        <w:rPr>
          <w:rFonts w:ascii="GHEA Grapalat" w:hAnsi="GHEA Grapalat"/>
          <w:color w:val="000000" w:themeColor="text1"/>
          <w:sz w:val="20"/>
          <w:szCs w:val="20"/>
        </w:rPr>
        <w:t xml:space="preserve"> обеспечение квалификации</w:t>
      </w:r>
      <w:r w:rsidRPr="00332B00" w:rsidDel="009E1F0A">
        <w:rPr>
          <w:rFonts w:ascii="GHEA Grapalat" w:hAnsi="GHEA Grapalat"/>
          <w:sz w:val="20"/>
          <w:szCs w:val="20"/>
        </w:rPr>
        <w:t xml:space="preserve"> </w:t>
      </w:r>
      <w:r w:rsidR="0035493A" w:rsidRPr="00332B00">
        <w:rPr>
          <w:rFonts w:ascii="GHEA Grapalat" w:hAnsi="GHEA Grapalat"/>
          <w:sz w:val="20"/>
          <w:szCs w:val="20"/>
          <w:vertAlign w:val="superscript"/>
        </w:rPr>
        <w:t>16</w:t>
      </w:r>
      <w:r w:rsidR="00952531" w:rsidRPr="00332B00">
        <w:rPr>
          <w:rFonts w:ascii="GHEA Grapalat" w:hAnsi="GHEA Grapalat"/>
          <w:sz w:val="20"/>
          <w:szCs w:val="20"/>
        </w:rPr>
        <w:t>,</w:t>
      </w:r>
    </w:p>
    <w:p w14:paraId="0A0EBD35" w14:textId="41B21B73" w:rsidR="006B3E56" w:rsidRPr="00332B00" w:rsidRDefault="006B3E56" w:rsidP="003850C3">
      <w:pPr>
        <w:pStyle w:val="aff"/>
        <w:widowControl w:val="0"/>
        <w:numPr>
          <w:ilvl w:val="0"/>
          <w:numId w:val="34"/>
        </w:numPr>
        <w:tabs>
          <w:tab w:val="left" w:pos="567"/>
        </w:tabs>
        <w:jc w:val="both"/>
        <w:rPr>
          <w:rFonts w:ascii="GHEA Grapalat" w:hAnsi="GHEA Grapalat" w:cstheme="minorHAnsi"/>
          <w:sz w:val="20"/>
          <w:szCs w:val="20"/>
          <w:lang w:val="af-ZA"/>
        </w:rPr>
      </w:pPr>
      <w:r w:rsidRPr="00332B00">
        <w:rPr>
          <w:rFonts w:ascii="GHEA Grapalat" w:hAnsi="GHEA Grapalat"/>
          <w:sz w:val="20"/>
          <w:szCs w:val="20"/>
        </w:rPr>
        <w:t xml:space="preserve">в рамках участия в </w:t>
      </w:r>
      <w:r w:rsidR="00305944" w:rsidRPr="00332B00">
        <w:rPr>
          <w:rFonts w:ascii="GHEA Grapalat" w:hAnsi="GHEA Grapalat"/>
          <w:sz w:val="20"/>
          <w:szCs w:val="20"/>
        </w:rPr>
        <w:t xml:space="preserve">открытом конкурсе </w:t>
      </w:r>
      <w:r w:rsidRPr="00332B00">
        <w:rPr>
          <w:rFonts w:ascii="GHEA Grapalat" w:hAnsi="GHEA Grapalat"/>
          <w:sz w:val="20"/>
          <w:szCs w:val="20"/>
        </w:rPr>
        <w:t xml:space="preserve">под кодом </w:t>
      </w:r>
      <w:r w:rsidR="0075358A" w:rsidRPr="00332B00">
        <w:rPr>
          <w:rFonts w:ascii="GHEA Grapalat" w:hAnsi="GHEA Grapalat"/>
          <w:color w:val="000000" w:themeColor="text1"/>
          <w:sz w:val="20"/>
          <w:szCs w:val="20"/>
          <w:lang w:val="hy-AM"/>
        </w:rPr>
        <w:t>«</w:t>
      </w:r>
      <w:r w:rsidR="003B3DE7">
        <w:rPr>
          <w:rFonts w:ascii="GHEA Grapalat" w:hAnsi="GHEA Grapalat" w:cstheme="minorHAnsi"/>
          <w:sz w:val="20"/>
          <w:szCs w:val="20"/>
          <w:lang w:val="af-ZA"/>
        </w:rPr>
        <w:t>ՄՍԱԿ-ԳՀԱՊՁԲ-26/02</w:t>
      </w:r>
      <w:r w:rsidR="0075358A" w:rsidRPr="00332B00">
        <w:rPr>
          <w:rFonts w:ascii="GHEA Grapalat" w:hAnsi="GHEA Grapalat" w:cstheme="minorHAnsi"/>
          <w:sz w:val="20"/>
          <w:szCs w:val="20"/>
          <w:lang w:val="af-ZA"/>
        </w:rPr>
        <w:t>»</w:t>
      </w:r>
    </w:p>
    <w:p w14:paraId="727D3D64" w14:textId="77777777" w:rsidR="006B3E56" w:rsidRPr="00332B00" w:rsidRDefault="006B3E56" w:rsidP="003850C3">
      <w:pPr>
        <w:pStyle w:val="aff"/>
        <w:widowControl w:val="0"/>
        <w:numPr>
          <w:ilvl w:val="0"/>
          <w:numId w:val="22"/>
        </w:numPr>
        <w:tabs>
          <w:tab w:val="left" w:pos="567"/>
        </w:tabs>
        <w:jc w:val="both"/>
        <w:rPr>
          <w:rFonts w:ascii="GHEA Grapalat" w:hAnsi="GHEA Grapalat"/>
          <w:sz w:val="20"/>
          <w:szCs w:val="20"/>
        </w:rPr>
      </w:pPr>
      <w:r w:rsidRPr="00332B00">
        <w:rPr>
          <w:rFonts w:ascii="GHEA Grapalat" w:hAnsi="GHEA Grapalat"/>
          <w:sz w:val="20"/>
          <w:szCs w:val="20"/>
        </w:rPr>
        <w:t>не допускал и (или) не допустит</w:t>
      </w:r>
      <w:r w:rsidR="00024FA3" w:rsidRPr="00332B00">
        <w:rPr>
          <w:rFonts w:ascii="GHEA Grapalat" w:hAnsi="GHEA Grapalat"/>
          <w:sz w:val="20"/>
          <w:szCs w:val="20"/>
        </w:rPr>
        <w:t xml:space="preserve"> </w:t>
      </w:r>
      <w:r w:rsidR="00024FA3" w:rsidRPr="00332B00">
        <w:rPr>
          <w:rFonts w:ascii="GHEA Grapalat" w:hAnsi="GHEA Grapalat"/>
          <w:sz w:val="20"/>
          <w:szCs w:val="20"/>
          <w:lang w:val="hy-AM"/>
        </w:rPr>
        <w:t>недобросовестн</w:t>
      </w:r>
      <w:r w:rsidR="00024FA3" w:rsidRPr="00332B00">
        <w:rPr>
          <w:rFonts w:ascii="GHEA Grapalat" w:hAnsi="GHEA Grapalat"/>
          <w:sz w:val="20"/>
          <w:szCs w:val="20"/>
        </w:rPr>
        <w:t>ой</w:t>
      </w:r>
      <w:r w:rsidR="00024FA3" w:rsidRPr="00332B00">
        <w:rPr>
          <w:rFonts w:ascii="GHEA Grapalat" w:hAnsi="GHEA Grapalat"/>
          <w:sz w:val="20"/>
          <w:szCs w:val="20"/>
          <w:lang w:val="hy-AM"/>
        </w:rPr>
        <w:t xml:space="preserve"> конкуренци</w:t>
      </w:r>
      <w:r w:rsidR="00024FA3" w:rsidRPr="00332B00">
        <w:rPr>
          <w:rFonts w:ascii="GHEA Grapalat" w:hAnsi="GHEA Grapalat"/>
          <w:sz w:val="20"/>
          <w:szCs w:val="20"/>
        </w:rPr>
        <w:t>и,</w:t>
      </w:r>
      <w:r w:rsidRPr="00332B00">
        <w:rPr>
          <w:rFonts w:ascii="GHEA Grapalat" w:hAnsi="GHEA Grapalat"/>
          <w:sz w:val="20"/>
          <w:szCs w:val="20"/>
        </w:rPr>
        <w:t xml:space="preserve"> злоупотребления доминирующим положением и антиконкурентного соглашения,</w:t>
      </w:r>
    </w:p>
    <w:p w14:paraId="49A92CCC" w14:textId="77777777" w:rsidR="006B3E56" w:rsidRPr="00332B00" w:rsidRDefault="006B3E56" w:rsidP="003850C3">
      <w:pPr>
        <w:pStyle w:val="aff"/>
        <w:widowControl w:val="0"/>
        <w:numPr>
          <w:ilvl w:val="0"/>
          <w:numId w:val="22"/>
        </w:numPr>
        <w:tabs>
          <w:tab w:val="left" w:pos="567"/>
        </w:tabs>
        <w:jc w:val="both"/>
        <w:rPr>
          <w:rFonts w:ascii="GHEA Grapalat" w:hAnsi="GHEA Grapalat"/>
          <w:spacing w:val="-6"/>
          <w:sz w:val="20"/>
          <w:szCs w:val="20"/>
        </w:rPr>
      </w:pPr>
      <w:r w:rsidRPr="00332B00">
        <w:rPr>
          <w:rFonts w:ascii="GHEA Grapalat" w:hAnsi="GHEA Grapalat"/>
          <w:spacing w:val="-6"/>
          <w:sz w:val="20"/>
          <w:szCs w:val="20"/>
        </w:rPr>
        <w:t xml:space="preserve">отсутствует случай установленного приглашением на </w:t>
      </w:r>
      <w:r w:rsidR="00305944" w:rsidRPr="00332B00">
        <w:rPr>
          <w:rFonts w:ascii="GHEA Grapalat" w:hAnsi="GHEA Grapalat"/>
          <w:sz w:val="20"/>
          <w:szCs w:val="20"/>
        </w:rPr>
        <w:t>открытый конкурс</w:t>
      </w:r>
      <w:r w:rsidRPr="00332B00">
        <w:rPr>
          <w:rFonts w:ascii="GHEA Grapalat" w:hAnsi="GHEA Grapalat"/>
          <w:sz w:val="20"/>
          <w:szCs w:val="20"/>
        </w:rPr>
        <w:t xml:space="preserve"> случая     одновременного </w:t>
      </w:r>
    </w:p>
    <w:p w14:paraId="7A287788" w14:textId="77777777" w:rsidR="006B3E56" w:rsidRPr="00332B00" w:rsidRDefault="006B3E56" w:rsidP="003850C3">
      <w:pPr>
        <w:pStyle w:val="a3"/>
        <w:widowControl w:val="0"/>
        <w:spacing w:line="240" w:lineRule="auto"/>
        <w:ind w:firstLine="0"/>
        <w:jc w:val="left"/>
        <w:rPr>
          <w:rFonts w:ascii="GHEA Grapalat" w:hAnsi="GHEA Grapalat"/>
          <w:i w:val="0"/>
        </w:rPr>
      </w:pPr>
      <w:r w:rsidRPr="00332B00">
        <w:rPr>
          <w:rFonts w:ascii="GHEA Grapalat" w:hAnsi="GHEA Grapalat"/>
          <w:i w:val="0"/>
        </w:rPr>
        <w:t>участия взаимосвязанных с ________________ лиц и (или) учрежденных__________</w:t>
      </w:r>
    </w:p>
    <w:p w14:paraId="7D7E8C0C" w14:textId="77777777" w:rsidR="006B3E56" w:rsidRPr="00332B00" w:rsidRDefault="006B3E56" w:rsidP="003850C3">
      <w:pPr>
        <w:widowControl w:val="0"/>
        <w:tabs>
          <w:tab w:val="left" w:pos="7938"/>
        </w:tabs>
        <w:ind w:left="3119"/>
        <w:jc w:val="both"/>
        <w:rPr>
          <w:rFonts w:ascii="GHEA Grapalat" w:hAnsi="GHEA Grapalat"/>
          <w:sz w:val="20"/>
          <w:szCs w:val="20"/>
        </w:rPr>
      </w:pPr>
      <w:r w:rsidRPr="00332B00">
        <w:rPr>
          <w:rFonts w:ascii="GHEA Grapalat" w:hAnsi="GHEA Grapalat"/>
          <w:sz w:val="20"/>
          <w:szCs w:val="20"/>
        </w:rPr>
        <w:t>наименование участника</w:t>
      </w:r>
      <w:r w:rsidRPr="00332B00">
        <w:rPr>
          <w:rFonts w:ascii="GHEA Grapalat" w:hAnsi="GHEA Grapalat"/>
          <w:sz w:val="20"/>
          <w:szCs w:val="20"/>
        </w:rPr>
        <w:tab/>
        <w:t>наименован</w:t>
      </w:r>
      <w:r w:rsidRPr="00332B00">
        <w:rPr>
          <w:rFonts w:ascii="GHEA Grapalat" w:hAnsi="GHEA Grapalat"/>
          <w:sz w:val="20"/>
          <w:szCs w:val="20"/>
        </w:rPr>
        <w:lastRenderedPageBreak/>
        <w:t>ие</w:t>
      </w:r>
    </w:p>
    <w:p w14:paraId="7ACF9B12" w14:textId="77777777" w:rsidR="006B3E56" w:rsidRPr="00332B00" w:rsidRDefault="006B3E56" w:rsidP="003850C3">
      <w:pPr>
        <w:widowControl w:val="0"/>
        <w:tabs>
          <w:tab w:val="left" w:pos="7938"/>
        </w:tabs>
        <w:ind w:left="8080"/>
        <w:jc w:val="both"/>
        <w:rPr>
          <w:rFonts w:ascii="GHEA Grapalat" w:hAnsi="GHEA Grapalat" w:cs="Arial"/>
          <w:sz w:val="20"/>
          <w:szCs w:val="20"/>
        </w:rPr>
      </w:pPr>
      <w:r w:rsidRPr="00332B00">
        <w:rPr>
          <w:rFonts w:ascii="GHEA Grapalat" w:hAnsi="GHEA Grapalat"/>
          <w:sz w:val="20"/>
          <w:szCs w:val="20"/>
        </w:rPr>
        <w:t>участника</w:t>
      </w:r>
    </w:p>
    <w:p w14:paraId="097D0557" w14:textId="77777777" w:rsidR="006B3E56" w:rsidRPr="00332B00" w:rsidRDefault="006B3E56" w:rsidP="003850C3">
      <w:pPr>
        <w:widowControl w:val="0"/>
        <w:jc w:val="both"/>
        <w:rPr>
          <w:rFonts w:ascii="GHEA Grapalat" w:hAnsi="GHEA Grapalat"/>
          <w:sz w:val="20"/>
          <w:szCs w:val="20"/>
          <w:u w:val="single"/>
        </w:rPr>
      </w:pPr>
      <w:r w:rsidRPr="00332B00">
        <w:rPr>
          <w:rFonts w:ascii="GHEA Grapalat" w:hAnsi="GHEA Grapalat"/>
          <w:sz w:val="20"/>
          <w:szCs w:val="20"/>
        </w:rPr>
        <w:t>организаций, либо организаций, имеющих принадлежащую ____________________</w:t>
      </w:r>
    </w:p>
    <w:p w14:paraId="1C42A191" w14:textId="77777777" w:rsidR="006B3E56" w:rsidRPr="00332B00" w:rsidRDefault="006B3E56" w:rsidP="003850C3">
      <w:pPr>
        <w:widowControl w:val="0"/>
        <w:ind w:left="7088"/>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433CEBAD" w14:textId="77777777" w:rsidR="006B3E56" w:rsidRPr="00332B00" w:rsidRDefault="006B3E56" w:rsidP="003850C3">
      <w:pPr>
        <w:widowControl w:val="0"/>
        <w:jc w:val="both"/>
        <w:rPr>
          <w:ins w:id="9" w:author="Inesa Kocharyan" w:date="2021-09-01T13:44:00Z"/>
          <w:rFonts w:ascii="GHEA Grapalat" w:hAnsi="GHEA Grapalat"/>
          <w:sz w:val="20"/>
          <w:szCs w:val="20"/>
        </w:rPr>
      </w:pPr>
      <w:r w:rsidRPr="00332B00">
        <w:rPr>
          <w:rFonts w:ascii="GHEA Grapalat" w:hAnsi="GHEA Grapalat"/>
          <w:sz w:val="20"/>
          <w:szCs w:val="20"/>
        </w:rPr>
        <w:t>долю (пай) в размере более пятидесяти процентов</w:t>
      </w:r>
      <w:r w:rsidR="00BB6319" w:rsidRPr="00332B00">
        <w:rPr>
          <w:rFonts w:ascii="GHEA Grapalat" w:hAnsi="GHEA Grapalat"/>
          <w:sz w:val="20"/>
          <w:szCs w:val="20"/>
        </w:rPr>
        <w:t>.</w:t>
      </w:r>
    </w:p>
    <w:p w14:paraId="132A27F0" w14:textId="77777777" w:rsidR="00BB6319" w:rsidRPr="00332B00" w:rsidRDefault="00BB6319" w:rsidP="003850C3">
      <w:pPr>
        <w:widowControl w:val="0"/>
        <w:contextualSpacing/>
        <w:jc w:val="both"/>
        <w:rPr>
          <w:rFonts w:ascii="GHEA Grapalat" w:hAnsi="GHEA Grapalat"/>
          <w:sz w:val="20"/>
          <w:szCs w:val="20"/>
        </w:rPr>
      </w:pPr>
      <w:proofErr w:type="gramStart"/>
      <w:r w:rsidRPr="00332B00">
        <w:rPr>
          <w:rFonts w:ascii="GHEA Grapalat" w:hAnsi="GHEA Grapalat"/>
          <w:sz w:val="20"/>
          <w:szCs w:val="20"/>
        </w:rPr>
        <w:t>Ниже  ------------</w:t>
      </w:r>
      <w:r w:rsidR="009A73EA" w:rsidRPr="00332B00">
        <w:rPr>
          <w:rFonts w:ascii="GHEA Grapalat" w:hAnsi="GHEA Grapalat"/>
          <w:sz w:val="20"/>
          <w:szCs w:val="20"/>
        </w:rPr>
        <w:t>---------------------------</w:t>
      </w:r>
      <w:r w:rsidRPr="00332B00">
        <w:rPr>
          <w:rFonts w:ascii="GHEA Grapalat" w:hAnsi="GHEA Grapalat"/>
          <w:sz w:val="20"/>
          <w:szCs w:val="20"/>
        </w:rPr>
        <w:t>-</w:t>
      </w:r>
      <w:proofErr w:type="gramEnd"/>
      <w:r w:rsidR="009A73EA" w:rsidRPr="00332B00">
        <w:rPr>
          <w:rFonts w:ascii="GHEA Grapalat" w:hAnsi="GHEA Grapalat"/>
          <w:sz w:val="20"/>
          <w:szCs w:val="20"/>
        </w:rPr>
        <w:t xml:space="preserve"> </w:t>
      </w:r>
      <w:r w:rsidR="004A5C6D" w:rsidRPr="00332B00">
        <w:rPr>
          <w:rFonts w:ascii="GHEA Grapalat" w:hAnsi="GHEA Grapalat"/>
          <w:sz w:val="20"/>
          <w:szCs w:val="20"/>
        </w:rPr>
        <w:t xml:space="preserve">представляет </w:t>
      </w:r>
      <w:r w:rsidR="009A73EA" w:rsidRPr="00332B00">
        <w:rPr>
          <w:rFonts w:ascii="GHEA Grapalat" w:hAnsi="GHEA Grapalat"/>
          <w:sz w:val="20"/>
          <w:szCs w:val="20"/>
        </w:rPr>
        <w:t>ссылку на сайт, содержащий</w:t>
      </w:r>
    </w:p>
    <w:p w14:paraId="534ADEBB" w14:textId="77777777" w:rsidR="00BB6319" w:rsidRPr="00332B00" w:rsidRDefault="00BB6319" w:rsidP="003850C3">
      <w:pPr>
        <w:widowControl w:val="0"/>
        <w:ind w:left="1276"/>
        <w:contextualSpacing/>
        <w:jc w:val="both"/>
        <w:rPr>
          <w:rFonts w:ascii="GHEA Grapalat" w:hAnsi="GHEA Grapalat"/>
          <w:sz w:val="20"/>
          <w:szCs w:val="20"/>
        </w:rPr>
      </w:pPr>
      <w:r w:rsidRPr="00332B00">
        <w:rPr>
          <w:rFonts w:ascii="GHEA Grapalat" w:hAnsi="GHEA Grapalat"/>
          <w:sz w:val="20"/>
          <w:szCs w:val="20"/>
          <w:vertAlign w:val="superscript"/>
        </w:rPr>
        <w:t>наименование участника</w:t>
      </w:r>
    </w:p>
    <w:p w14:paraId="7A4F7CC7" w14:textId="77777777" w:rsidR="007D1008" w:rsidRPr="00332B00" w:rsidRDefault="009A73EA" w:rsidP="003850C3">
      <w:pPr>
        <w:widowControl w:val="0"/>
        <w:jc w:val="both"/>
        <w:rPr>
          <w:rFonts w:ascii="GHEA Grapalat" w:hAnsi="GHEA Grapalat"/>
          <w:sz w:val="20"/>
          <w:szCs w:val="20"/>
        </w:rPr>
      </w:pPr>
      <w:r w:rsidRPr="00332B00">
        <w:rPr>
          <w:rFonts w:ascii="GHEA Grapalat" w:hAnsi="GHEA Grapalat"/>
          <w:sz w:val="20"/>
          <w:szCs w:val="20"/>
        </w:rPr>
        <w:t xml:space="preserve">информацию о реальных бенефициарах </w:t>
      </w:r>
      <w:r w:rsidR="00BB6319" w:rsidRPr="00332B00">
        <w:rPr>
          <w:rFonts w:ascii="GHEA Grapalat" w:hAnsi="GHEA Grapalat"/>
          <w:sz w:val="20"/>
          <w:szCs w:val="20"/>
        </w:rPr>
        <w:t xml:space="preserve">---------------------------------------------------- </w:t>
      </w:r>
      <w:r w:rsidR="006B3E56" w:rsidRPr="00332B00">
        <w:rPr>
          <w:rStyle w:val="af6"/>
          <w:rFonts w:ascii="GHEA Grapalat" w:hAnsi="GHEA Grapalat"/>
          <w:sz w:val="20"/>
          <w:szCs w:val="20"/>
        </w:rPr>
        <w:footnoteReference w:customMarkFollows="1" w:id="12"/>
        <w:t>**</w:t>
      </w:r>
      <w:r w:rsidRPr="00332B00">
        <w:rPr>
          <w:rFonts w:ascii="GHEA Grapalat" w:hAnsi="GHEA Grapalat"/>
          <w:sz w:val="20"/>
          <w:szCs w:val="20"/>
        </w:rPr>
        <w:t>.</w:t>
      </w:r>
      <w:r w:rsidR="006B3E56" w:rsidRPr="00332B00">
        <w:rPr>
          <w:rFonts w:ascii="GHEA Grapalat" w:hAnsi="GHEA Grapalat"/>
          <w:sz w:val="20"/>
          <w:szCs w:val="20"/>
        </w:rPr>
        <w:t xml:space="preserve"> </w:t>
      </w:r>
      <w:r w:rsidR="007D1008" w:rsidRPr="00332B00">
        <w:rPr>
          <w:rFonts w:ascii="GHEA Grapalat" w:hAnsi="GHEA Grapalat"/>
          <w:sz w:val="20"/>
          <w:szCs w:val="20"/>
        </w:rPr>
        <w:br w:type="page"/>
      </w:r>
    </w:p>
    <w:p w14:paraId="5672DE1F" w14:textId="77777777" w:rsidR="00923711" w:rsidRPr="00332B00" w:rsidRDefault="00923711" w:rsidP="003850C3">
      <w:pPr>
        <w:rPr>
          <w:rFonts w:ascii="GHEA Grapalat" w:hAnsi="GHEA Grapalat"/>
          <w:sz w:val="20"/>
          <w:szCs w:val="20"/>
        </w:rPr>
      </w:pPr>
    </w:p>
    <w:p w14:paraId="0FC0209C" w14:textId="77777777" w:rsidR="00110534" w:rsidRPr="00332B00" w:rsidRDefault="00F36AD3" w:rsidP="003850C3">
      <w:pPr>
        <w:jc w:val="both"/>
        <w:rPr>
          <w:rFonts w:ascii="GHEA Grapalat" w:hAnsi="GHEA Grapalat"/>
          <w:sz w:val="20"/>
          <w:szCs w:val="20"/>
        </w:rPr>
      </w:pPr>
      <w:r w:rsidRPr="00332B00">
        <w:rPr>
          <w:rFonts w:ascii="GHEA Grapalat" w:hAnsi="GHEA Grapalat"/>
          <w:sz w:val="20"/>
          <w:szCs w:val="20"/>
        </w:rPr>
        <w:t xml:space="preserve"> </w:t>
      </w:r>
    </w:p>
    <w:p w14:paraId="58AFAFE0" w14:textId="77777777" w:rsidR="00993891" w:rsidRPr="00332B00" w:rsidRDefault="00F36AD3" w:rsidP="003850C3">
      <w:pPr>
        <w:jc w:val="both"/>
        <w:rPr>
          <w:rFonts w:ascii="GHEA Grapalat" w:hAnsi="GHEA Grapalat"/>
          <w:sz w:val="20"/>
          <w:szCs w:val="20"/>
        </w:rPr>
      </w:pPr>
      <w:proofErr w:type="gramStart"/>
      <w:r w:rsidRPr="00332B00">
        <w:rPr>
          <w:rFonts w:ascii="GHEA Grapalat" w:hAnsi="GHEA Grapalat"/>
          <w:sz w:val="20"/>
          <w:szCs w:val="20"/>
        </w:rPr>
        <w:t xml:space="preserve">Прилагается  </w:t>
      </w:r>
      <w:r w:rsidR="00F855BB" w:rsidRPr="00332B00">
        <w:rPr>
          <w:rFonts w:ascii="GHEA Grapalat" w:hAnsi="GHEA Grapalat"/>
          <w:sz w:val="20"/>
          <w:szCs w:val="20"/>
        </w:rPr>
        <w:t>полное</w:t>
      </w:r>
      <w:proofErr w:type="gramEnd"/>
      <w:r w:rsidR="00F855BB" w:rsidRPr="00332B00">
        <w:rPr>
          <w:rFonts w:ascii="GHEA Grapalat" w:hAnsi="GHEA Grapalat"/>
          <w:sz w:val="20"/>
          <w:szCs w:val="20"/>
        </w:rPr>
        <w:t xml:space="preserve"> описание предлагаемого </w:t>
      </w:r>
      <w:r w:rsidR="00AA4DC0" w:rsidRPr="00332B00">
        <w:rPr>
          <w:rFonts w:ascii="GHEA Grapalat" w:hAnsi="GHEA Grapalat"/>
          <w:sz w:val="20"/>
          <w:szCs w:val="20"/>
        </w:rPr>
        <w:t xml:space="preserve">  ----------------------------</w:t>
      </w:r>
      <w:r w:rsidRPr="00332B00">
        <w:rPr>
          <w:rFonts w:ascii="GHEA Grapalat" w:hAnsi="GHEA Grapalat"/>
          <w:sz w:val="20"/>
          <w:szCs w:val="20"/>
        </w:rPr>
        <w:t xml:space="preserve"> </w:t>
      </w:r>
      <w:r w:rsidR="00F855BB" w:rsidRPr="00332B00">
        <w:rPr>
          <w:rFonts w:ascii="GHEA Grapalat" w:hAnsi="GHEA Grapalat"/>
          <w:sz w:val="20"/>
          <w:szCs w:val="20"/>
        </w:rPr>
        <w:t xml:space="preserve">    товара</w:t>
      </w:r>
      <w:r w:rsidR="00B14486" w:rsidRPr="00332B00">
        <w:rPr>
          <w:rFonts w:ascii="GHEA Grapalat" w:hAnsi="GHEA Grapalat"/>
          <w:sz w:val="20"/>
          <w:szCs w:val="20"/>
        </w:rPr>
        <w:t>,</w:t>
      </w:r>
      <w:r w:rsidR="00F855BB" w:rsidRPr="00332B00">
        <w:rPr>
          <w:rFonts w:ascii="GHEA Grapalat" w:hAnsi="GHEA Grapalat"/>
          <w:sz w:val="20"/>
          <w:szCs w:val="20"/>
        </w:rPr>
        <w:t xml:space="preserve"> </w:t>
      </w:r>
    </w:p>
    <w:p w14:paraId="66FB0ED9" w14:textId="77777777" w:rsidR="00993891" w:rsidRPr="00332B00" w:rsidRDefault="00993891" w:rsidP="003850C3">
      <w:pPr>
        <w:jc w:val="both"/>
        <w:rPr>
          <w:rFonts w:ascii="GHEA Grapalat" w:hAnsi="GHEA Grapalat"/>
          <w:sz w:val="20"/>
          <w:szCs w:val="20"/>
        </w:rPr>
      </w:pPr>
      <w:r w:rsidRPr="00332B00">
        <w:rPr>
          <w:rFonts w:ascii="GHEA Grapalat" w:hAnsi="GHEA Grapalat"/>
          <w:sz w:val="20"/>
          <w:szCs w:val="20"/>
        </w:rPr>
        <w:t xml:space="preserve">                                                                                                  </w:t>
      </w:r>
      <w:r w:rsidR="00C33115" w:rsidRPr="00332B00">
        <w:rPr>
          <w:rFonts w:ascii="GHEA Grapalat" w:hAnsi="GHEA Grapalat"/>
          <w:sz w:val="20"/>
          <w:szCs w:val="20"/>
        </w:rPr>
        <w:t xml:space="preserve">          </w:t>
      </w:r>
      <w:r w:rsidRPr="00332B00">
        <w:rPr>
          <w:rFonts w:ascii="GHEA Grapalat" w:hAnsi="GHEA Grapalat"/>
          <w:sz w:val="20"/>
          <w:szCs w:val="20"/>
        </w:rPr>
        <w:t xml:space="preserve"> наименование участника</w:t>
      </w:r>
    </w:p>
    <w:p w14:paraId="487578F1" w14:textId="77777777" w:rsidR="006B3E56" w:rsidRPr="00332B00" w:rsidRDefault="00F855BB" w:rsidP="003850C3">
      <w:pPr>
        <w:jc w:val="both"/>
        <w:rPr>
          <w:rFonts w:ascii="GHEA Grapalat" w:hAnsi="GHEA Grapalat"/>
          <w:sz w:val="20"/>
          <w:szCs w:val="20"/>
          <w:lang w:val="hy-AM"/>
        </w:rPr>
      </w:pPr>
      <w:r w:rsidRPr="00332B00">
        <w:rPr>
          <w:rFonts w:ascii="GHEA Grapalat" w:hAnsi="GHEA Grapalat"/>
          <w:sz w:val="20"/>
          <w:szCs w:val="20"/>
        </w:rPr>
        <w:t>согласно Приложению 1.1</w:t>
      </w:r>
      <w:r w:rsidR="00C061DC" w:rsidRPr="00332B00">
        <w:rPr>
          <w:rFonts w:ascii="GHEA Grapalat" w:hAnsi="GHEA Grapalat"/>
          <w:sz w:val="20"/>
          <w:szCs w:val="20"/>
        </w:rPr>
        <w:t>.</w:t>
      </w:r>
      <w:r w:rsidR="00F36AD3" w:rsidRPr="00332B00">
        <w:rPr>
          <w:rFonts w:ascii="GHEA Grapalat" w:hAnsi="GHEA Grapalat"/>
          <w:sz w:val="20"/>
          <w:szCs w:val="20"/>
        </w:rPr>
        <w:t xml:space="preserve"> </w:t>
      </w:r>
      <w:r w:rsidRPr="00332B00">
        <w:rPr>
          <w:rFonts w:ascii="GHEA Grapalat" w:hAnsi="GHEA Grapalat"/>
          <w:sz w:val="20"/>
          <w:szCs w:val="20"/>
        </w:rPr>
        <w:t xml:space="preserve"> </w:t>
      </w:r>
      <w:r w:rsidR="00F36AD3" w:rsidRPr="00332B00">
        <w:rPr>
          <w:rFonts w:ascii="GHEA Grapalat" w:hAnsi="GHEA Grapalat"/>
          <w:sz w:val="20"/>
          <w:szCs w:val="20"/>
        </w:rPr>
        <w:t xml:space="preserve"> </w:t>
      </w:r>
      <w:r w:rsidR="00DA5D3D" w:rsidRPr="00332B00">
        <w:rPr>
          <w:rFonts w:ascii="GHEA Grapalat" w:hAnsi="GHEA Grapalat"/>
          <w:sz w:val="20"/>
          <w:szCs w:val="20"/>
        </w:rPr>
        <w:t xml:space="preserve">                                                                             </w:t>
      </w:r>
      <w:r w:rsidRPr="00332B00">
        <w:rPr>
          <w:rFonts w:ascii="GHEA Grapalat" w:hAnsi="GHEA Grapalat"/>
          <w:sz w:val="20"/>
          <w:szCs w:val="20"/>
        </w:rPr>
        <w:t xml:space="preserve">                                     </w:t>
      </w:r>
      <w:r w:rsidR="00DA5D3D" w:rsidRPr="00332B00">
        <w:rPr>
          <w:rFonts w:ascii="GHEA Grapalat" w:hAnsi="GHEA Grapalat"/>
          <w:sz w:val="20"/>
          <w:szCs w:val="20"/>
        </w:rPr>
        <w:t xml:space="preserve">      </w:t>
      </w:r>
    </w:p>
    <w:p w14:paraId="5DAD94C8"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6731B7B0" w14:textId="77777777" w:rsidR="00F855BB" w:rsidRPr="00332B00" w:rsidRDefault="00F855BB" w:rsidP="003850C3">
      <w:pPr>
        <w:tabs>
          <w:tab w:val="left" w:pos="7371"/>
        </w:tabs>
        <w:ind w:left="3544" w:firstLine="3"/>
        <w:jc w:val="both"/>
        <w:rPr>
          <w:rFonts w:ascii="GHEA Grapalat" w:hAnsi="GHEA Grapalat"/>
          <w:sz w:val="20"/>
          <w:szCs w:val="20"/>
          <w:lang w:val="hy-AM"/>
        </w:rPr>
      </w:pPr>
    </w:p>
    <w:p w14:paraId="7960BE84" w14:textId="77777777" w:rsidR="006B3E56" w:rsidRPr="00332B00" w:rsidRDefault="006B3E56" w:rsidP="003850C3">
      <w:pPr>
        <w:tabs>
          <w:tab w:val="left" w:pos="7371"/>
        </w:tabs>
        <w:ind w:left="3544" w:firstLine="3"/>
        <w:jc w:val="both"/>
        <w:rPr>
          <w:rFonts w:ascii="GHEA Grapalat" w:hAnsi="GHEA Grapalat"/>
          <w:sz w:val="20"/>
          <w:szCs w:val="20"/>
        </w:rPr>
      </w:pPr>
    </w:p>
    <w:p w14:paraId="0F79B728" w14:textId="77777777" w:rsidR="006B3E56" w:rsidRPr="00332B00" w:rsidRDefault="006B3E56" w:rsidP="003850C3">
      <w:pPr>
        <w:tabs>
          <w:tab w:val="left" w:pos="7371"/>
        </w:tabs>
        <w:ind w:left="3544" w:firstLine="3"/>
        <w:jc w:val="both"/>
        <w:rPr>
          <w:rFonts w:ascii="GHEA Grapalat" w:hAnsi="GHEA Grapalat"/>
          <w:sz w:val="20"/>
          <w:szCs w:val="20"/>
        </w:rPr>
      </w:pPr>
    </w:p>
    <w:p w14:paraId="4B742DE8" w14:textId="77777777" w:rsidR="00374F4A" w:rsidRPr="00332B00" w:rsidRDefault="00374F4A" w:rsidP="003850C3">
      <w:pPr>
        <w:jc w:val="both"/>
        <w:rPr>
          <w:rFonts w:ascii="GHEA Grapalat" w:hAnsi="GHEA Grapalat"/>
          <w:sz w:val="20"/>
          <w:szCs w:val="20"/>
        </w:rPr>
      </w:pPr>
      <w:r w:rsidRPr="00332B00">
        <w:rPr>
          <w:rFonts w:ascii="GHEA Grapalat" w:hAnsi="GHEA Grapalat"/>
          <w:sz w:val="20"/>
          <w:szCs w:val="20"/>
        </w:rPr>
        <w:t>_______________________________________________</w:t>
      </w:r>
      <w:r w:rsidRPr="00332B00">
        <w:rPr>
          <w:rFonts w:ascii="GHEA Grapalat" w:hAnsi="GHEA Grapalat"/>
          <w:sz w:val="20"/>
          <w:szCs w:val="20"/>
        </w:rPr>
        <w:tab/>
        <w:t>_____________________</w:t>
      </w:r>
    </w:p>
    <w:p w14:paraId="4311F5D9" w14:textId="77777777" w:rsidR="00374F4A" w:rsidRPr="00332B00" w:rsidRDefault="00374F4A" w:rsidP="003850C3">
      <w:pPr>
        <w:tabs>
          <w:tab w:val="left" w:pos="7230"/>
        </w:tabs>
        <w:ind w:left="851"/>
        <w:jc w:val="both"/>
        <w:rPr>
          <w:rFonts w:ascii="GHEA Grapalat" w:hAnsi="GHEA Grapalat"/>
          <w:sz w:val="20"/>
          <w:szCs w:val="20"/>
        </w:rPr>
      </w:pPr>
      <w:r w:rsidRPr="00332B00">
        <w:rPr>
          <w:rFonts w:ascii="GHEA Grapalat" w:hAnsi="GHEA Grapalat"/>
          <w:sz w:val="20"/>
          <w:szCs w:val="20"/>
        </w:rPr>
        <w:t>наименование участника (должность,</w:t>
      </w:r>
      <w:r w:rsidRPr="00332B00">
        <w:rPr>
          <w:rFonts w:ascii="GHEA Grapalat" w:hAnsi="GHEA Grapalat"/>
          <w:sz w:val="20"/>
          <w:szCs w:val="20"/>
        </w:rPr>
        <w:tab/>
        <w:t>подпись)</w:t>
      </w:r>
    </w:p>
    <w:p w14:paraId="23115422" w14:textId="77777777" w:rsidR="00374F4A" w:rsidRPr="00332B00" w:rsidRDefault="00374F4A" w:rsidP="003850C3">
      <w:pPr>
        <w:ind w:left="1134"/>
        <w:jc w:val="both"/>
        <w:rPr>
          <w:rFonts w:ascii="GHEA Grapalat" w:hAnsi="GHEA Grapalat"/>
          <w:sz w:val="20"/>
          <w:szCs w:val="20"/>
        </w:rPr>
      </w:pPr>
      <w:r w:rsidRPr="00332B00">
        <w:rPr>
          <w:rFonts w:ascii="GHEA Grapalat" w:hAnsi="GHEA Grapalat"/>
          <w:sz w:val="20"/>
          <w:szCs w:val="20"/>
        </w:rPr>
        <w:t>имя, фамилия руководителя)</w:t>
      </w:r>
    </w:p>
    <w:p w14:paraId="6AD56F12" w14:textId="77777777" w:rsidR="0094684E" w:rsidRPr="00332B00" w:rsidRDefault="00B2572B" w:rsidP="003850C3">
      <w:pPr>
        <w:widowControl w:val="0"/>
        <w:jc w:val="right"/>
        <w:rPr>
          <w:rFonts w:ascii="GHEA Grapalat" w:hAnsi="GHEA Grapalat"/>
          <w:b/>
          <w:sz w:val="20"/>
          <w:szCs w:val="20"/>
        </w:rPr>
      </w:pPr>
      <w:r w:rsidRPr="00332B00">
        <w:rPr>
          <w:rFonts w:ascii="GHEA Grapalat" w:hAnsi="GHEA Grapalat"/>
          <w:sz w:val="20"/>
          <w:szCs w:val="20"/>
        </w:rPr>
        <w:t>М. П.</w:t>
      </w:r>
      <w:r w:rsidR="00A225D9" w:rsidRPr="00332B00">
        <w:rPr>
          <w:rFonts w:ascii="GHEA Grapalat" w:hAnsi="GHEA Grapalat"/>
          <w:b/>
          <w:sz w:val="20"/>
          <w:szCs w:val="20"/>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332B00" w:rsidRDefault="00D043C1" w:rsidP="003850C3">
      <w:pPr>
        <w:pStyle w:val="3"/>
        <w:keepNext w:val="0"/>
        <w:widowControl w:val="0"/>
        <w:spacing w:line="240" w:lineRule="auto"/>
        <w:ind w:firstLine="567"/>
        <w:jc w:val="right"/>
        <w:rPr>
          <w:rFonts w:ascii="GHEA Grapalat" w:hAnsi="GHEA Grapalat" w:cs="Arial"/>
          <w:b/>
          <w:i w:val="0"/>
        </w:rPr>
      </w:pPr>
      <w:r w:rsidRPr="00332B00">
        <w:rPr>
          <w:rFonts w:ascii="GHEA Grapalat" w:hAnsi="GHEA Grapalat"/>
          <w:b/>
          <w:i w:val="0"/>
        </w:rPr>
        <w:t>Приложение № 1,1</w:t>
      </w:r>
    </w:p>
    <w:p w14:paraId="2A5E018A" w14:textId="77777777" w:rsidR="00D67B92" w:rsidRPr="00332B00" w:rsidRDefault="00D67B92" w:rsidP="003850C3">
      <w:pPr>
        <w:jc w:val="right"/>
        <w:rPr>
          <w:rFonts w:ascii="GHEA Grapalat" w:hAnsi="GHEA Grapalat"/>
          <w:b/>
          <w:sz w:val="20"/>
          <w:szCs w:val="20"/>
        </w:rPr>
      </w:pPr>
      <w:bookmarkStart w:id="10" w:name="_Hlk121054620"/>
      <w:r w:rsidRPr="00332B00">
        <w:rPr>
          <w:rFonts w:ascii="GHEA Grapalat" w:hAnsi="GHEA Grapalat"/>
          <w:b/>
          <w:sz w:val="20"/>
          <w:szCs w:val="20"/>
        </w:rPr>
        <w:t xml:space="preserve">к Приглашению на </w:t>
      </w:r>
      <w:bookmarkStart w:id="11" w:name="_Hlk121054555"/>
      <w:r w:rsidRPr="00332B00">
        <w:rPr>
          <w:rFonts w:ascii="GHEA Grapalat" w:hAnsi="GHEA Grapalat"/>
          <w:b/>
          <w:sz w:val="20"/>
          <w:szCs w:val="20"/>
        </w:rPr>
        <w:t xml:space="preserve">Запрос </w:t>
      </w:r>
      <w:proofErr w:type="spellStart"/>
      <w:r w:rsidRPr="00332B00">
        <w:rPr>
          <w:rFonts w:ascii="GHEA Grapalat" w:hAnsi="GHEA Grapalat"/>
          <w:b/>
          <w:sz w:val="20"/>
          <w:szCs w:val="20"/>
        </w:rPr>
        <w:t>Катировок</w:t>
      </w:r>
      <w:proofErr w:type="spellEnd"/>
    </w:p>
    <w:bookmarkEnd w:id="11"/>
    <w:p w14:paraId="736DD875" w14:textId="25E4BCD4" w:rsidR="00D67B92" w:rsidRPr="00332B00" w:rsidRDefault="00D67B92" w:rsidP="003850C3">
      <w:pPr>
        <w:pStyle w:val="31"/>
        <w:widowControl w:val="0"/>
        <w:spacing w:line="240" w:lineRule="auto"/>
        <w:jc w:val="right"/>
        <w:rPr>
          <w:rFonts w:ascii="GHEA Grapalat" w:hAnsi="GHEA Grapalat"/>
          <w:b/>
        </w:rPr>
      </w:pPr>
      <w:r w:rsidRPr="00332B00">
        <w:rPr>
          <w:rFonts w:ascii="GHEA Grapalat" w:hAnsi="GHEA Grapalat"/>
          <w:b/>
        </w:rPr>
        <w:t xml:space="preserve">под кодом </w:t>
      </w:r>
      <w:r w:rsidR="0075358A" w:rsidRPr="00332B00">
        <w:rPr>
          <w:rFonts w:ascii="GHEA Grapalat" w:hAnsi="GHEA Grapalat"/>
          <w:b/>
          <w:lang w:val="hy-AM"/>
        </w:rPr>
        <w:t>«</w:t>
      </w:r>
      <w:r w:rsidR="003B3DE7">
        <w:rPr>
          <w:rFonts w:ascii="GHEA Grapalat" w:hAnsi="GHEA Grapalat"/>
          <w:b/>
          <w:lang w:val="hy-AM"/>
        </w:rPr>
        <w:t>ՄՍԱԿ-ԳՀԱՊՁԲ-26/02</w:t>
      </w:r>
      <w:r w:rsidR="0075358A" w:rsidRPr="00332B00">
        <w:rPr>
          <w:rFonts w:ascii="GHEA Grapalat" w:hAnsi="GHEA Grapalat"/>
          <w:b/>
          <w:lang w:val="hy-AM"/>
        </w:rPr>
        <w:t>»</w:t>
      </w:r>
    </w:p>
    <w:bookmarkEnd w:id="10"/>
    <w:p w14:paraId="5815EBBA" w14:textId="77777777" w:rsidR="00D043C1" w:rsidRPr="00332B00" w:rsidRDefault="00D043C1" w:rsidP="003850C3">
      <w:pPr>
        <w:widowControl w:val="0"/>
        <w:ind w:left="567" w:right="565"/>
        <w:jc w:val="center"/>
        <w:rPr>
          <w:rFonts w:ascii="GHEA Grapalat" w:hAnsi="GHEA Grapalat"/>
          <w:b/>
          <w:sz w:val="20"/>
          <w:szCs w:val="20"/>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332B00" w:rsidRDefault="00D043C1" w:rsidP="003850C3">
      <w:pPr>
        <w:pStyle w:val="3"/>
        <w:keepNext w:val="0"/>
        <w:widowControl w:val="0"/>
        <w:spacing w:line="240" w:lineRule="auto"/>
        <w:ind w:left="567" w:right="565"/>
        <w:rPr>
          <w:rFonts w:ascii="GHEA Grapalat" w:hAnsi="GHEA Grapalat" w:cs="Arial"/>
        </w:rPr>
      </w:pPr>
    </w:p>
    <w:p w14:paraId="1114765B" w14:textId="77777777"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____________________________</w:t>
      </w:r>
      <w:proofErr w:type="gramStart"/>
      <w:r w:rsidRPr="00332B00">
        <w:rPr>
          <w:rFonts w:ascii="GHEA Grapalat" w:hAnsi="GHEA Grapalat"/>
          <w:sz w:val="20"/>
          <w:szCs w:val="20"/>
        </w:rPr>
        <w:t xml:space="preserve">_,   </w:t>
      </w:r>
      <w:proofErr w:type="gramEnd"/>
      <w:r w:rsidRPr="00332B00">
        <w:rPr>
          <w:rFonts w:ascii="GHEA Grapalat" w:hAnsi="GHEA Grapalat"/>
          <w:sz w:val="20"/>
          <w:szCs w:val="20"/>
        </w:rPr>
        <w:t xml:space="preserve">                            в качестве участника в </w:t>
      </w:r>
    </w:p>
    <w:p w14:paraId="590D3223" w14:textId="77777777" w:rsidR="00D043C1" w:rsidRPr="00332B00" w:rsidRDefault="00D043C1" w:rsidP="003850C3">
      <w:pPr>
        <w:widowControl w:val="0"/>
        <w:jc w:val="both"/>
        <w:rPr>
          <w:rFonts w:ascii="GHEA Grapalat" w:hAnsi="GHEA Grapalat" w:cs="Arial"/>
          <w:sz w:val="20"/>
          <w:szCs w:val="20"/>
          <w:u w:val="single"/>
        </w:rPr>
      </w:pPr>
      <w:r w:rsidRPr="00332B00">
        <w:rPr>
          <w:rFonts w:ascii="GHEA Grapalat" w:hAnsi="GHEA Grapalat"/>
          <w:sz w:val="20"/>
          <w:szCs w:val="20"/>
        </w:rPr>
        <w:t>наименование участника</w:t>
      </w:r>
    </w:p>
    <w:p w14:paraId="6A494194" w14:textId="0A2A5362" w:rsidR="00D043C1" w:rsidRPr="00332B00" w:rsidRDefault="00D043C1" w:rsidP="003850C3">
      <w:pPr>
        <w:widowControl w:val="0"/>
        <w:jc w:val="both"/>
        <w:rPr>
          <w:rFonts w:ascii="GHEA Grapalat" w:hAnsi="GHEA Grapalat"/>
          <w:sz w:val="20"/>
          <w:szCs w:val="20"/>
        </w:rPr>
      </w:pPr>
      <w:r w:rsidRPr="00332B00">
        <w:rPr>
          <w:rFonts w:ascii="GHEA Grapalat" w:hAnsi="GHEA Grapalat"/>
          <w:sz w:val="20"/>
          <w:szCs w:val="20"/>
        </w:rPr>
        <w:t xml:space="preserve">рамках открытого конкурса под кодом </w:t>
      </w:r>
      <w:r w:rsidR="0075358A" w:rsidRPr="00332B00">
        <w:rPr>
          <w:rFonts w:ascii="GHEA Grapalat" w:hAnsi="GHEA Grapalat"/>
          <w:b/>
          <w:sz w:val="20"/>
          <w:szCs w:val="20"/>
          <w:lang w:val="hy-AM"/>
        </w:rPr>
        <w:t>«</w:t>
      </w:r>
      <w:r w:rsidR="003B3DE7">
        <w:rPr>
          <w:rFonts w:ascii="GHEA Grapalat" w:hAnsi="GHEA Grapalat"/>
          <w:b/>
          <w:sz w:val="20"/>
          <w:szCs w:val="20"/>
          <w:lang w:val="hy-AM"/>
        </w:rPr>
        <w:t>ՄՍԱԿ-ԳՀԱՊՁԲ-26/02</w:t>
      </w:r>
      <w:r w:rsidR="0075358A" w:rsidRPr="00332B00">
        <w:rPr>
          <w:rFonts w:ascii="GHEA Grapalat" w:hAnsi="GHEA Grapalat"/>
          <w:b/>
          <w:sz w:val="20"/>
          <w:szCs w:val="20"/>
          <w:lang w:val="hy-AM"/>
        </w:rPr>
        <w:t xml:space="preserve">» </w:t>
      </w:r>
      <w:r w:rsidRPr="00332B00">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332B00" w14:paraId="727FD6D4" w14:textId="77777777" w:rsidTr="00FF3F2A">
        <w:tc>
          <w:tcPr>
            <w:tcW w:w="1042" w:type="dxa"/>
            <w:vMerge w:val="restart"/>
            <w:vAlign w:val="center"/>
          </w:tcPr>
          <w:p w14:paraId="1765B4F1" w14:textId="77777777" w:rsidR="00EE1022" w:rsidRPr="00332B00" w:rsidRDefault="00EE1022" w:rsidP="003850C3">
            <w:pPr>
              <w:widowControl w:val="0"/>
              <w:jc w:val="center"/>
              <w:rPr>
                <w:rFonts w:ascii="GHEA Grapalat" w:hAnsi="GHEA Grapalat"/>
                <w:b/>
                <w:sz w:val="20"/>
                <w:szCs w:val="20"/>
              </w:rPr>
            </w:pPr>
          </w:p>
          <w:p w14:paraId="33DB43CA"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Номер лота</w:t>
            </w:r>
          </w:p>
        </w:tc>
        <w:tc>
          <w:tcPr>
            <w:tcW w:w="8244" w:type="dxa"/>
            <w:gridSpan w:val="5"/>
            <w:vAlign w:val="center"/>
          </w:tcPr>
          <w:p w14:paraId="7DC465BC"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Предлагаемый товар</w:t>
            </w:r>
          </w:p>
        </w:tc>
      </w:tr>
      <w:tr w:rsidR="00D043C1" w:rsidRPr="00332B00" w14:paraId="6DC147EA" w14:textId="77777777" w:rsidTr="000811C1">
        <w:trPr>
          <w:trHeight w:val="696"/>
        </w:trPr>
        <w:tc>
          <w:tcPr>
            <w:tcW w:w="1042" w:type="dxa"/>
            <w:vMerge/>
            <w:vAlign w:val="center"/>
          </w:tcPr>
          <w:p w14:paraId="2D6174D5" w14:textId="77777777" w:rsidR="00D043C1" w:rsidRPr="00332B00"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332B00" w:rsidRDefault="00873A3C" w:rsidP="003850C3">
            <w:pPr>
              <w:widowControl w:val="0"/>
              <w:jc w:val="center"/>
              <w:rPr>
                <w:rFonts w:ascii="GHEA Grapalat" w:hAnsi="GHEA Grapalat"/>
                <w:b/>
                <w:sz w:val="20"/>
                <w:szCs w:val="20"/>
              </w:rPr>
            </w:pPr>
            <w:r w:rsidRPr="00332B00">
              <w:rPr>
                <w:rFonts w:ascii="GHEA Grapalat" w:hAnsi="GHEA Grapalat"/>
                <w:b/>
                <w:sz w:val="20"/>
                <w:szCs w:val="20"/>
              </w:rPr>
              <w:t>ф</w:t>
            </w:r>
            <w:r w:rsidR="00D043C1" w:rsidRPr="00332B00">
              <w:rPr>
                <w:rFonts w:ascii="GHEA Grapalat" w:hAnsi="GHEA Grapalat"/>
                <w:b/>
                <w:sz w:val="20"/>
                <w:szCs w:val="20"/>
              </w:rPr>
              <w:t>ирменное</w:t>
            </w:r>
          </w:p>
          <w:p w14:paraId="3F4060B5"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p>
        </w:tc>
        <w:tc>
          <w:tcPr>
            <w:tcW w:w="1463" w:type="dxa"/>
            <w:vAlign w:val="center"/>
          </w:tcPr>
          <w:p w14:paraId="23CACEA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товарный знак</w:t>
            </w:r>
          </w:p>
        </w:tc>
        <w:tc>
          <w:tcPr>
            <w:tcW w:w="1699" w:type="dxa"/>
            <w:vAlign w:val="center"/>
          </w:tcPr>
          <w:p w14:paraId="3666C0C6" w14:textId="77777777" w:rsidR="00D043C1" w:rsidRPr="00332B00" w:rsidRDefault="009A3C00" w:rsidP="003850C3">
            <w:pPr>
              <w:widowControl w:val="0"/>
              <w:jc w:val="center"/>
              <w:rPr>
                <w:rFonts w:ascii="GHEA Grapalat" w:hAnsi="GHEA Grapalat"/>
                <w:b/>
                <w:bCs/>
                <w:sz w:val="20"/>
                <w:szCs w:val="20"/>
                <w:lang w:val="hy-AM"/>
              </w:rPr>
            </w:pPr>
            <w:r w:rsidRPr="00332B00">
              <w:rPr>
                <w:rFonts w:ascii="GHEA Grapalat" w:hAnsi="GHEA Grapalat"/>
                <w:b/>
                <w:bCs/>
                <w:sz w:val="20"/>
                <w:szCs w:val="20"/>
              </w:rPr>
              <w:t>модель</w:t>
            </w:r>
          </w:p>
        </w:tc>
        <w:tc>
          <w:tcPr>
            <w:tcW w:w="1727" w:type="dxa"/>
            <w:vAlign w:val="center"/>
          </w:tcPr>
          <w:p w14:paraId="1EFE392F"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 производителя</w:t>
            </w:r>
          </w:p>
        </w:tc>
        <w:tc>
          <w:tcPr>
            <w:tcW w:w="1750" w:type="dxa"/>
            <w:vAlign w:val="center"/>
          </w:tcPr>
          <w:p w14:paraId="19E47DF8" w14:textId="77777777" w:rsidR="00D043C1" w:rsidRPr="00332B00" w:rsidRDefault="00D043C1" w:rsidP="003850C3">
            <w:pPr>
              <w:widowControl w:val="0"/>
              <w:jc w:val="center"/>
              <w:rPr>
                <w:rFonts w:ascii="GHEA Grapalat" w:hAnsi="GHEA Grapalat"/>
                <w:b/>
                <w:bCs/>
                <w:sz w:val="20"/>
                <w:szCs w:val="20"/>
              </w:rPr>
            </w:pPr>
            <w:r w:rsidRPr="00332B00">
              <w:rPr>
                <w:rFonts w:ascii="GHEA Grapalat" w:hAnsi="GHEA Grapalat"/>
                <w:b/>
                <w:sz w:val="20"/>
                <w:szCs w:val="20"/>
              </w:rPr>
              <w:t>технические характеристики</w:t>
            </w:r>
          </w:p>
        </w:tc>
      </w:tr>
      <w:tr w:rsidR="00D043C1" w:rsidRPr="00332B00" w14:paraId="7844CE67" w14:textId="77777777" w:rsidTr="00FF3F2A">
        <w:tc>
          <w:tcPr>
            <w:tcW w:w="1042" w:type="dxa"/>
          </w:tcPr>
          <w:p w14:paraId="2AF0DE62"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2DC443E3" w14:textId="77777777" w:rsidTr="00FF3F2A">
        <w:tc>
          <w:tcPr>
            <w:tcW w:w="1042" w:type="dxa"/>
          </w:tcPr>
          <w:p w14:paraId="02AF2D59"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332B00" w:rsidRDefault="00D043C1" w:rsidP="003850C3">
            <w:pPr>
              <w:pStyle w:val="3"/>
              <w:keepNext w:val="0"/>
              <w:widowControl w:val="0"/>
              <w:spacing w:line="240" w:lineRule="auto"/>
              <w:jc w:val="left"/>
              <w:rPr>
                <w:rFonts w:ascii="GHEA Grapalat" w:hAnsi="GHEA Grapalat"/>
                <w:b/>
              </w:rPr>
            </w:pPr>
          </w:p>
        </w:tc>
      </w:tr>
      <w:tr w:rsidR="00D043C1" w:rsidRPr="00332B00" w14:paraId="52559A6C" w14:textId="77777777" w:rsidTr="00FF3F2A">
        <w:tc>
          <w:tcPr>
            <w:tcW w:w="1042" w:type="dxa"/>
          </w:tcPr>
          <w:p w14:paraId="5D6D1FCC"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332B00"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332B00"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332B00"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332B00" w:rsidRDefault="00AB6E69" w:rsidP="003850C3">
      <w:pPr>
        <w:jc w:val="right"/>
        <w:rPr>
          <w:rFonts w:ascii="GHEA Grapalat" w:hAnsi="GHEA Grapalat"/>
          <w:b/>
          <w:sz w:val="16"/>
          <w:szCs w:val="16"/>
        </w:rPr>
      </w:pPr>
      <w:r w:rsidRPr="00332B00">
        <w:rPr>
          <w:rFonts w:ascii="GHEA Grapalat" w:hAnsi="GHEA Grapalat"/>
          <w:b/>
          <w:sz w:val="16"/>
          <w:szCs w:val="16"/>
        </w:rPr>
        <w:lastRenderedPageBreak/>
        <w:t>Приложение 1.</w:t>
      </w:r>
      <w:r w:rsidR="000B5664" w:rsidRPr="00332B00">
        <w:rPr>
          <w:rFonts w:ascii="GHEA Grapalat" w:hAnsi="GHEA Grapalat"/>
          <w:b/>
          <w:sz w:val="16"/>
          <w:szCs w:val="16"/>
        </w:rPr>
        <w:t>2</w:t>
      </w:r>
      <w:r w:rsidRPr="00332B00">
        <w:rPr>
          <w:rFonts w:ascii="GHEA Grapalat" w:hAnsi="GHEA Grapalat"/>
          <w:b/>
          <w:sz w:val="16"/>
          <w:szCs w:val="16"/>
        </w:rPr>
        <w:t xml:space="preserve">** </w:t>
      </w:r>
    </w:p>
    <w:p w14:paraId="7840AF5A" w14:textId="2CFD4A04" w:rsidR="00F016A2" w:rsidRPr="00332B00" w:rsidRDefault="00D67B92"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по</w:t>
      </w:r>
      <w:r w:rsidR="0075358A" w:rsidRPr="00332B00">
        <w:rPr>
          <w:rFonts w:ascii="GHEA Grapalat" w:hAnsi="GHEA Grapalat"/>
          <w:b/>
          <w:sz w:val="16"/>
          <w:szCs w:val="16"/>
        </w:rPr>
        <w:t xml:space="preserve">д </w:t>
      </w:r>
      <w:proofErr w:type="gramStart"/>
      <w:r w:rsidR="0075358A" w:rsidRPr="00332B00">
        <w:rPr>
          <w:rFonts w:ascii="GHEA Grapalat" w:hAnsi="GHEA Grapalat"/>
          <w:b/>
          <w:sz w:val="16"/>
          <w:szCs w:val="16"/>
        </w:rPr>
        <w:t xml:space="preserve">кодом </w:t>
      </w:r>
      <w:r w:rsidRPr="00332B00">
        <w:rPr>
          <w:rFonts w:ascii="GHEA Grapalat" w:hAnsi="GHEA Grapalat"/>
          <w:b/>
          <w:sz w:val="16"/>
          <w:szCs w:val="16"/>
        </w:rPr>
        <w:t xml:space="preserve"> </w:t>
      </w:r>
      <w:r w:rsidR="0075358A" w:rsidRPr="00332B00">
        <w:rPr>
          <w:rFonts w:ascii="GHEA Grapalat" w:hAnsi="GHEA Grapalat"/>
          <w:b/>
          <w:sz w:val="16"/>
          <w:szCs w:val="16"/>
          <w:lang w:val="hy-AM"/>
        </w:rPr>
        <w:t>«</w:t>
      </w:r>
      <w:proofErr w:type="gramEnd"/>
      <w:r w:rsidR="003B3DE7">
        <w:rPr>
          <w:rFonts w:ascii="GHEA Grapalat" w:hAnsi="GHEA Grapalat"/>
          <w:b/>
          <w:sz w:val="16"/>
          <w:szCs w:val="16"/>
          <w:lang w:val="hy-AM"/>
        </w:rPr>
        <w:t>ՄՍԱԿ-ԳՀԱՊՁԲ-26/02</w:t>
      </w:r>
      <w:r w:rsidR="0075358A" w:rsidRPr="00332B00">
        <w:rPr>
          <w:rFonts w:ascii="GHEA Grapalat" w:hAnsi="GHEA Grapalat"/>
          <w:b/>
          <w:sz w:val="16"/>
          <w:szCs w:val="16"/>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 xml:space="preserve">ДЕКЛАРАЦИИ О </w:t>
      </w:r>
      <w:proofErr w:type="gramStart"/>
      <w:r w:rsidRPr="00437197">
        <w:rPr>
          <w:rFonts w:ascii="GHEA Grapalat" w:hAnsi="GHEA Grapalat"/>
          <w:b/>
        </w:rPr>
        <w:t>РЕАЛЬНЫХ  БЕНЕФИЦИАРАХ</w:t>
      </w:r>
      <w:proofErr w:type="gramEnd"/>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ins w:id="12"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roofErr w:type="gramEnd"/>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Подпись лица, представляющего 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 xml:space="preserve">Данные </w:t>
      </w:r>
      <w:proofErr w:type="gramStart"/>
      <w:r w:rsidRPr="00437197">
        <w:rPr>
          <w:rFonts w:ascii="GHEA Grapalat" w:eastAsia="GHEA Grapalat" w:hAnsi="GHEA Grapalat" w:cs="GHEA Grapalat"/>
          <w:b/>
          <w:color w:val="000000"/>
        </w:rPr>
        <w:t>листинга  акций</w:t>
      </w:r>
      <w:proofErr w:type="gramEnd"/>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Имя(</w:t>
            </w:r>
            <w:proofErr w:type="gramEnd"/>
            <w:r w:rsidRPr="00437197">
              <w:rPr>
                <w:rFonts w:ascii="GHEA Grapalat" w:eastAsia="GHEA Grapalat" w:hAnsi="GHEA Grapalat" w:cs="GHEA Grapalat"/>
                <w:color w:val="000000"/>
              </w:rPr>
              <w:t>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437197">
              <w:rPr>
                <w:rFonts w:ascii="GHEA Grapalat" w:eastAsia="GHEA Grapalat" w:hAnsi="GHEA Grapalat" w:cs="GHEA Grapalat"/>
              </w:rPr>
              <w:t>лица, в случае, если</w:t>
            </w:r>
            <w:proofErr w:type="gramEnd"/>
            <w:r w:rsidR="00F016A2" w:rsidRPr="00437197">
              <w:rPr>
                <w:rFonts w:ascii="GHEA Grapalat" w:eastAsia="GHEA Grapalat" w:hAnsi="GHEA Grapalat" w:cs="GHEA Grapalat"/>
              </w:rPr>
              <w:t xml:space="preserve">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w:t>
            </w:r>
            <w:proofErr w:type="gramEnd"/>
            <w:r w:rsidRPr="00437197">
              <w:rPr>
                <w:rFonts w:ascii="GHEA Grapalat" w:eastAsia="GHEA Grapalat" w:hAnsi="GHEA Grapalat" w:cs="GHEA Grapalat"/>
                <w:color w:val="000000"/>
              </w:rPr>
              <w:t xml:space="preserve">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3"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332B00" w:rsidRDefault="00F016A2" w:rsidP="003850C3">
      <w:pPr>
        <w:spacing w:line="360" w:lineRule="auto"/>
        <w:contextualSpacing/>
        <w:jc w:val="center"/>
        <w:rPr>
          <w:rFonts w:ascii="GHEA Grapalat" w:hAnsi="GHEA Grapalat"/>
          <w:b/>
          <w:sz w:val="20"/>
          <w:szCs w:val="20"/>
          <w:lang w:val="hy-AM"/>
        </w:rPr>
      </w:pPr>
      <w:r w:rsidRPr="00332B00">
        <w:rPr>
          <w:rFonts w:ascii="GHEA Grapalat" w:hAnsi="GHEA Grapalat"/>
          <w:b/>
          <w:sz w:val="20"/>
          <w:szCs w:val="20"/>
        </w:rPr>
        <w:lastRenderedPageBreak/>
        <w:t>Порядок заполнения декларации</w:t>
      </w:r>
    </w:p>
    <w:p w14:paraId="460ACCF6"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 xml:space="preserve">В </w:t>
      </w:r>
      <w:proofErr w:type="gramStart"/>
      <w:r w:rsidRPr="00332B00">
        <w:rPr>
          <w:rFonts w:ascii="GHEA Grapalat" w:hAnsi="GHEA Grapalat"/>
          <w:sz w:val="20"/>
          <w:szCs w:val="20"/>
        </w:rPr>
        <w:t>1-ом</w:t>
      </w:r>
      <w:proofErr w:type="gramEnd"/>
      <w:r w:rsidRPr="00332B00">
        <w:rPr>
          <w:rFonts w:ascii="GHEA Grapalat" w:hAnsi="GHEA Grapalat"/>
          <w:sz w:val="20"/>
          <w:szCs w:val="20"/>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332B00" w:rsidRDefault="00F016A2" w:rsidP="003850C3">
      <w:pPr>
        <w:pStyle w:val="aff"/>
        <w:numPr>
          <w:ilvl w:val="0"/>
          <w:numId w:val="27"/>
        </w:numPr>
        <w:spacing w:line="360" w:lineRule="auto"/>
        <w:ind w:left="0" w:firstLine="142"/>
        <w:contextualSpacing/>
        <w:jc w:val="both"/>
        <w:rPr>
          <w:rFonts w:ascii="GHEA Grapalat" w:hAnsi="GHEA Grapalat"/>
          <w:sz w:val="20"/>
          <w:szCs w:val="20"/>
        </w:rPr>
      </w:pPr>
      <w:r w:rsidRPr="00332B0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332B00" w:rsidRDefault="00F016A2" w:rsidP="003850C3">
      <w:pPr>
        <w:pStyle w:val="aff"/>
        <w:numPr>
          <w:ilvl w:val="0"/>
          <w:numId w:val="27"/>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в </w:t>
      </w:r>
      <w:proofErr w:type="gramStart"/>
      <w:r w:rsidRPr="00332B00">
        <w:rPr>
          <w:rFonts w:ascii="GHEA Grapalat" w:hAnsi="GHEA Grapalat"/>
          <w:sz w:val="20"/>
          <w:szCs w:val="20"/>
        </w:rPr>
        <w:t>подразделе  "</w:t>
      </w:r>
      <w:proofErr w:type="gramEnd"/>
      <w:r w:rsidRPr="00332B00">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332B00" w:rsidRDefault="00F016A2" w:rsidP="003850C3">
      <w:pPr>
        <w:pStyle w:val="aff"/>
        <w:numPr>
          <w:ilvl w:val="0"/>
          <w:numId w:val="27"/>
        </w:numPr>
        <w:spacing w:line="360" w:lineRule="auto"/>
        <w:ind w:left="0" w:firstLine="0"/>
        <w:contextualSpacing/>
        <w:jc w:val="both"/>
        <w:rPr>
          <w:rFonts w:ascii="GHEA Grapalat" w:hAnsi="GHEA Grapalat"/>
          <w:sz w:val="20"/>
          <w:szCs w:val="20"/>
        </w:rPr>
      </w:pPr>
      <w:r w:rsidRPr="00332B0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332B00" w:rsidRDefault="00F016A2" w:rsidP="003850C3">
      <w:pPr>
        <w:pStyle w:val="aff"/>
        <w:numPr>
          <w:ilvl w:val="0"/>
          <w:numId w:val="26"/>
        </w:numPr>
        <w:spacing w:line="360" w:lineRule="auto"/>
        <w:ind w:left="142" w:hanging="284"/>
        <w:contextualSpacing/>
        <w:jc w:val="both"/>
        <w:rPr>
          <w:rFonts w:ascii="GHEA Grapalat" w:hAnsi="GHEA Grapalat"/>
          <w:sz w:val="20"/>
          <w:szCs w:val="20"/>
        </w:rPr>
      </w:pPr>
      <w:r w:rsidRPr="00332B0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332B00">
        <w:rPr>
          <w:rFonts w:ascii="GHEA Grapalat" w:hAnsi="GHEA Grapalat"/>
          <w:sz w:val="20"/>
          <w:szCs w:val="20"/>
        </w:rPr>
        <w:t>5-ого</w:t>
      </w:r>
      <w:proofErr w:type="gramEnd"/>
      <w:r w:rsidRPr="00332B00">
        <w:rPr>
          <w:rFonts w:ascii="GHEA Grapalat" w:hAnsi="GHEA Grapalat"/>
          <w:sz w:val="20"/>
          <w:szCs w:val="20"/>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w:t>
      </w:r>
      <w:proofErr w:type="spellStart"/>
      <w:r w:rsidRPr="00332B00">
        <w:rPr>
          <w:rFonts w:ascii="GHEA Grapalat" w:hAnsi="GHEA Grapalat"/>
          <w:sz w:val="20"/>
          <w:szCs w:val="20"/>
        </w:rPr>
        <w:t>листингированы</w:t>
      </w:r>
      <w:proofErr w:type="spellEnd"/>
      <w:r w:rsidRPr="00332B00">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B0E05AB"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332B00" w:rsidRDefault="00F016A2" w:rsidP="003850C3">
      <w:pPr>
        <w:pStyle w:val="aff"/>
        <w:numPr>
          <w:ilvl w:val="0"/>
          <w:numId w:val="28"/>
        </w:numPr>
        <w:spacing w:line="360" w:lineRule="auto"/>
        <w:contextualSpacing/>
        <w:jc w:val="both"/>
        <w:rPr>
          <w:rFonts w:ascii="GHEA Grapalat" w:hAnsi="GHEA Grapalat"/>
          <w:sz w:val="20"/>
          <w:szCs w:val="20"/>
        </w:rPr>
      </w:pPr>
      <w:r w:rsidRPr="00332B0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332B0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332B00">
        <w:rPr>
          <w:rFonts w:ascii="GHEA Grapalat" w:hAnsi="GHEA Grapalat"/>
          <w:sz w:val="20"/>
          <w:szCs w:val="20"/>
        </w:rPr>
        <w:t>организациий</w:t>
      </w:r>
      <w:proofErr w:type="spellEnd"/>
      <w:r w:rsidRPr="00332B00">
        <w:rPr>
          <w:rFonts w:ascii="GHEA Grapalat" w:hAnsi="GHEA Grapalat"/>
          <w:sz w:val="20"/>
          <w:szCs w:val="20"/>
        </w:rPr>
        <w:t>. В этом разделе подразделы заполняются следующими правилами</w:t>
      </w:r>
      <w:r w:rsidRPr="00332B00">
        <w:rPr>
          <w:rFonts w:ascii="Cambria Math" w:eastAsia="MS Mincho" w:hAnsi="Cambria Math" w:cs="Cambria Math"/>
          <w:sz w:val="20"/>
          <w:szCs w:val="20"/>
        </w:rPr>
        <w:t>․</w:t>
      </w:r>
    </w:p>
    <w:p w14:paraId="2B354727" w14:textId="77777777" w:rsidR="00F016A2" w:rsidRPr="00332B00" w:rsidRDefault="00F016A2" w:rsidP="003850C3">
      <w:pPr>
        <w:pStyle w:val="aff"/>
        <w:numPr>
          <w:ilvl w:val="0"/>
          <w:numId w:val="29"/>
        </w:numPr>
        <w:spacing w:line="360" w:lineRule="auto"/>
        <w:ind w:left="0" w:hanging="426"/>
        <w:contextualSpacing/>
        <w:jc w:val="both"/>
        <w:rPr>
          <w:rFonts w:ascii="GHEA Grapalat" w:hAnsi="GHEA Grapalat"/>
          <w:sz w:val="20"/>
          <w:szCs w:val="20"/>
        </w:rPr>
      </w:pPr>
      <w:r w:rsidRPr="00332B0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332B00">
        <w:rPr>
          <w:rFonts w:ascii="GHEA Grapalat" w:hAnsi="GHEA Grapalat"/>
          <w:sz w:val="20"/>
          <w:szCs w:val="20"/>
        </w:rPr>
        <w:t>муниципалитета.В</w:t>
      </w:r>
      <w:proofErr w:type="spellEnd"/>
      <w:proofErr w:type="gramEnd"/>
      <w:r w:rsidRPr="00332B00">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332B00" w:rsidRDefault="00F016A2" w:rsidP="003850C3">
      <w:pPr>
        <w:spacing w:line="360" w:lineRule="auto"/>
        <w:ind w:left="-360"/>
        <w:contextualSpacing/>
        <w:jc w:val="both"/>
        <w:rPr>
          <w:rFonts w:ascii="GHEA Grapalat" w:hAnsi="GHEA Grapalat"/>
          <w:sz w:val="20"/>
          <w:szCs w:val="20"/>
        </w:rPr>
      </w:pPr>
      <w:r w:rsidRPr="00332B0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332B00" w:rsidRDefault="00F016A2" w:rsidP="003850C3">
      <w:pPr>
        <w:pStyle w:val="aff"/>
        <w:numPr>
          <w:ilvl w:val="0"/>
          <w:numId w:val="26"/>
        </w:numPr>
        <w:spacing w:line="360" w:lineRule="auto"/>
        <w:ind w:left="0"/>
        <w:contextualSpacing/>
        <w:jc w:val="both"/>
        <w:rPr>
          <w:rFonts w:ascii="GHEA Grapalat" w:hAnsi="GHEA Grapalat"/>
          <w:sz w:val="20"/>
          <w:szCs w:val="20"/>
        </w:rPr>
      </w:pPr>
      <w:r w:rsidRPr="00332B0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32B00">
        <w:rPr>
          <w:rFonts w:ascii="Cambria Math" w:eastAsia="MS Mincho" w:hAnsi="Cambria Math" w:cs="Cambria Math"/>
          <w:sz w:val="20"/>
          <w:szCs w:val="20"/>
        </w:rPr>
        <w:t>․</w:t>
      </w:r>
    </w:p>
    <w:p w14:paraId="54818E06" w14:textId="77777777" w:rsidR="00F016A2" w:rsidRPr="00332B00" w:rsidRDefault="00F016A2" w:rsidP="003850C3">
      <w:pPr>
        <w:pStyle w:val="aff"/>
        <w:numPr>
          <w:ilvl w:val="0"/>
          <w:numId w:val="30"/>
        </w:numPr>
        <w:spacing w:line="360" w:lineRule="auto"/>
        <w:ind w:left="0"/>
        <w:contextualSpacing/>
        <w:jc w:val="both"/>
        <w:rPr>
          <w:rFonts w:ascii="GHEA Grapalat" w:hAnsi="GHEA Grapalat"/>
          <w:sz w:val="20"/>
          <w:szCs w:val="20"/>
        </w:rPr>
      </w:pPr>
      <w:r w:rsidRPr="00332B0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t>3) в подразделе "Адрес учета лица" заполняется адрес места учета реального бенефициара;</w:t>
      </w:r>
    </w:p>
    <w:p w14:paraId="1662616D" w14:textId="77777777" w:rsidR="00F016A2" w:rsidRPr="00332B00" w:rsidRDefault="00F016A2" w:rsidP="003850C3">
      <w:pPr>
        <w:spacing w:line="360" w:lineRule="auto"/>
        <w:ind w:left="-375"/>
        <w:contextualSpacing/>
        <w:jc w:val="both"/>
        <w:rPr>
          <w:rFonts w:ascii="GHEA Grapalat" w:hAnsi="GHEA Grapalat"/>
          <w:sz w:val="20"/>
          <w:szCs w:val="20"/>
          <w:highlight w:val="yellow"/>
        </w:rPr>
      </w:pPr>
      <w:r w:rsidRPr="00332B0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332B00" w:rsidRDefault="00F016A2" w:rsidP="003850C3">
      <w:pPr>
        <w:spacing w:line="360" w:lineRule="auto"/>
        <w:ind w:left="-375"/>
        <w:contextualSpacing/>
        <w:jc w:val="both"/>
        <w:rPr>
          <w:rFonts w:ascii="GHEA Grapalat" w:hAnsi="GHEA Grapalat"/>
          <w:sz w:val="20"/>
          <w:szCs w:val="20"/>
        </w:rPr>
      </w:pPr>
      <w:r w:rsidRPr="00332B00">
        <w:rPr>
          <w:rFonts w:ascii="GHEA Grapalat" w:hAnsi="GHEA Grapalat"/>
          <w:sz w:val="20"/>
          <w:szCs w:val="20"/>
        </w:rPr>
        <w:t xml:space="preserve">5) подраздел "Основания </w:t>
      </w:r>
      <w:r w:rsidRPr="00332B00">
        <w:rPr>
          <w:rFonts w:ascii="GHEA Grapalat" w:eastAsiaTheme="minorHAnsi" w:hAnsi="GHEA Grapalat" w:cstheme="minorBidi"/>
          <w:sz w:val="20"/>
          <w:szCs w:val="20"/>
        </w:rPr>
        <w:t>являться</w:t>
      </w:r>
      <w:r w:rsidRPr="00332B0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332B00">
        <w:rPr>
          <w:rFonts w:ascii="GHEA Grapalat" w:hAnsi="GHEA Grapalat"/>
          <w:sz w:val="20"/>
          <w:szCs w:val="20"/>
        </w:rPr>
        <w:t>на каком основании (основаниях)</w:t>
      </w:r>
      <w:proofErr w:type="gramEnd"/>
      <w:r w:rsidRPr="00332B00">
        <w:rPr>
          <w:rFonts w:ascii="GHEA Grapalat" w:hAnsi="GHEA Grapalat"/>
          <w:sz w:val="20"/>
          <w:szCs w:val="20"/>
        </w:rPr>
        <w:t xml:space="preserve"> предусмотренном законом "О борьбе с отмыванием денег и финансированием терроризма" лицо </w:t>
      </w:r>
      <w:proofErr w:type="gramStart"/>
      <w:r w:rsidRPr="00332B00">
        <w:rPr>
          <w:rFonts w:ascii="GHEA Grapalat" w:hAnsi="GHEA Grapalat"/>
          <w:sz w:val="20"/>
          <w:szCs w:val="20"/>
        </w:rPr>
        <w:t>является  реальным</w:t>
      </w:r>
      <w:proofErr w:type="gramEnd"/>
      <w:r w:rsidRPr="00332B00">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332B00">
        <w:rPr>
          <w:rFonts w:ascii="GHEA Grapalat" w:hAnsi="GHEA Grapalat"/>
          <w:sz w:val="20"/>
          <w:szCs w:val="20"/>
        </w:rPr>
        <w:t>реальнго</w:t>
      </w:r>
      <w:proofErr w:type="spellEnd"/>
      <w:r w:rsidRPr="00332B00">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результате прямого и косвенного участия реального бенефициара. </w:t>
      </w:r>
      <w:proofErr w:type="gramStart"/>
      <w:r w:rsidRPr="00332B00">
        <w:rPr>
          <w:rFonts w:ascii="GHEA Grapalat" w:hAnsi="GHEA Grapalat"/>
          <w:sz w:val="20"/>
          <w:szCs w:val="20"/>
        </w:rPr>
        <w:t>В случае косвенного участия,</w:t>
      </w:r>
      <w:proofErr w:type="gramEnd"/>
      <w:r w:rsidRPr="00332B00">
        <w:rPr>
          <w:rFonts w:ascii="GHEA Grapalat" w:hAnsi="GHEA Grapalat"/>
          <w:sz w:val="20"/>
          <w:szCs w:val="20"/>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рганизации</w:t>
      </w:r>
      <w:proofErr w:type="spellEnd"/>
      <w:r w:rsidRPr="00332B00">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32B0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rPr>
        <w:t xml:space="preserve">б. 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делается отметка, если лицо по смыслу пункта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но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lastRenderedPageBreak/>
        <w:t>в</w:t>
      </w:r>
      <w:r w:rsidRPr="00332B00">
        <w:rPr>
          <w:rFonts w:ascii="GHEA Grapalat" w:hAnsi="GHEA Grapalat"/>
          <w:sz w:val="20"/>
          <w:szCs w:val="20"/>
          <w:lang w:val="hy-AM"/>
        </w:rPr>
        <w:t xml:space="preserve">. </w:t>
      </w:r>
      <w:r w:rsidRPr="00332B00">
        <w:rPr>
          <w:rFonts w:ascii="GHEA Grapalat" w:hAnsi="GHEA Grapalat"/>
          <w:sz w:val="20"/>
          <w:szCs w:val="20"/>
        </w:rPr>
        <w:t>в</w:t>
      </w:r>
      <w:r w:rsidRPr="00332B00">
        <w:rPr>
          <w:rFonts w:ascii="GHEA Grapalat" w:hAnsi="GHEA Grapalat"/>
          <w:sz w:val="20"/>
          <w:szCs w:val="20"/>
          <w:lang w:val="hy-AM"/>
        </w:rPr>
        <w:t xml:space="preserve">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32B00">
        <w:rPr>
          <w:rFonts w:ascii="GHEA Grapalat" w:hAnsi="GHEA Grapalat"/>
          <w:sz w:val="20"/>
          <w:szCs w:val="20"/>
        </w:rPr>
        <w:t>О</w:t>
      </w:r>
      <w:r w:rsidRPr="00332B0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и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этого подраздела</w:t>
      </w:r>
      <w:r w:rsidRPr="00332B00">
        <w:rPr>
          <w:rFonts w:ascii="GHEA Grapalat" w:hAnsi="GHEA Grapalat"/>
          <w:sz w:val="20"/>
          <w:szCs w:val="20"/>
        </w:rPr>
        <w:t>.</w:t>
      </w:r>
    </w:p>
    <w:p w14:paraId="25B95596" w14:textId="77777777" w:rsidR="00F016A2" w:rsidRPr="00332B00" w:rsidRDefault="00F016A2" w:rsidP="003850C3">
      <w:pPr>
        <w:spacing w:line="360" w:lineRule="auto"/>
        <w:contextualSpacing/>
        <w:jc w:val="both"/>
        <w:rPr>
          <w:rFonts w:ascii="GHEA Grapalat" w:hAnsi="GHEA Grapalat" w:cs="Cambria Math"/>
          <w:sz w:val="20"/>
          <w:szCs w:val="20"/>
        </w:rPr>
      </w:pPr>
      <w:r w:rsidRPr="00332B00">
        <w:rPr>
          <w:rFonts w:ascii="GHEA Grapalat" w:hAnsi="GHEA Grapalat"/>
          <w:sz w:val="20"/>
          <w:szCs w:val="20"/>
          <w:lang w:val="hy-AM"/>
        </w:rPr>
        <w:t xml:space="preserve">6) </w:t>
      </w:r>
      <w:r w:rsidRPr="00332B00">
        <w:rPr>
          <w:rFonts w:ascii="GHEA Grapalat" w:hAnsi="GHEA Grapalat"/>
          <w:sz w:val="20"/>
          <w:szCs w:val="20"/>
        </w:rPr>
        <w:t>П</w:t>
      </w:r>
      <w:r w:rsidRPr="00332B00">
        <w:rPr>
          <w:rFonts w:ascii="GHEA Grapalat" w:hAnsi="GHEA Grapalat"/>
          <w:sz w:val="20"/>
          <w:szCs w:val="20"/>
          <w:lang w:val="hy-AM"/>
        </w:rPr>
        <w:t xml:space="preserve">одраздел </w:t>
      </w:r>
      <w:r w:rsidRPr="00332B00">
        <w:rPr>
          <w:rFonts w:ascii="GHEA Grapalat" w:eastAsia="GHEA Grapalat" w:hAnsi="GHEA Grapalat" w:cs="GHEA Grapalat"/>
          <w:sz w:val="20"/>
          <w:szCs w:val="20"/>
        </w:rPr>
        <w:t>"</w:t>
      </w:r>
      <w:r w:rsidRPr="00332B00">
        <w:rPr>
          <w:rFonts w:ascii="GHEA Grapalat" w:hAnsi="GHEA Grapalat"/>
          <w:sz w:val="20"/>
          <w:szCs w:val="20"/>
        </w:rPr>
        <w:t>О</w:t>
      </w:r>
      <w:r w:rsidRPr="00332B00">
        <w:rPr>
          <w:rFonts w:ascii="GHEA Grapalat" w:hAnsi="GHEA Grapalat"/>
          <w:sz w:val="20"/>
          <w:szCs w:val="20"/>
          <w:lang w:val="hy-AM"/>
        </w:rPr>
        <w:t xml:space="preserve">снования </w:t>
      </w:r>
      <w:r w:rsidRPr="00332B00">
        <w:rPr>
          <w:rFonts w:ascii="GHEA Grapalat" w:hAnsi="GHEA Grapalat"/>
          <w:sz w:val="20"/>
          <w:szCs w:val="20"/>
        </w:rPr>
        <w:t>являться</w:t>
      </w:r>
      <w:r w:rsidRPr="00332B00">
        <w:rPr>
          <w:rFonts w:ascii="GHEA Grapalat" w:hAnsi="GHEA Grapalat"/>
          <w:sz w:val="20"/>
          <w:szCs w:val="20"/>
          <w:lang w:val="hy-AM"/>
        </w:rPr>
        <w:t xml:space="preserve"> реальн</w:t>
      </w:r>
      <w:proofErr w:type="spellStart"/>
      <w:r w:rsidRPr="00332B00">
        <w:rPr>
          <w:rFonts w:ascii="GHEA Grapalat" w:hAnsi="GHEA Grapalat"/>
          <w:sz w:val="20"/>
          <w:szCs w:val="20"/>
        </w:rPr>
        <w:t>ым</w:t>
      </w:r>
      <w:proofErr w:type="spellEnd"/>
      <w:r w:rsidRPr="00332B00">
        <w:rPr>
          <w:rFonts w:ascii="GHEA Grapalat" w:hAnsi="GHEA Grapalat"/>
          <w:sz w:val="20"/>
          <w:szCs w:val="20"/>
          <w:lang w:val="hy-AM"/>
        </w:rPr>
        <w:t xml:space="preserve"> </w:t>
      </w:r>
      <w:r w:rsidRPr="00332B00">
        <w:rPr>
          <w:rFonts w:ascii="GHEA Grapalat" w:hAnsi="GHEA Grapalat"/>
          <w:sz w:val="20"/>
          <w:szCs w:val="20"/>
        </w:rPr>
        <w:t>бенефициаром</w:t>
      </w:r>
      <w:r w:rsidRPr="00332B0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32B00">
        <w:rPr>
          <w:rFonts w:ascii="GHEA Grapalat" w:hAnsi="GHEA Grapalat"/>
          <w:sz w:val="20"/>
          <w:szCs w:val="20"/>
        </w:rPr>
        <w:t xml:space="preserve"> </w:t>
      </w:r>
      <w:r w:rsidRPr="00332B00">
        <w:rPr>
          <w:rFonts w:ascii="GHEA Grapalat" w:hAnsi="GHEA Grapalat"/>
          <w:sz w:val="20"/>
          <w:szCs w:val="20"/>
          <w:lang w:val="hy-AM"/>
        </w:rPr>
        <w:t xml:space="preserve">Раскрытие реальных </w:t>
      </w:r>
      <w:r w:rsidRPr="00332B00">
        <w:rPr>
          <w:rFonts w:ascii="GHEA Grapalat" w:hAnsi="GHEA Grapalat"/>
          <w:sz w:val="20"/>
          <w:szCs w:val="20"/>
        </w:rPr>
        <w:t>бенефициаров</w:t>
      </w:r>
      <w:r w:rsidRPr="00332B00">
        <w:rPr>
          <w:rFonts w:ascii="GHEA Grapalat" w:hAnsi="GHEA Grapalat"/>
          <w:sz w:val="20"/>
          <w:szCs w:val="20"/>
          <w:lang w:val="hy-AM"/>
        </w:rPr>
        <w:t xml:space="preserve"> осуществляется по критериям, установленным Кодексом О недрах</w:t>
      </w:r>
      <w:r w:rsidRPr="00332B00">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32B00">
        <w:rPr>
          <w:rFonts w:ascii="GHEA Grapalat" w:hAnsi="GHEA Grapalat" w:cs="Cambria Math"/>
          <w:sz w:val="20"/>
          <w:szCs w:val="20"/>
        </w:rPr>
        <w:t>:</w:t>
      </w:r>
    </w:p>
    <w:p w14:paraId="5215175C"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а. в пункте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hAnsi="GHEA Grapalat"/>
          <w:sz w:val="20"/>
          <w:szCs w:val="20"/>
        </w:rPr>
        <w:t xml:space="preserve"> подпункта 5 пункта 4 настоящего Порядка;</w:t>
      </w:r>
    </w:p>
    <w:p w14:paraId="0E2E0349" w14:textId="77777777" w:rsidR="00F016A2" w:rsidRPr="00332B00" w:rsidRDefault="00F016A2" w:rsidP="003850C3">
      <w:pPr>
        <w:spacing w:line="360" w:lineRule="auto"/>
        <w:contextualSpacing/>
        <w:jc w:val="both"/>
        <w:rPr>
          <w:rFonts w:ascii="GHEA Grapalat" w:hAnsi="GHEA Grapalat"/>
          <w:sz w:val="20"/>
          <w:szCs w:val="20"/>
          <w:lang w:val="hy-AM"/>
        </w:rPr>
      </w:pPr>
      <w:r w:rsidRPr="00332B00">
        <w:rPr>
          <w:rFonts w:ascii="GHEA Grapalat" w:hAnsi="GHEA Grapalat"/>
          <w:sz w:val="20"/>
          <w:szCs w:val="20"/>
          <w:lang w:val="hy-AM"/>
        </w:rPr>
        <w:t xml:space="preserve">б.в пункте </w:t>
      </w:r>
      <w:r w:rsidRPr="00332B00">
        <w:rPr>
          <w:rFonts w:ascii="GHEA Grapalat" w:eastAsia="GHEA Grapalat" w:hAnsi="GHEA Grapalat" w:cs="GHEA Grapalat"/>
          <w:sz w:val="20"/>
          <w:szCs w:val="20"/>
        </w:rPr>
        <w:t>"</w:t>
      </w:r>
      <w:r w:rsidRPr="00332B00">
        <w:rPr>
          <w:rFonts w:ascii="GHEA Grapalat" w:hAnsi="GHEA Grapalat"/>
          <w:sz w:val="20"/>
          <w:szCs w:val="20"/>
        </w:rPr>
        <w:t>б</w:t>
      </w:r>
      <w:r w:rsidRPr="00332B00">
        <w:rPr>
          <w:rFonts w:ascii="GHEA Grapalat" w:eastAsia="GHEA Grapalat" w:hAnsi="GHEA Grapalat" w:cs="GHEA Grapalat"/>
          <w:sz w:val="20"/>
          <w:szCs w:val="20"/>
        </w:rPr>
        <w:t>"</w:t>
      </w:r>
      <w:r w:rsidRPr="00332B00">
        <w:rPr>
          <w:rFonts w:ascii="GHEA Grapalat" w:hAnsi="GHEA Grapalat"/>
          <w:sz w:val="20"/>
          <w:szCs w:val="20"/>
        </w:rPr>
        <w:t xml:space="preserve"> </w:t>
      </w:r>
      <w:r w:rsidRPr="00332B00">
        <w:rPr>
          <w:rFonts w:ascii="GHEA Grapalat" w:hAnsi="GHEA Grapalat"/>
          <w:sz w:val="20"/>
          <w:szCs w:val="20"/>
          <w:lang w:val="hy-AM"/>
        </w:rPr>
        <w:t xml:space="preserve">этого подраздела производится отметка, если лицо имеет право назначать или </w:t>
      </w:r>
      <w:r w:rsidRPr="00332B00">
        <w:rPr>
          <w:rFonts w:ascii="GHEA Grapalat" w:hAnsi="GHEA Grapalat"/>
          <w:sz w:val="20"/>
          <w:szCs w:val="20"/>
        </w:rPr>
        <w:t>отстраня</w:t>
      </w:r>
      <w:r w:rsidRPr="00332B00">
        <w:rPr>
          <w:rFonts w:ascii="GHEA Grapalat" w:hAnsi="GHEA Grapalat"/>
          <w:sz w:val="20"/>
          <w:szCs w:val="20"/>
          <w:lang w:val="hy-AM"/>
        </w:rPr>
        <w:t>ть большинство членов органов управления юридического лица;</w:t>
      </w:r>
    </w:p>
    <w:p w14:paraId="1640B95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в. В пункте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г. в пункте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по смыслу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w:t>
      </w:r>
      <w:r w:rsidRPr="00332B00">
        <w:rPr>
          <w:rFonts w:ascii="GHEA Grapalat" w:eastAsia="GHEA Grapalat" w:hAnsi="GHEA Grapalat" w:cs="GHEA Grapalat"/>
          <w:sz w:val="20"/>
          <w:szCs w:val="20"/>
          <w:lang w:val="hy-AM"/>
        </w:rPr>
        <w:t xml:space="preserve"> </w:t>
      </w:r>
      <w:r w:rsidRPr="00332B00">
        <w:rPr>
          <w:rFonts w:ascii="GHEA Grapalat" w:hAnsi="GHEA Grapalat"/>
          <w:sz w:val="20"/>
          <w:szCs w:val="20"/>
        </w:rPr>
        <w:t>-</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в</w:t>
      </w:r>
      <w:r w:rsidRPr="00332B00">
        <w:rPr>
          <w:rFonts w:ascii="GHEA Grapalat" w:eastAsia="GHEA Grapalat" w:hAnsi="GHEA Grapalat" w:cs="GHEA Grapalat"/>
          <w:sz w:val="20"/>
          <w:szCs w:val="20"/>
        </w:rPr>
        <w:t>"</w:t>
      </w:r>
      <w:r w:rsidRPr="00332B0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д. в пункте </w:t>
      </w:r>
      <w:r w:rsidRPr="00332B00">
        <w:rPr>
          <w:rFonts w:ascii="GHEA Grapalat" w:eastAsia="GHEA Grapalat" w:hAnsi="GHEA Grapalat" w:cs="GHEA Grapalat"/>
          <w:sz w:val="20"/>
          <w:szCs w:val="20"/>
        </w:rPr>
        <w:t>"</w:t>
      </w:r>
      <w:r w:rsidRPr="00332B00">
        <w:rPr>
          <w:rFonts w:ascii="GHEA Grapalat" w:hAnsi="GHEA Grapalat"/>
          <w:sz w:val="20"/>
          <w:szCs w:val="20"/>
        </w:rPr>
        <w:t>д</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32B00">
        <w:rPr>
          <w:rFonts w:ascii="GHEA Grapalat" w:eastAsia="GHEA Grapalat" w:hAnsi="GHEA Grapalat" w:cs="GHEA Grapalat"/>
          <w:sz w:val="20"/>
          <w:szCs w:val="20"/>
        </w:rPr>
        <w:t>"</w:t>
      </w:r>
      <w:r w:rsidRPr="00332B00">
        <w:rPr>
          <w:rFonts w:ascii="GHEA Grapalat" w:hAnsi="GHEA Grapalat"/>
          <w:sz w:val="20"/>
          <w:szCs w:val="20"/>
        </w:rPr>
        <w:t>а</w:t>
      </w:r>
      <w:r w:rsidRPr="00332B00">
        <w:rPr>
          <w:rFonts w:ascii="GHEA Grapalat" w:eastAsia="GHEA Grapalat" w:hAnsi="GHEA Grapalat" w:cs="GHEA Grapalat"/>
          <w:sz w:val="20"/>
          <w:szCs w:val="20"/>
        </w:rPr>
        <w:t xml:space="preserve">" </w:t>
      </w:r>
      <w:r w:rsidRPr="00332B00">
        <w:rPr>
          <w:rFonts w:ascii="GHEA Grapalat" w:hAnsi="GHEA Grapalat"/>
          <w:sz w:val="20"/>
          <w:szCs w:val="20"/>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г</w:t>
      </w:r>
      <w:r w:rsidRPr="00332B00">
        <w:rPr>
          <w:rFonts w:ascii="GHEA Grapalat" w:eastAsia="GHEA Grapalat" w:hAnsi="GHEA Grapalat" w:cs="GHEA Grapalat"/>
          <w:sz w:val="20"/>
          <w:szCs w:val="20"/>
        </w:rPr>
        <w:t>"</w:t>
      </w:r>
      <w:r w:rsidRPr="00332B00">
        <w:rPr>
          <w:rFonts w:ascii="GHEA Grapalat" w:hAnsi="GHEA Grapalat"/>
          <w:sz w:val="20"/>
          <w:szCs w:val="20"/>
        </w:rPr>
        <w:t xml:space="preserve"> этого подраздела.</w:t>
      </w:r>
    </w:p>
    <w:p w14:paraId="2326361F"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32B00">
        <w:rPr>
          <w:rFonts w:ascii="GHEA Grapalat" w:hAnsi="GHEA Grapalat"/>
          <w:sz w:val="20"/>
          <w:szCs w:val="20"/>
          <w:lang w:val="hy-AM"/>
        </w:rPr>
        <w:t>Օ</w:t>
      </w:r>
      <w:proofErr w:type="spellStart"/>
      <w:r w:rsidRPr="00332B00">
        <w:rPr>
          <w:rFonts w:ascii="GHEA Grapalat" w:hAnsi="GHEA Grapalat"/>
          <w:sz w:val="20"/>
          <w:szCs w:val="20"/>
        </w:rPr>
        <w:t>рганизацию</w:t>
      </w:r>
      <w:proofErr w:type="spellEnd"/>
      <w:r w:rsidRPr="00332B00">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332B00" w:rsidRDefault="00F016A2" w:rsidP="003850C3">
      <w:pPr>
        <w:spacing w:line="360" w:lineRule="auto"/>
        <w:contextualSpacing/>
        <w:jc w:val="both"/>
        <w:rPr>
          <w:rFonts w:ascii="GHEA Grapalat" w:eastAsia="GHEA Grapalat" w:hAnsi="GHEA Grapalat" w:cs="GHEA Grapalat"/>
          <w:sz w:val="20"/>
          <w:szCs w:val="20"/>
        </w:rPr>
      </w:pPr>
      <w:r w:rsidRPr="00332B00">
        <w:rPr>
          <w:rFonts w:ascii="GHEA Grapalat" w:eastAsia="GHEA Grapalat" w:hAnsi="GHEA Grapalat" w:cs="GHEA Grapalat"/>
          <w:sz w:val="20"/>
          <w:szCs w:val="20"/>
        </w:rPr>
        <w:lastRenderedPageBreak/>
        <w:t>8) в подразделе</w:t>
      </w:r>
      <w:r w:rsidRPr="00332B00">
        <w:rPr>
          <w:rFonts w:ascii="GHEA Grapalat" w:eastAsia="GHEA Grapalat" w:hAnsi="GHEA Grapalat" w:cs="GHEA Grapalat"/>
          <w:sz w:val="20"/>
          <w:szCs w:val="20"/>
          <w:lang w:val="hy-AM"/>
        </w:rPr>
        <w:t xml:space="preserve"> </w:t>
      </w:r>
      <w:r w:rsidRPr="00332B00">
        <w:rPr>
          <w:rFonts w:ascii="GHEA Grapalat" w:eastAsia="GHEA Grapalat" w:hAnsi="GHEA Grapalat" w:cs="GHEA Grapalat"/>
          <w:sz w:val="20"/>
          <w:szCs w:val="20"/>
        </w:rPr>
        <w:t xml:space="preserve">"Контактные данные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332B00">
        <w:rPr>
          <w:rFonts w:ascii="GHEA Grapalat" w:hAnsi="GHEA Grapalat"/>
          <w:sz w:val="20"/>
          <w:szCs w:val="20"/>
        </w:rPr>
        <w:t>бенефициара</w:t>
      </w:r>
      <w:r w:rsidRPr="00332B00">
        <w:rPr>
          <w:rFonts w:ascii="GHEA Grapalat" w:eastAsia="GHEA Grapalat" w:hAnsi="GHEA Grapalat" w:cs="GHEA Grapalat"/>
          <w:sz w:val="20"/>
          <w:szCs w:val="20"/>
        </w:rPr>
        <w:t>.</w:t>
      </w:r>
    </w:p>
    <w:p w14:paraId="20249724"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5. Раздел 5 декларации (Промежуточные юридические лица) заполняется, </w:t>
      </w:r>
    </w:p>
    <w:p w14:paraId="36C6F7C0"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32B00">
        <w:rPr>
          <w:rFonts w:ascii="Cambria Math" w:eastAsia="MS Mincho" w:hAnsi="Cambria Math" w:cs="Cambria Math"/>
          <w:sz w:val="20"/>
          <w:szCs w:val="20"/>
        </w:rPr>
        <w:t>․</w:t>
      </w:r>
    </w:p>
    <w:p w14:paraId="0A1B5905"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1) в подразделе</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Данные организации"</w:t>
      </w:r>
      <w:r w:rsidRPr="00332B00">
        <w:rPr>
          <w:rFonts w:ascii="GHEA Grapalat" w:hAnsi="GHEA Grapalat"/>
          <w:sz w:val="20"/>
          <w:szCs w:val="20"/>
          <w:lang w:val="hy-AM"/>
        </w:rPr>
        <w:t xml:space="preserve"> </w:t>
      </w:r>
      <w:r w:rsidRPr="00332B0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3) Подраздел</w:t>
      </w:r>
      <w:r w:rsidRPr="00332B00">
        <w:rPr>
          <w:rFonts w:ascii="GHEA Grapalat" w:hAnsi="GHEA Grapalat"/>
          <w:sz w:val="20"/>
          <w:szCs w:val="20"/>
          <w:lang w:val="hy-AM"/>
        </w:rPr>
        <w:t xml:space="preserve"> </w:t>
      </w:r>
      <w:r w:rsidRPr="00332B00">
        <w:rPr>
          <w:rFonts w:ascii="GHEA Grapalat" w:eastAsia="GHEA Grapalat" w:hAnsi="GHEA Grapalat" w:cs="GHEA Grapalat"/>
          <w:sz w:val="20"/>
          <w:szCs w:val="20"/>
        </w:rPr>
        <w:t>"</w:t>
      </w:r>
      <w:r w:rsidRPr="00332B00">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332B00">
        <w:rPr>
          <w:rFonts w:ascii="GHEA Grapalat" w:hAnsi="GHEA Grapalat"/>
          <w:sz w:val="20"/>
          <w:szCs w:val="20"/>
        </w:rPr>
        <w:t>Identifier</w:t>
      </w:r>
      <w:proofErr w:type="spellEnd"/>
      <w:r w:rsidRPr="00332B00">
        <w:rPr>
          <w:rFonts w:ascii="GHEA Grapalat" w:hAnsi="GHEA Grapalat"/>
          <w:sz w:val="20"/>
          <w:szCs w:val="20"/>
        </w:rPr>
        <w:t xml:space="preserve"> Code), где листингуются акции юридического лица, а также ссылается на имеющиеся на бирже документы.</w:t>
      </w:r>
    </w:p>
    <w:p w14:paraId="60AE644A"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 xml:space="preserve">6. Раздел 6 декларации (Дополнительные </w:t>
      </w:r>
      <w:r w:rsidR="007F4126" w:rsidRPr="00332B00">
        <w:rPr>
          <w:rFonts w:ascii="GHEA Grapalat" w:hAnsi="GHEA Grapalat"/>
          <w:sz w:val="20"/>
          <w:szCs w:val="20"/>
        </w:rPr>
        <w:t>примечания</w:t>
      </w:r>
      <w:r w:rsidRPr="00332B0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332B00" w:rsidRDefault="00F016A2" w:rsidP="003850C3">
      <w:pPr>
        <w:spacing w:line="360" w:lineRule="auto"/>
        <w:contextualSpacing/>
        <w:jc w:val="both"/>
        <w:rPr>
          <w:rFonts w:ascii="GHEA Grapalat" w:hAnsi="GHEA Grapalat"/>
          <w:sz w:val="20"/>
          <w:szCs w:val="20"/>
        </w:rPr>
      </w:pPr>
      <w:r w:rsidRPr="00332B00">
        <w:rPr>
          <w:rFonts w:ascii="GHEA Grapalat" w:hAnsi="GHEA Grapalat"/>
          <w:sz w:val="20"/>
          <w:szCs w:val="20"/>
        </w:rPr>
        <w:t>7. Декларация заполняется и подписывается лицом, подающим заявку.</w:t>
      </w:r>
      <w:r w:rsidRPr="00332B00">
        <w:rPr>
          <w:rFonts w:ascii="GHEA Grapalat" w:hAnsi="GHEA Grapalat"/>
          <w:sz w:val="20"/>
          <w:szCs w:val="20"/>
          <w:lang w:val="hy-AM"/>
        </w:rPr>
        <w:t xml:space="preserve"> </w:t>
      </w:r>
    </w:p>
    <w:p w14:paraId="487719A2"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sz w:val="20"/>
          <w:szCs w:val="20"/>
        </w:rPr>
        <w:t xml:space="preserve">* </w:t>
      </w:r>
      <w:r w:rsidRPr="00332B00">
        <w:rPr>
          <w:rFonts w:ascii="GHEA Grapalat" w:hAnsi="GHEA Grapalat"/>
          <w:i/>
          <w:sz w:val="20"/>
          <w:szCs w:val="20"/>
        </w:rPr>
        <w:t>заполняется секретарем комиссии до публикации приглашения в бюллетене:</w:t>
      </w:r>
    </w:p>
    <w:p w14:paraId="1C1F37A4" w14:textId="77777777" w:rsidR="00F016A2" w:rsidRPr="00332B00" w:rsidRDefault="00F016A2" w:rsidP="003850C3">
      <w:pPr>
        <w:contextualSpacing/>
        <w:jc w:val="both"/>
        <w:rPr>
          <w:rFonts w:ascii="GHEA Grapalat" w:hAnsi="GHEA Grapalat"/>
          <w:i/>
          <w:sz w:val="20"/>
          <w:szCs w:val="20"/>
        </w:rPr>
      </w:pPr>
      <w:r w:rsidRPr="00332B00">
        <w:rPr>
          <w:rFonts w:ascii="GHEA Grapalat" w:hAnsi="GHEA Grapalat"/>
          <w:i/>
          <w:sz w:val="20"/>
          <w:szCs w:val="20"/>
        </w:rPr>
        <w:t>** Приложение 1.2 не представляется участником</w:t>
      </w:r>
      <w:r w:rsidR="00DB39A5" w:rsidRPr="00332B00">
        <w:rPr>
          <w:rFonts w:ascii="GHEA Grapalat" w:hAnsi="GHEA Grapalat"/>
          <w:i/>
          <w:sz w:val="20"/>
          <w:szCs w:val="20"/>
          <w:lang w:val="hy-AM"/>
        </w:rPr>
        <w:t xml:space="preserve">, </w:t>
      </w:r>
      <w:r w:rsidR="00302841" w:rsidRPr="00332B00">
        <w:rPr>
          <w:rFonts w:ascii="GHEA Grapalat" w:hAnsi="GHEA Grapalat"/>
          <w:i/>
          <w:sz w:val="20"/>
          <w:szCs w:val="20"/>
        </w:rPr>
        <w:t>если он является резидентом РА,</w:t>
      </w:r>
      <w:r w:rsidRPr="00332B0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74A6559B" w14:textId="77777777" w:rsidR="00B2572B" w:rsidRPr="00332B00" w:rsidRDefault="00AF0EF7" w:rsidP="003850C3">
      <w:pPr>
        <w:jc w:val="right"/>
        <w:rPr>
          <w:rFonts w:ascii="GHEA Grapalat" w:hAnsi="GHEA Grapalat" w:cs="Arial"/>
          <w:b/>
          <w:sz w:val="16"/>
          <w:szCs w:val="16"/>
        </w:rPr>
      </w:pPr>
      <w:r w:rsidRPr="00332B00">
        <w:rPr>
          <w:rFonts w:ascii="GHEA Grapalat" w:hAnsi="GHEA Grapalat"/>
          <w:b/>
          <w:sz w:val="20"/>
          <w:szCs w:val="20"/>
        </w:rPr>
        <w:br w:type="page"/>
      </w:r>
      <w:r w:rsidR="00B2572B" w:rsidRPr="00332B00">
        <w:rPr>
          <w:rFonts w:ascii="GHEA Grapalat" w:hAnsi="GHEA Grapalat"/>
          <w:b/>
          <w:sz w:val="16"/>
          <w:szCs w:val="16"/>
        </w:rPr>
        <w:lastRenderedPageBreak/>
        <w:t xml:space="preserve">Приложение № </w:t>
      </w:r>
      <w:r w:rsidR="00B048B2" w:rsidRPr="00332B00">
        <w:rPr>
          <w:rFonts w:ascii="GHEA Grapalat" w:hAnsi="GHEA Grapalat"/>
          <w:b/>
          <w:sz w:val="16"/>
          <w:szCs w:val="16"/>
        </w:rPr>
        <w:t>2</w:t>
      </w:r>
    </w:p>
    <w:p w14:paraId="2C2F2301" w14:textId="741E2BFB" w:rsidR="00B2572B" w:rsidRPr="004B20CA" w:rsidRDefault="00B2572B" w:rsidP="003850C3">
      <w:pPr>
        <w:pStyle w:val="31"/>
        <w:widowControl w:val="0"/>
        <w:spacing w:line="240" w:lineRule="auto"/>
        <w:jc w:val="right"/>
        <w:rPr>
          <w:rFonts w:ascii="GHEA Grapalat" w:hAnsi="GHEA Grapalat"/>
          <w:b/>
          <w:sz w:val="24"/>
          <w:szCs w:val="24"/>
        </w:rPr>
      </w:pPr>
      <w:r w:rsidRPr="00332B00">
        <w:rPr>
          <w:rFonts w:ascii="GHEA Grapalat" w:hAnsi="GHEA Grapalat"/>
          <w:b/>
          <w:sz w:val="16"/>
          <w:szCs w:val="16"/>
        </w:rPr>
        <w:t>к Приглашению на открытый конкурс</w:t>
      </w:r>
      <w:r w:rsidR="005744FC" w:rsidRPr="00332B00">
        <w:rPr>
          <w:rFonts w:ascii="GHEA Grapalat" w:hAnsi="GHEA Grapalat" w:cs="Arial"/>
          <w:b/>
          <w:sz w:val="16"/>
          <w:szCs w:val="16"/>
        </w:rPr>
        <w:br/>
      </w:r>
      <w:r w:rsidRPr="00332B00">
        <w:rPr>
          <w:rFonts w:ascii="GHEA Grapalat" w:hAnsi="GHEA Grapalat"/>
          <w:b/>
          <w:sz w:val="16"/>
          <w:szCs w:val="16"/>
        </w:rPr>
        <w:t xml:space="preserve">под кодом </w:t>
      </w:r>
      <w:r w:rsidR="0075358A" w:rsidRPr="00332B00">
        <w:rPr>
          <w:rFonts w:ascii="GHEA Grapalat" w:hAnsi="GHEA Grapalat"/>
          <w:b/>
          <w:sz w:val="16"/>
          <w:szCs w:val="16"/>
        </w:rPr>
        <w:t>«</w:t>
      </w:r>
      <w:r w:rsidR="003B3DE7">
        <w:rPr>
          <w:rFonts w:ascii="GHEA Grapalat" w:hAnsi="GHEA Grapalat"/>
          <w:b/>
          <w:sz w:val="16"/>
          <w:szCs w:val="16"/>
        </w:rPr>
        <w:t>ՄՍԱԿ-ԳՀԱՊՁԲ-26/02</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02338212" w:rsidR="005646FC" w:rsidRPr="00332B00" w:rsidRDefault="00B2572B" w:rsidP="003850C3">
      <w:pPr>
        <w:widowControl w:val="0"/>
        <w:ind w:firstLine="567"/>
        <w:jc w:val="both"/>
        <w:rPr>
          <w:rFonts w:ascii="GHEA Grapalat" w:hAnsi="GHEA Grapalat"/>
          <w:sz w:val="20"/>
          <w:szCs w:val="20"/>
        </w:rPr>
      </w:pPr>
      <w:r w:rsidRPr="00332B00">
        <w:rPr>
          <w:rFonts w:ascii="GHEA Grapalat" w:hAnsi="GHEA Grapalat"/>
          <w:spacing w:val="-6"/>
          <w:sz w:val="20"/>
          <w:szCs w:val="20"/>
        </w:rPr>
        <w:t xml:space="preserve">Рассмотрев приглашение на открытый конкурс под кодом </w:t>
      </w:r>
      <w:r w:rsidR="0075358A" w:rsidRPr="00332B00">
        <w:rPr>
          <w:rFonts w:ascii="GHEA Grapalat" w:hAnsi="GHEA Grapalat"/>
          <w:color w:val="000000" w:themeColor="text1"/>
          <w:sz w:val="20"/>
          <w:szCs w:val="20"/>
          <w:lang w:val="hy-AM"/>
        </w:rPr>
        <w:t>«</w:t>
      </w:r>
      <w:r w:rsidR="003B3DE7">
        <w:rPr>
          <w:rFonts w:ascii="GHEA Grapalat" w:hAnsi="GHEA Grapalat"/>
          <w:color w:val="000000" w:themeColor="text1"/>
          <w:sz w:val="20"/>
          <w:szCs w:val="20"/>
          <w:lang w:val="hy-AM"/>
        </w:rPr>
        <w:t>ՄՍԱԿ-ԳՀԱՊՁԲ-26/02</w:t>
      </w:r>
      <w:r w:rsidR="0075358A" w:rsidRPr="00332B00">
        <w:rPr>
          <w:rFonts w:ascii="GHEA Grapalat" w:hAnsi="GHEA Grapalat"/>
          <w:color w:val="000000" w:themeColor="text1"/>
          <w:sz w:val="20"/>
          <w:szCs w:val="20"/>
          <w:lang w:val="hy-AM"/>
        </w:rPr>
        <w:t xml:space="preserve">» </w:t>
      </w:r>
      <w:r w:rsidR="005744FC" w:rsidRPr="00332B00">
        <w:rPr>
          <w:rFonts w:ascii="GHEA Grapalat" w:hAnsi="GHEA Grapalat"/>
          <w:sz w:val="20"/>
          <w:szCs w:val="20"/>
        </w:rPr>
        <w:t xml:space="preserve">в </w:t>
      </w:r>
      <w:r w:rsidRPr="00332B00">
        <w:rPr>
          <w:rFonts w:ascii="GHEA Grapalat" w:hAnsi="GHEA Grapalat"/>
          <w:sz w:val="20"/>
          <w:szCs w:val="20"/>
        </w:rPr>
        <w:t>том числе проект заключаемого договора</w:t>
      </w:r>
      <w:r w:rsidR="005744FC" w:rsidRPr="00332B00">
        <w:rPr>
          <w:rFonts w:ascii="GHEA Grapalat" w:hAnsi="GHEA Grapalat"/>
          <w:sz w:val="20"/>
          <w:szCs w:val="20"/>
        </w:rPr>
        <w:t xml:space="preserve"> </w:t>
      </w:r>
      <w:r w:rsidRPr="00332B00">
        <w:rPr>
          <w:rFonts w:ascii="GHEA Grapalat" w:hAnsi="GHEA Grapalat"/>
          <w:sz w:val="20"/>
          <w:szCs w:val="20"/>
        </w:rPr>
        <w:t>___</w:t>
      </w:r>
      <w:r w:rsidR="005744FC" w:rsidRPr="00332B00">
        <w:rPr>
          <w:rFonts w:ascii="GHEA Grapalat" w:hAnsi="GHEA Grapalat"/>
          <w:sz w:val="20"/>
          <w:szCs w:val="20"/>
        </w:rPr>
        <w:t>________________________</w:t>
      </w:r>
      <w:r w:rsidRPr="00332B00">
        <w:rPr>
          <w:rFonts w:ascii="GHEA Grapalat" w:hAnsi="GHEA Grapalat"/>
          <w:sz w:val="20"/>
          <w:szCs w:val="20"/>
        </w:rPr>
        <w:t>____</w:t>
      </w:r>
      <w:r w:rsidR="00191D27" w:rsidRPr="00332B00">
        <w:rPr>
          <w:rFonts w:ascii="GHEA Grapalat" w:hAnsi="GHEA Grapalat"/>
          <w:sz w:val="20"/>
          <w:szCs w:val="20"/>
        </w:rPr>
        <w:t>___</w:t>
      </w:r>
    </w:p>
    <w:p w14:paraId="21CC7B2B" w14:textId="77777777" w:rsidR="005646FC" w:rsidRPr="00332B00" w:rsidRDefault="005646FC" w:rsidP="003850C3">
      <w:pPr>
        <w:widowControl w:val="0"/>
        <w:ind w:left="6237"/>
        <w:jc w:val="both"/>
        <w:rPr>
          <w:rFonts w:ascii="GHEA Grapalat" w:hAnsi="GHEA Grapalat"/>
          <w:sz w:val="20"/>
          <w:szCs w:val="20"/>
          <w:vertAlign w:val="superscript"/>
        </w:rPr>
      </w:pPr>
      <w:r w:rsidRPr="00332B00">
        <w:rPr>
          <w:rFonts w:ascii="GHEA Grapalat" w:hAnsi="GHEA Grapalat"/>
          <w:sz w:val="20"/>
          <w:szCs w:val="20"/>
          <w:vertAlign w:val="superscript"/>
        </w:rPr>
        <w:t>наименование участника</w:t>
      </w:r>
    </w:p>
    <w:p w14:paraId="3C9DE448" w14:textId="77777777" w:rsidR="00B2572B" w:rsidRPr="00332B00" w:rsidRDefault="00B2572B" w:rsidP="003850C3">
      <w:pPr>
        <w:widowControl w:val="0"/>
        <w:jc w:val="both"/>
        <w:rPr>
          <w:rFonts w:ascii="GHEA Grapalat" w:hAnsi="GHEA Grapalat"/>
          <w:sz w:val="20"/>
          <w:szCs w:val="20"/>
        </w:rPr>
      </w:pPr>
      <w:r w:rsidRPr="00332B00">
        <w:rPr>
          <w:rFonts w:ascii="GHEA Grapalat" w:hAnsi="GHEA Grapalat"/>
          <w:sz w:val="20"/>
          <w:szCs w:val="20"/>
        </w:rPr>
        <w:t>предлагает</w:t>
      </w:r>
      <w:r w:rsidR="005646FC" w:rsidRPr="00332B00">
        <w:rPr>
          <w:rFonts w:ascii="GHEA Grapalat" w:hAnsi="GHEA Grapalat"/>
          <w:sz w:val="20"/>
          <w:szCs w:val="20"/>
        </w:rPr>
        <w:t xml:space="preserve"> </w:t>
      </w:r>
      <w:r w:rsidRPr="00332B00">
        <w:rPr>
          <w:rFonts w:ascii="GHEA Grapalat" w:hAnsi="GHEA Grapalat"/>
          <w:sz w:val="20"/>
          <w:szCs w:val="20"/>
        </w:rPr>
        <w:t>выполнить договор по нижеуказанным общим ценам:</w:t>
      </w:r>
    </w:p>
    <w:p w14:paraId="104B78D3" w14:textId="77777777" w:rsidR="00B2572B" w:rsidRPr="00332B00" w:rsidRDefault="005646FC" w:rsidP="003850C3">
      <w:pPr>
        <w:widowControl w:val="0"/>
        <w:jc w:val="right"/>
        <w:rPr>
          <w:rFonts w:ascii="GHEA Grapalat" w:hAnsi="GHEA Grapalat"/>
          <w:sz w:val="20"/>
          <w:szCs w:val="20"/>
        </w:rPr>
      </w:pPr>
      <w:r w:rsidRPr="00332B00">
        <w:rPr>
          <w:rFonts w:ascii="GHEA Grapalat" w:hAnsi="GHEA Grapalat"/>
          <w:sz w:val="20"/>
          <w:szCs w:val="20"/>
        </w:rPr>
        <w:t>д</w:t>
      </w:r>
      <w:r w:rsidR="00B2572B" w:rsidRPr="00332B0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32B00"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332B00" w:rsidRDefault="0009191C" w:rsidP="003850C3">
            <w:pPr>
              <w:widowControl w:val="0"/>
              <w:jc w:val="center"/>
              <w:rPr>
                <w:rFonts w:ascii="GHEA Grapalat" w:hAnsi="GHEA Grapalat"/>
                <w:b/>
                <w:bCs/>
                <w:sz w:val="20"/>
                <w:szCs w:val="20"/>
                <w:lang w:val="en-US"/>
              </w:rPr>
            </w:pPr>
            <w:r w:rsidRPr="00332B0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Наименование</w:t>
            </w:r>
            <w:r w:rsidRPr="00332B00">
              <w:rPr>
                <w:rFonts w:ascii="Calibri" w:hAnsi="Calibri" w:cs="Calibri"/>
                <w:b/>
                <w:sz w:val="20"/>
                <w:szCs w:val="20"/>
              </w:rPr>
              <w:t> </w:t>
            </w:r>
            <w:r w:rsidRPr="00332B00">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b/>
                <w:sz w:val="20"/>
                <w:szCs w:val="20"/>
              </w:rPr>
              <w:t>Стоимость</w:t>
            </w:r>
          </w:p>
          <w:p w14:paraId="7B821FF0" w14:textId="77777777" w:rsidR="0009191C" w:rsidRPr="00332B00" w:rsidRDefault="0009191C" w:rsidP="003850C3">
            <w:pPr>
              <w:widowControl w:val="0"/>
              <w:jc w:val="center"/>
              <w:rPr>
                <w:rFonts w:ascii="GHEA Grapalat" w:hAnsi="GHEA Grapalat"/>
                <w:b/>
                <w:sz w:val="20"/>
                <w:szCs w:val="20"/>
              </w:rPr>
            </w:pPr>
            <w:r w:rsidRPr="00332B00">
              <w:rPr>
                <w:rFonts w:ascii="GHEA Grapalat" w:hAnsi="GHEA Grapalat"/>
                <w:sz w:val="20"/>
                <w:szCs w:val="20"/>
              </w:rPr>
              <w:t>(совокупность себестоимости и прогнозируемой прибыли)</w:t>
            </w:r>
          </w:p>
          <w:p w14:paraId="4A10300D"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332B00" w:rsidRDefault="0009191C" w:rsidP="003850C3">
            <w:pPr>
              <w:widowControl w:val="0"/>
              <w:jc w:val="center"/>
              <w:rPr>
                <w:rFonts w:ascii="GHEA Grapalat" w:hAnsi="GHEA Grapalat"/>
                <w:b/>
                <w:sz w:val="20"/>
                <w:szCs w:val="20"/>
                <w:lang w:val="en-US"/>
              </w:rPr>
            </w:pPr>
            <w:r w:rsidRPr="00332B00">
              <w:rPr>
                <w:rFonts w:ascii="GHEA Grapalat" w:hAnsi="GHEA Grapalat"/>
                <w:b/>
                <w:sz w:val="20"/>
                <w:szCs w:val="20"/>
              </w:rPr>
              <w:t>НДС</w:t>
            </w:r>
            <w:r w:rsidRPr="00332B00">
              <w:rPr>
                <w:rStyle w:val="af6"/>
                <w:rFonts w:ascii="GHEA Grapalat" w:hAnsi="GHEA Grapalat"/>
                <w:b/>
                <w:sz w:val="20"/>
                <w:szCs w:val="20"/>
              </w:rPr>
              <w:footnoteReference w:customMarkFollows="1" w:id="13"/>
              <w:t>**</w:t>
            </w:r>
          </w:p>
          <w:p w14:paraId="0A58045A"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Общая цена</w:t>
            </w:r>
          </w:p>
          <w:p w14:paraId="6E2A6D9E"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/прописью и цифрами/</w:t>
            </w:r>
          </w:p>
        </w:tc>
      </w:tr>
      <w:tr w:rsidR="0009191C" w:rsidRPr="00332B00"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332B00" w:rsidRDefault="0009191C" w:rsidP="003850C3">
            <w:pPr>
              <w:widowControl w:val="0"/>
              <w:jc w:val="center"/>
              <w:rPr>
                <w:rFonts w:ascii="GHEA Grapalat" w:hAnsi="GHEA Grapalat"/>
                <w:b/>
                <w:i/>
                <w:sz w:val="20"/>
                <w:szCs w:val="20"/>
              </w:rPr>
            </w:pPr>
            <w:r w:rsidRPr="00332B0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332B00" w:rsidRDefault="0009191C" w:rsidP="003850C3">
            <w:pPr>
              <w:widowControl w:val="0"/>
              <w:jc w:val="center"/>
              <w:rPr>
                <w:rFonts w:ascii="GHEA Grapalat" w:hAnsi="GHEA Grapalat"/>
                <w:i/>
                <w:sz w:val="20"/>
                <w:szCs w:val="20"/>
              </w:rPr>
            </w:pPr>
            <w:r w:rsidRPr="00332B0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332B00" w:rsidRDefault="00E02389" w:rsidP="003850C3">
            <w:pPr>
              <w:widowControl w:val="0"/>
              <w:jc w:val="center"/>
              <w:rPr>
                <w:rFonts w:ascii="GHEA Grapalat" w:hAnsi="GHEA Grapalat"/>
                <w:i/>
                <w:sz w:val="20"/>
                <w:szCs w:val="20"/>
                <w:lang w:val="en-US"/>
              </w:rPr>
            </w:pPr>
            <w:r w:rsidRPr="00332B0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332B00" w:rsidRDefault="00E02389" w:rsidP="003850C3">
            <w:pPr>
              <w:widowControl w:val="0"/>
              <w:jc w:val="center"/>
              <w:rPr>
                <w:rFonts w:ascii="GHEA Grapalat" w:hAnsi="GHEA Grapalat"/>
                <w:i/>
                <w:sz w:val="20"/>
                <w:szCs w:val="20"/>
              </w:rPr>
            </w:pPr>
            <w:r w:rsidRPr="00332B00">
              <w:rPr>
                <w:rFonts w:ascii="GHEA Grapalat" w:hAnsi="GHEA Grapalat"/>
                <w:b/>
                <w:i/>
                <w:sz w:val="20"/>
                <w:szCs w:val="20"/>
                <w:lang w:val="en-US"/>
              </w:rPr>
              <w:t>5</w:t>
            </w:r>
            <w:r w:rsidR="0009191C" w:rsidRPr="00332B00">
              <w:rPr>
                <w:rFonts w:ascii="GHEA Grapalat" w:hAnsi="GHEA Grapalat"/>
                <w:b/>
                <w:i/>
                <w:sz w:val="20"/>
                <w:szCs w:val="20"/>
              </w:rPr>
              <w:t>=3+4</w:t>
            </w:r>
          </w:p>
        </w:tc>
      </w:tr>
      <w:tr w:rsidR="0009191C" w:rsidRPr="00332B00"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332B00" w:rsidRDefault="0009191C" w:rsidP="003850C3">
            <w:pPr>
              <w:widowControl w:val="0"/>
              <w:jc w:val="center"/>
              <w:rPr>
                <w:rFonts w:ascii="GHEA Grapalat" w:hAnsi="GHEA Grapalat"/>
                <w:sz w:val="20"/>
                <w:szCs w:val="20"/>
              </w:rPr>
            </w:pPr>
          </w:p>
        </w:tc>
      </w:tr>
      <w:tr w:rsidR="0009191C" w:rsidRPr="00332B00"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332B00" w:rsidRDefault="0009191C" w:rsidP="003850C3">
            <w:pPr>
              <w:widowControl w:val="0"/>
              <w:jc w:val="center"/>
              <w:rPr>
                <w:rFonts w:ascii="GHEA Grapalat" w:hAnsi="GHEA Grapalat"/>
                <w:b/>
                <w:bCs/>
                <w:sz w:val="20"/>
                <w:szCs w:val="20"/>
              </w:rPr>
            </w:pPr>
            <w:r w:rsidRPr="00332B0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332B00" w:rsidRDefault="0009191C" w:rsidP="003850C3">
            <w:pPr>
              <w:widowControl w:val="0"/>
              <w:rPr>
                <w:rFonts w:ascii="GHEA Grapalat" w:hAnsi="GHEA Grapalat"/>
                <w:sz w:val="20"/>
                <w:szCs w:val="20"/>
              </w:rPr>
            </w:pPr>
            <w:r w:rsidRPr="00332B0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332B00"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332B00"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332B00" w:rsidRDefault="003D2FE2" w:rsidP="003850C3">
      <w:pPr>
        <w:widowControl w:val="0"/>
        <w:jc w:val="right"/>
        <w:rPr>
          <w:rFonts w:ascii="GHEA Grapalat" w:hAnsi="GHEA Grapalat" w:cs="GHEA Grapalat"/>
          <w:i/>
          <w:sz w:val="16"/>
          <w:szCs w:val="16"/>
        </w:rPr>
      </w:pPr>
      <w:r w:rsidRPr="00332B00">
        <w:rPr>
          <w:rFonts w:ascii="GHEA Grapalat" w:hAnsi="GHEA Grapalat"/>
          <w:i/>
          <w:sz w:val="16"/>
          <w:szCs w:val="16"/>
        </w:rPr>
        <w:lastRenderedPageBreak/>
        <w:t>Приложение № 4.</w:t>
      </w:r>
      <w:r w:rsidR="00A13428" w:rsidRPr="00332B00">
        <w:rPr>
          <w:rFonts w:ascii="GHEA Grapalat" w:hAnsi="GHEA Grapalat"/>
          <w:i/>
          <w:sz w:val="16"/>
          <w:szCs w:val="16"/>
        </w:rPr>
        <w:t>2</w:t>
      </w:r>
    </w:p>
    <w:p w14:paraId="0C5215F6" w14:textId="75A248BD"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w:t>
      </w:r>
      <w:r w:rsidR="0075358A" w:rsidRPr="00332B00">
        <w:rPr>
          <w:rFonts w:ascii="GHEA Grapalat" w:hAnsi="GHEA Grapalat"/>
          <w:b/>
          <w:sz w:val="16"/>
          <w:szCs w:val="16"/>
          <w:lang w:val="hy-AM"/>
        </w:rPr>
        <w:t>«</w:t>
      </w:r>
      <w:r w:rsidR="003B3DE7">
        <w:rPr>
          <w:rFonts w:ascii="GHEA Grapalat" w:hAnsi="GHEA Grapalat"/>
          <w:b/>
          <w:sz w:val="16"/>
          <w:szCs w:val="16"/>
          <w:lang w:val="hy-AM"/>
        </w:rPr>
        <w:t>ՄՍԱԿ-ԳՀԱՊՁԲ-26/02</w:t>
      </w:r>
      <w:r w:rsidR="0075358A" w:rsidRPr="00332B00">
        <w:rPr>
          <w:rFonts w:ascii="GHEA Grapalat" w:hAnsi="GHEA Grapalat"/>
          <w:b/>
          <w:sz w:val="16"/>
          <w:szCs w:val="16"/>
          <w:lang w:val="hy-AM"/>
        </w:rPr>
        <w:t>»</w:t>
      </w:r>
    </w:p>
    <w:p w14:paraId="44212362" w14:textId="77777777" w:rsidR="003D2FE2" w:rsidRPr="00332B00" w:rsidRDefault="003D2FE2" w:rsidP="003850C3">
      <w:pPr>
        <w:widowControl w:val="0"/>
        <w:jc w:val="center"/>
        <w:rPr>
          <w:rFonts w:ascii="GHEA Grapalat" w:hAnsi="GHEA Grapalat"/>
          <w:b/>
          <w:sz w:val="16"/>
          <w:szCs w:val="16"/>
        </w:rPr>
      </w:pPr>
    </w:p>
    <w:p w14:paraId="4657361A"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1AC35292" w14:textId="77777777" w:rsidR="003D2FE2" w:rsidRPr="00332B00" w:rsidRDefault="003D2FE2"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32B00" w14:paraId="74694907" w14:textId="77777777" w:rsidTr="00B932B8">
        <w:tc>
          <w:tcPr>
            <w:tcW w:w="4786" w:type="dxa"/>
          </w:tcPr>
          <w:p w14:paraId="52437DAF" w14:textId="77777777" w:rsidR="003D2FE2" w:rsidRPr="00332B00" w:rsidRDefault="003D2FE2"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023989D4" w14:textId="77777777" w:rsidR="003D2FE2" w:rsidRPr="00332B00" w:rsidRDefault="003D2FE2"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4"/>
              <w:t>**</w:t>
            </w:r>
          </w:p>
        </w:tc>
      </w:tr>
    </w:tbl>
    <w:p w14:paraId="06238889" w14:textId="77777777" w:rsidR="003D2FE2" w:rsidRPr="00332B00" w:rsidRDefault="003D2FE2" w:rsidP="003850C3">
      <w:pPr>
        <w:widowControl w:val="0"/>
        <w:rPr>
          <w:rFonts w:ascii="GHEA Grapalat" w:hAnsi="GHEA Grapalat" w:cs="GHEA Grapalat"/>
          <w:b/>
          <w:sz w:val="20"/>
          <w:szCs w:val="20"/>
        </w:rPr>
      </w:pPr>
    </w:p>
    <w:p w14:paraId="1C39A50C" w14:textId="77777777" w:rsidR="003D2FE2" w:rsidRPr="00332B00" w:rsidRDefault="003D2FE2"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A7D7674" w14:textId="77777777" w:rsidR="003D2FE2" w:rsidRPr="00332B00" w:rsidRDefault="003D2FE2"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6A3629B6" w14:textId="77777777" w:rsidR="003D2FE2" w:rsidRPr="00332B00" w:rsidRDefault="003D2FE2" w:rsidP="003850C3">
      <w:pPr>
        <w:widowControl w:val="0"/>
        <w:jc w:val="both"/>
        <w:rPr>
          <w:rFonts w:ascii="GHEA Grapalat" w:hAnsi="GHEA Grapalat"/>
          <w:sz w:val="20"/>
          <w:szCs w:val="20"/>
          <w:lang w:val="en-US"/>
        </w:rPr>
      </w:pPr>
      <w:r w:rsidRPr="00332B00">
        <w:rPr>
          <w:rFonts w:ascii="GHEA Grapalat" w:hAnsi="GHEA Grapalat"/>
          <w:sz w:val="20"/>
          <w:szCs w:val="20"/>
          <w:lang w:val="en-US"/>
        </w:rPr>
        <w:t>_________________________________________________________________________</w:t>
      </w:r>
    </w:p>
    <w:p w14:paraId="3AEB28B3" w14:textId="77777777" w:rsidR="003D2FE2" w:rsidRPr="00332B00" w:rsidRDefault="003D2FE2"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6A851EFC"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332B00" w:rsidRDefault="003D2FE2" w:rsidP="003850C3">
      <w:pPr>
        <w:widowControl w:val="0"/>
        <w:ind w:firstLine="709"/>
        <w:jc w:val="both"/>
        <w:rPr>
          <w:rFonts w:ascii="GHEA Grapalat" w:hAnsi="GHEA Grapalat" w:cs="GHEA Grapalat"/>
          <w:sz w:val="20"/>
          <w:szCs w:val="20"/>
        </w:rPr>
      </w:pPr>
    </w:p>
    <w:p w14:paraId="4FC42D1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340338BB" w14:textId="77777777" w:rsidR="003D2FE2" w:rsidRPr="00332B00" w:rsidRDefault="003D2FE2"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7AA42231" w14:textId="77777777" w:rsidR="003D2FE2" w:rsidRPr="00332B00" w:rsidRDefault="003D2FE2"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05C09DDA" w14:textId="77777777" w:rsidR="003D2FE2" w:rsidRPr="00332B00" w:rsidRDefault="003D2FE2"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97464F9" w14:textId="77777777" w:rsidR="003D2FE2" w:rsidRPr="00332B00" w:rsidRDefault="003D2FE2"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115287D1"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r>
      <w:r w:rsidRPr="00332B00">
        <w:rPr>
          <w:rFonts w:ascii="GHEA Grapalat" w:hAnsi="GHEA Grapalat" w:cs="GHEA Grapalat"/>
          <w:sz w:val="20"/>
          <w:szCs w:val="20"/>
        </w:rPr>
        <w:t xml:space="preserve">В качестве участника, </w:t>
      </w:r>
      <w:r w:rsidRPr="00332B00">
        <w:rPr>
          <w:rFonts w:ascii="GHEA Grapalat" w:hAnsi="GHEA Grapalat" w:cs="GHEA Grapalat"/>
          <w:sz w:val="20"/>
          <w:szCs w:val="20"/>
          <w:lang w:val="hy-AM"/>
        </w:rPr>
        <w:t>օ</w:t>
      </w:r>
      <w:proofErr w:type="spellStart"/>
      <w:r w:rsidRPr="00332B00">
        <w:rPr>
          <w:rFonts w:ascii="GHEA Grapalat" w:hAnsi="GHEA Grapalat" w:cs="GHEA Grapalat"/>
          <w:sz w:val="20"/>
          <w:szCs w:val="20"/>
        </w:rPr>
        <w:t>тобранного</w:t>
      </w:r>
      <w:proofErr w:type="spellEnd"/>
      <w:r w:rsidRPr="00332B0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32B00">
        <w:rPr>
          <w:rFonts w:ascii="GHEA Grapalat" w:hAnsi="GHEA Grapalat" w:cs="GHEA Grapalat"/>
          <w:sz w:val="20"/>
          <w:szCs w:val="20"/>
          <w:lang w:val="en-US"/>
        </w:rPr>
        <w:t>K</w:t>
      </w:r>
      <w:proofErr w:type="spellStart"/>
      <w:r w:rsidRPr="00332B00">
        <w:rPr>
          <w:rFonts w:ascii="GHEA Grapalat" w:hAnsi="GHEA Grapalat" w:cs="GHEA Grapalat"/>
          <w:sz w:val="20"/>
          <w:szCs w:val="20"/>
        </w:rPr>
        <w:t>омпания</w:t>
      </w:r>
      <w:proofErr w:type="spellEnd"/>
      <w:r w:rsidRPr="00332B00">
        <w:rPr>
          <w:rFonts w:ascii="GHEA Grapalat" w:hAnsi="GHEA Grapalat" w:cs="GHEA Grapalat"/>
          <w:sz w:val="20"/>
          <w:szCs w:val="20"/>
        </w:rPr>
        <w:t xml:space="preserve"> </w:t>
      </w:r>
      <w:r w:rsidRPr="00332B0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427A5AA9"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204C310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1.4.</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1.5.</w:t>
      </w:r>
      <w:r w:rsidRPr="00332B00">
        <w:rPr>
          <w:rFonts w:ascii="GHEA Grapalat" w:hAnsi="GHEA Grapalat"/>
          <w:sz w:val="20"/>
          <w:szCs w:val="20"/>
        </w:rPr>
        <w:tab/>
        <w:t>Заказчик может представить в Банк-плательщик иные дополнительные документы.</w:t>
      </w:r>
    </w:p>
    <w:p w14:paraId="07F33EE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1.6.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 xml:space="preserve">Требовании. Банк не обязан проверять факты нарушения Компанией условий </w:t>
      </w:r>
      <w:r w:rsidRPr="00332B00">
        <w:rPr>
          <w:rFonts w:ascii="GHEA Grapalat" w:hAnsi="GHEA Grapalat"/>
          <w:sz w:val="20"/>
          <w:szCs w:val="20"/>
        </w:rPr>
        <w:lastRenderedPageBreak/>
        <w:t>договора.</w:t>
      </w:r>
    </w:p>
    <w:p w14:paraId="19C0E99B"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1.7.</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1.8.</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4774BF9B" w14:textId="77777777" w:rsidR="003D2FE2" w:rsidRPr="00332B00" w:rsidRDefault="003D2FE2"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64E779D8"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32B00">
        <w:rPr>
          <w:rFonts w:ascii="GHEA Grapalat" w:hAnsi="GHEA Grapalat"/>
          <w:sz w:val="20"/>
          <w:szCs w:val="20"/>
        </w:rPr>
        <w:t>двадцатого</w:t>
      </w:r>
      <w:r w:rsidRPr="00332B0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17C90BC7" w14:textId="77777777" w:rsidR="003D2FE2" w:rsidRPr="00332B00"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16D586A5" w14:textId="77777777" w:rsidR="003D2FE2" w:rsidRPr="00332B00" w:rsidDel="00A13215" w:rsidRDefault="003D2FE2"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332B00" w:rsidRDefault="003D2FE2"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332B00" w:rsidRDefault="003D2FE2"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14E59085"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45E5FEC1"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236B140C"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DECD358"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6174BFA4"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56E8ED43" w14:textId="77777777" w:rsidR="003D2FE2" w:rsidRPr="00332B00" w:rsidRDefault="003D2FE2"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40E318C1" w14:textId="77777777" w:rsidR="003D2FE2" w:rsidRPr="00332B00" w:rsidRDefault="003D2FE2" w:rsidP="003850C3">
      <w:pPr>
        <w:widowControl w:val="0"/>
        <w:jc w:val="right"/>
        <w:rPr>
          <w:rFonts w:ascii="GHEA Grapalat" w:hAnsi="GHEA Grapalat"/>
          <w:sz w:val="20"/>
          <w:szCs w:val="20"/>
        </w:rPr>
      </w:pPr>
    </w:p>
    <w:p w14:paraId="63396FCA" w14:textId="77777777" w:rsidR="003D2FE2" w:rsidRPr="00332B00" w:rsidRDefault="003D2FE2" w:rsidP="003850C3">
      <w:pPr>
        <w:widowControl w:val="0"/>
        <w:jc w:val="right"/>
        <w:rPr>
          <w:rFonts w:ascii="GHEA Grapalat" w:hAnsi="GHEA Grapalat"/>
          <w:sz w:val="20"/>
          <w:szCs w:val="20"/>
        </w:rPr>
      </w:pPr>
      <w:r w:rsidRPr="00332B00">
        <w:rPr>
          <w:rFonts w:ascii="GHEA Grapalat" w:hAnsi="GHEA Grapalat"/>
          <w:sz w:val="20"/>
          <w:szCs w:val="20"/>
        </w:rPr>
        <w:t>М. П.</w:t>
      </w:r>
    </w:p>
    <w:p w14:paraId="2D8283C2" w14:textId="77777777" w:rsidR="003D2FE2" w:rsidRPr="00332B00" w:rsidRDefault="003D2FE2" w:rsidP="003850C3">
      <w:pPr>
        <w:widowControl w:val="0"/>
        <w:jc w:val="both"/>
        <w:rPr>
          <w:rFonts w:ascii="GHEA Grapalat" w:hAnsi="GHEA Grapalat"/>
          <w:sz w:val="20"/>
          <w:szCs w:val="20"/>
        </w:rPr>
      </w:pPr>
      <w:r w:rsidRPr="00332B00">
        <w:rPr>
          <w:rFonts w:ascii="GHEA Grapalat" w:hAnsi="GHEA Grapalat"/>
          <w:sz w:val="20"/>
          <w:szCs w:val="20"/>
        </w:rPr>
        <w:t>День/месяц/год</w:t>
      </w:r>
    </w:p>
    <w:p w14:paraId="0305681F" w14:textId="77777777" w:rsidR="003D2FE2" w:rsidRPr="00332B00" w:rsidRDefault="003D2FE2" w:rsidP="003850C3">
      <w:pPr>
        <w:widowControl w:val="0"/>
        <w:jc w:val="both"/>
        <w:rPr>
          <w:rFonts w:ascii="GHEA Grapalat" w:hAnsi="GHEA Grapalat"/>
          <w:sz w:val="20"/>
          <w:szCs w:val="20"/>
        </w:rPr>
      </w:pPr>
    </w:p>
    <w:p w14:paraId="01781B0C" w14:textId="77777777" w:rsidR="003D2FE2" w:rsidRPr="00332B00" w:rsidRDefault="003D2FE2" w:rsidP="003850C3">
      <w:pPr>
        <w:widowControl w:val="0"/>
        <w:jc w:val="both"/>
        <w:rPr>
          <w:rFonts w:ascii="GHEA Grapalat" w:hAnsi="GHEA Grapalat"/>
          <w:sz w:val="20"/>
          <w:szCs w:val="20"/>
        </w:rPr>
      </w:pPr>
    </w:p>
    <w:p w14:paraId="77B24E29" w14:textId="77777777" w:rsidR="003D2FE2" w:rsidRPr="00332B00" w:rsidRDefault="003D2FE2" w:rsidP="003850C3">
      <w:pPr>
        <w:rPr>
          <w:rFonts w:ascii="GHEA Grapalat" w:hAnsi="GHEA Grapalat"/>
          <w:sz w:val="20"/>
          <w:szCs w:val="20"/>
        </w:rPr>
      </w:pPr>
    </w:p>
    <w:p w14:paraId="0E6D7194" w14:textId="77777777" w:rsidR="001005B0" w:rsidRPr="00332B00" w:rsidRDefault="001005B0" w:rsidP="003850C3">
      <w:pPr>
        <w:widowControl w:val="0"/>
        <w:ind w:left="567" w:right="565"/>
        <w:jc w:val="both"/>
        <w:rPr>
          <w:rFonts w:ascii="GHEA Grapalat" w:hAnsi="GHEA Grapalat"/>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332B00" w:rsidRDefault="00C3421C"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t>2.</w:t>
            </w:r>
            <w:r w:rsidRPr="00332B00">
              <w:rPr>
                <w:rFonts w:ascii="GHEA Grapalat" w:hAnsi="GHEA Grapalat"/>
                <w:sz w:val="20"/>
                <w:szCs w:val="20"/>
              </w:rPr>
              <w:tab/>
              <w:t xml:space="preserve">Номер </w:t>
            </w:r>
          </w:p>
        </w:tc>
      </w:tr>
      <w:tr w:rsidR="00B138F3" w:rsidRPr="00332B00"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332B00" w:rsidRDefault="00C3421C"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lastRenderedPageBreak/>
              <w:t>3</w:t>
            </w:r>
            <w:r w:rsidRPr="00332B00">
              <w:rPr>
                <w:rFonts w:ascii="GHEA Grapalat" w:hAnsi="GHEA Grapalat"/>
                <w:sz w:val="20"/>
                <w:szCs w:val="20"/>
              </w:rPr>
              <w:tab/>
              <w:t>Дата представления: "___" ___ 20___г.</w:t>
            </w:r>
          </w:p>
        </w:tc>
      </w:tr>
      <w:tr w:rsidR="00B138F3" w:rsidRPr="00332B00"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332B00" w:rsidRDefault="00C3421C"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B138F3" w:rsidRPr="00332B00"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332B00" w:rsidRDefault="00C3421C" w:rsidP="004B20CA">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УНН бенефициара:</w:t>
            </w:r>
            <w:r w:rsidR="004B20CA" w:rsidRPr="00332B00">
              <w:rPr>
                <w:rFonts w:ascii="GHEA Grapalat" w:hAnsi="GHEA Grapalat"/>
                <w:sz w:val="20"/>
                <w:szCs w:val="20"/>
              </w:rPr>
              <w:t xml:space="preserve"> </w:t>
            </w:r>
            <w:r w:rsidR="00631FA2" w:rsidRPr="00332B00">
              <w:rPr>
                <w:rFonts w:ascii="GHEA Grapalat" w:hAnsi="GHEA Grapalat"/>
                <w:sz w:val="20"/>
                <w:szCs w:val="20"/>
                <w:lang w:val="hy-AM"/>
              </w:rPr>
              <w:t>01201955</w:t>
            </w:r>
          </w:p>
        </w:tc>
      </w:tr>
      <w:tr w:rsidR="00B138F3" w:rsidRPr="00332B00"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w:t>
            </w:r>
            <w:r w:rsidR="004B20CA" w:rsidRPr="00332B00">
              <w:rPr>
                <w:rFonts w:ascii="GHEA Grapalat" w:hAnsi="GHEA Grapalat"/>
                <w:sz w:val="20"/>
                <w:szCs w:val="20"/>
              </w:rPr>
              <w:t xml:space="preserve"> ЗАО "</w:t>
            </w:r>
            <w:proofErr w:type="spellStart"/>
            <w:r w:rsidR="004B20CA" w:rsidRPr="00332B00">
              <w:rPr>
                <w:rFonts w:ascii="GHEA Grapalat" w:hAnsi="GHEA Grapalat"/>
                <w:sz w:val="20"/>
                <w:szCs w:val="20"/>
              </w:rPr>
              <w:t>Армбизнесбанк</w:t>
            </w:r>
            <w:proofErr w:type="spellEnd"/>
            <w:r w:rsidR="004B20CA" w:rsidRPr="00332B00">
              <w:rPr>
                <w:rFonts w:ascii="GHEA Grapalat" w:hAnsi="GHEA Grapalat"/>
                <w:sz w:val="20"/>
                <w:szCs w:val="20"/>
              </w:rPr>
              <w:t>"</w:t>
            </w:r>
          </w:p>
        </w:tc>
      </w:tr>
      <w:tr w:rsidR="00B138F3" w:rsidRPr="00332B00"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proofErr w:type="gramStart"/>
            <w:r w:rsidRPr="00332B00">
              <w:rPr>
                <w:rFonts w:ascii="GHEA Grapalat" w:hAnsi="GHEA Grapalat"/>
                <w:sz w:val="20"/>
                <w:szCs w:val="20"/>
              </w:rPr>
              <w:t>сч</w:t>
            </w:r>
            <w:proofErr w:type="spellEnd"/>
            <w:r w:rsidRPr="00332B00">
              <w:rPr>
                <w:rFonts w:ascii="GHEA Grapalat" w:hAnsi="GHEA Grapalat"/>
                <w:sz w:val="20"/>
                <w:szCs w:val="20"/>
              </w:rPr>
              <w:t>.№</w:t>
            </w:r>
            <w:proofErr w:type="gramEnd"/>
            <w:r w:rsidRPr="00332B00">
              <w:rPr>
                <w:rFonts w:ascii="GHEA Grapalat" w:hAnsi="GHEA Grapalat"/>
                <w:sz w:val="20"/>
                <w:szCs w:val="20"/>
              </w:rPr>
              <w:t>)</w:t>
            </w:r>
            <w:r w:rsidR="00631FA2" w:rsidRPr="00332B00">
              <w:rPr>
                <w:rFonts w:ascii="GHEA Grapalat" w:hAnsi="GHEA Grapalat" w:cs="Arial"/>
                <w:sz w:val="20"/>
                <w:szCs w:val="20"/>
              </w:rPr>
              <w:t xml:space="preserve"> </w:t>
            </w:r>
            <w:r w:rsidR="00631FA2" w:rsidRPr="00332B00">
              <w:rPr>
                <w:rFonts w:ascii="GHEA Grapalat" w:hAnsi="GHEA Grapalat"/>
                <w:sz w:val="20"/>
                <w:szCs w:val="20"/>
                <w:lang w:val="hy-AM"/>
              </w:rPr>
              <w:t>1150004808698630</w:t>
            </w:r>
          </w:p>
        </w:tc>
      </w:tr>
      <w:tr w:rsidR="00B138F3" w:rsidRPr="00332B00"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B138F3" w:rsidRPr="00332B00"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332B00"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B138F3" w:rsidRPr="00332B00"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 xml:space="preserve">Цель сделки (уплаты): (для обеспечения </w:t>
            </w:r>
            <w:r w:rsidR="00391852" w:rsidRPr="00332B00">
              <w:rPr>
                <w:rFonts w:ascii="GHEA Grapalat" w:hAnsi="GHEA Grapalat"/>
                <w:sz w:val="20"/>
                <w:szCs w:val="20"/>
              </w:rPr>
              <w:t>квалификации</w:t>
            </w:r>
            <w:r w:rsidRPr="00332B00">
              <w:rPr>
                <w:rFonts w:ascii="GHEA Grapalat" w:hAnsi="GHEA Grapalat"/>
                <w:sz w:val="20"/>
                <w:szCs w:val="20"/>
              </w:rPr>
              <w:t>)</w:t>
            </w:r>
          </w:p>
        </w:tc>
      </w:tr>
      <w:tr w:rsidR="00B138F3" w:rsidRPr="00332B00"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32B00"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332B00" w:rsidRDefault="00C3421C"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B138F3" w:rsidRPr="00332B00"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332B00" w:rsidRDefault="00C3421C" w:rsidP="003850C3">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B138F3" w:rsidRPr="00332B00"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332B00" w:rsidRDefault="00C3421C" w:rsidP="003850C3">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2D5877AF" w14:textId="77777777" w:rsidR="00C3421C" w:rsidRPr="00332B00" w:rsidRDefault="00C3421C" w:rsidP="003850C3">
            <w:pPr>
              <w:widowControl w:val="0"/>
              <w:rPr>
                <w:rFonts w:ascii="GHEA Grapalat" w:hAnsi="GHEA Grapalat" w:cs="Sylfaen"/>
                <w:sz w:val="20"/>
                <w:szCs w:val="20"/>
              </w:rPr>
            </w:pPr>
          </w:p>
          <w:p w14:paraId="35F43829"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751B5096" w14:textId="77777777" w:rsidR="00C3421C" w:rsidRPr="00332B00" w:rsidRDefault="00C3421C" w:rsidP="003850C3">
            <w:pPr>
              <w:widowControl w:val="0"/>
              <w:rPr>
                <w:rFonts w:ascii="GHEA Grapalat" w:hAnsi="GHEA Grapalat" w:cs="Sylfaen"/>
                <w:sz w:val="20"/>
                <w:szCs w:val="20"/>
              </w:rPr>
            </w:pPr>
          </w:p>
          <w:p w14:paraId="33EF8693"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070A8774" w14:textId="77777777" w:rsidR="00C3421C" w:rsidRPr="00332B00" w:rsidRDefault="00C3421C" w:rsidP="003850C3">
            <w:pPr>
              <w:widowControl w:val="0"/>
              <w:rPr>
                <w:rFonts w:ascii="GHEA Grapalat" w:hAnsi="GHEA Grapalat" w:cs="Sylfaen"/>
                <w:sz w:val="20"/>
                <w:szCs w:val="20"/>
              </w:rPr>
            </w:pPr>
          </w:p>
          <w:p w14:paraId="39FB1CA5" w14:textId="77777777" w:rsidR="00C3421C" w:rsidRPr="00332B00" w:rsidRDefault="00C3421C" w:rsidP="003850C3">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7186C5EC" w14:textId="77777777" w:rsidR="00C3421C" w:rsidRPr="00332B00" w:rsidRDefault="00C3421C" w:rsidP="003850C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A63E2B9" w14:textId="77777777" w:rsidR="00C3421C" w:rsidRPr="00332B00" w:rsidRDefault="00C3421C" w:rsidP="003850C3">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44FDB3F1" w14:textId="77777777" w:rsidR="00C3421C" w:rsidRPr="00332B00" w:rsidRDefault="00C3421C" w:rsidP="003850C3">
            <w:pPr>
              <w:widowControl w:val="0"/>
              <w:rPr>
                <w:rFonts w:ascii="GHEA Grapalat" w:hAnsi="GHEA Grapalat" w:cs="Sylfaen"/>
                <w:sz w:val="20"/>
                <w:szCs w:val="20"/>
              </w:rPr>
            </w:pPr>
          </w:p>
          <w:p w14:paraId="53ECEB22"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305553D" w14:textId="77777777" w:rsidR="00C3421C" w:rsidRPr="00332B00" w:rsidRDefault="00C3421C" w:rsidP="003850C3">
            <w:pPr>
              <w:widowControl w:val="0"/>
              <w:jc w:val="right"/>
              <w:rPr>
                <w:rFonts w:ascii="GHEA Grapalat" w:hAnsi="GHEA Grapalat" w:cs="Tahoma"/>
                <w:sz w:val="20"/>
                <w:szCs w:val="20"/>
              </w:rPr>
            </w:pPr>
          </w:p>
          <w:p w14:paraId="3EA3CF7D"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2D5BCF72" w14:textId="77777777" w:rsidR="00C3421C" w:rsidRPr="00332B00" w:rsidRDefault="00C3421C" w:rsidP="003850C3">
            <w:pPr>
              <w:widowControl w:val="0"/>
              <w:rPr>
                <w:rFonts w:ascii="GHEA Grapalat" w:hAnsi="GHEA Grapalat" w:cs="Sylfaen"/>
                <w:sz w:val="20"/>
                <w:szCs w:val="20"/>
              </w:rPr>
            </w:pPr>
          </w:p>
          <w:p w14:paraId="36320482" w14:textId="77777777" w:rsidR="00C3421C" w:rsidRPr="00332B00" w:rsidRDefault="00C3421C" w:rsidP="003850C3">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B138F3" w:rsidRPr="00332B00"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3A254E5F" w14:textId="77777777" w:rsidR="00C3421C" w:rsidRPr="00332B00" w:rsidRDefault="00C3421C" w:rsidP="003850C3">
            <w:pPr>
              <w:widowControl w:val="0"/>
              <w:rPr>
                <w:rFonts w:ascii="GHEA Grapalat" w:hAnsi="GHEA Grapalat"/>
                <w:sz w:val="20"/>
                <w:szCs w:val="20"/>
              </w:rPr>
            </w:pPr>
          </w:p>
          <w:p w14:paraId="443C6F46"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5D85A552" w14:textId="77777777" w:rsidR="00C3421C" w:rsidRPr="00332B00" w:rsidRDefault="00C3421C" w:rsidP="003850C3">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6B243345" w14:textId="77777777" w:rsidR="00C3421C" w:rsidRPr="00332B00" w:rsidRDefault="00C3421C" w:rsidP="003850C3">
            <w:pPr>
              <w:widowControl w:val="0"/>
              <w:rPr>
                <w:rFonts w:ascii="GHEA Grapalat" w:hAnsi="GHEA Grapalat" w:cs="Tahoma"/>
                <w:sz w:val="20"/>
                <w:szCs w:val="20"/>
              </w:rPr>
            </w:pPr>
          </w:p>
          <w:p w14:paraId="66CFE144" w14:textId="77777777" w:rsidR="00C3421C" w:rsidRPr="00332B00" w:rsidRDefault="00C3421C" w:rsidP="003850C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5001C9A4" w14:textId="77777777" w:rsidR="00C3421C" w:rsidRPr="00332B00" w:rsidRDefault="00C3421C" w:rsidP="003850C3">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6FA16D8B" w14:textId="77777777" w:rsidR="00C3421C" w:rsidRPr="00332B00" w:rsidRDefault="00C3421C" w:rsidP="003850C3">
            <w:pPr>
              <w:widowControl w:val="0"/>
              <w:rPr>
                <w:rFonts w:ascii="GHEA Grapalat" w:hAnsi="GHEA Grapalat" w:cs="Tahoma"/>
                <w:sz w:val="20"/>
                <w:szCs w:val="20"/>
              </w:rPr>
            </w:pPr>
          </w:p>
          <w:p w14:paraId="1EF46CF4" w14:textId="77777777" w:rsidR="00C3421C" w:rsidRPr="00332B00" w:rsidRDefault="00C3421C" w:rsidP="003850C3">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22047F12" w14:textId="77777777" w:rsidR="00C3421C" w:rsidRPr="00332B00" w:rsidRDefault="00C3421C" w:rsidP="003850C3">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218B9262" w14:textId="77777777" w:rsidR="00C3421C" w:rsidRPr="00332B00" w:rsidRDefault="00C3421C" w:rsidP="003850C3">
            <w:pPr>
              <w:widowControl w:val="0"/>
              <w:rPr>
                <w:rFonts w:ascii="GHEA Grapalat" w:hAnsi="GHEA Grapalat" w:cs="Arial"/>
                <w:sz w:val="20"/>
                <w:szCs w:val="20"/>
              </w:rPr>
            </w:pPr>
          </w:p>
        </w:tc>
      </w:tr>
      <w:tr w:rsidR="00B138F3" w:rsidRPr="00332B00"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332B00" w:rsidRDefault="00C3421C" w:rsidP="003850C3">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3B813207" w14:textId="77777777" w:rsidR="00C3421C" w:rsidRPr="00332B00" w:rsidRDefault="00C3421C" w:rsidP="003850C3">
            <w:pPr>
              <w:widowControl w:val="0"/>
              <w:rPr>
                <w:rFonts w:ascii="GHEA Grapalat" w:hAnsi="GHEA Grapalat" w:cs="Sylfaen"/>
                <w:sz w:val="20"/>
                <w:szCs w:val="20"/>
              </w:rPr>
            </w:pPr>
          </w:p>
          <w:p w14:paraId="66690717" w14:textId="77777777" w:rsidR="00C3421C" w:rsidRPr="00332B00" w:rsidRDefault="00C3421C" w:rsidP="003850C3">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332B00" w:rsidRDefault="00C3421C" w:rsidP="003850C3">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086D7961" w14:textId="77777777" w:rsidR="00C3421C" w:rsidRPr="00332B00" w:rsidRDefault="00C3421C" w:rsidP="003850C3">
            <w:pPr>
              <w:widowControl w:val="0"/>
              <w:rPr>
                <w:rFonts w:ascii="GHEA Grapalat" w:hAnsi="GHEA Grapalat"/>
                <w:sz w:val="20"/>
                <w:szCs w:val="20"/>
              </w:rPr>
            </w:pPr>
          </w:p>
          <w:p w14:paraId="6AD6445E" w14:textId="77777777" w:rsidR="00C3421C" w:rsidRPr="00332B00" w:rsidRDefault="00C3421C" w:rsidP="003850C3">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47BBAF68" w14:textId="77777777" w:rsidR="00C3421C" w:rsidRPr="00332B00" w:rsidRDefault="00C3421C" w:rsidP="003850C3">
      <w:pPr>
        <w:widowControl w:val="0"/>
        <w:jc w:val="center"/>
        <w:rPr>
          <w:rFonts w:ascii="GHEA Grapalat" w:hAnsi="GHEA Grapalat" w:cs="Sylfaen"/>
          <w:sz w:val="20"/>
          <w:szCs w:val="20"/>
        </w:rPr>
      </w:pPr>
    </w:p>
    <w:p w14:paraId="06450E8A"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332B00" w:rsidRDefault="00C3421C" w:rsidP="003850C3">
      <w:pPr>
        <w:rPr>
          <w:rFonts w:ascii="GHEA Grapalat" w:hAnsi="GHEA Grapalat" w:cs="Sylfaen"/>
          <w:sz w:val="20"/>
          <w:szCs w:val="20"/>
        </w:rPr>
      </w:pPr>
      <w:r w:rsidRPr="00332B00">
        <w:rPr>
          <w:rFonts w:ascii="GHEA Grapalat" w:hAnsi="GHEA Grapalat" w:cs="Sylfaen"/>
          <w:sz w:val="20"/>
          <w:szCs w:val="20"/>
        </w:rPr>
        <w:br w:type="page"/>
      </w:r>
    </w:p>
    <w:p w14:paraId="424FC354" w14:textId="77777777" w:rsidR="00C3421C" w:rsidRPr="00332B00" w:rsidRDefault="00C3421C"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5D2FD255"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65A14C4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00BA930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10A752C8"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7E1F70F6"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332B00" w:rsidRDefault="00C3421C"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2EC329C"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332B00" w:rsidRDefault="00C3421C"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63515AD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D8B0D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62397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4662A59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55A0685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BDA48E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86F01B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D45E62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EE89E7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91342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В обязательном порядке заполняются слова "для обеспечения </w:t>
            </w:r>
            <w:r w:rsidR="00040F6C" w:rsidRPr="00332B00">
              <w:rPr>
                <w:rFonts w:ascii="GHEA Grapalat" w:hAnsi="GHEA Grapalat"/>
                <w:sz w:val="20"/>
                <w:szCs w:val="20"/>
              </w:rPr>
              <w:t>квалификации</w:t>
            </w:r>
            <w:r w:rsidRPr="00332B0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3EB1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332B00">
              <w:rPr>
                <w:rFonts w:ascii="GHEA Grapalat" w:hAnsi="GHEA Grapalat"/>
                <w:sz w:val="20"/>
                <w:szCs w:val="20"/>
              </w:rPr>
              <w:t>плательщика Банк</w:t>
            </w:r>
            <w:proofErr w:type="gramEnd"/>
            <w:r w:rsidRPr="00332B00">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332B00" w:rsidDel="0010680B" w:rsidRDefault="00C3421C"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43A33319" w14:textId="77777777" w:rsidR="00C3421C" w:rsidRPr="00332B00" w:rsidRDefault="00C3421C"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66EC2F8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w:t>
            </w:r>
            <w:proofErr w:type="gramStart"/>
            <w:r w:rsidRPr="00332B00">
              <w:rPr>
                <w:rFonts w:ascii="GHEA Grapalat" w:hAnsi="GHEA Grapalat"/>
                <w:sz w:val="20"/>
                <w:szCs w:val="20"/>
              </w:rPr>
              <w:t>что</w:t>
            </w:r>
            <w:proofErr w:type="gramEnd"/>
            <w:r w:rsidRPr="00332B0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7E51FD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DCA09E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32B0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605472E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C561EC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2EE6C295" w14:textId="77777777" w:rsidR="00C3421C" w:rsidRPr="00332B00" w:rsidRDefault="00C3421C"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1C019E6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1FA0BFB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1EC18A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1E818D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52392FE"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332B00" w:rsidRDefault="00C3421C" w:rsidP="003850C3">
            <w:pPr>
              <w:widowControl w:val="0"/>
              <w:jc w:val="center"/>
              <w:rPr>
                <w:rFonts w:ascii="GHEA Grapalat" w:hAnsi="GHEA Grapalat"/>
                <w:sz w:val="20"/>
                <w:szCs w:val="20"/>
              </w:rPr>
            </w:pPr>
          </w:p>
        </w:tc>
      </w:tr>
      <w:tr w:rsidR="00B138F3" w:rsidRPr="00332B00"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3535CB1"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332B00" w:rsidRDefault="00C3421C" w:rsidP="003850C3">
            <w:pPr>
              <w:widowControl w:val="0"/>
              <w:jc w:val="center"/>
              <w:rPr>
                <w:rFonts w:ascii="GHEA Grapalat" w:hAnsi="GHEA Grapalat"/>
                <w:sz w:val="20"/>
                <w:szCs w:val="20"/>
              </w:rPr>
            </w:pPr>
          </w:p>
        </w:tc>
      </w:tr>
      <w:tr w:rsidR="00B138F3" w:rsidRPr="00332B00"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E86712"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332B00" w:rsidRDefault="00C3421C" w:rsidP="003850C3">
            <w:pPr>
              <w:widowControl w:val="0"/>
              <w:jc w:val="center"/>
              <w:rPr>
                <w:rFonts w:ascii="GHEA Grapalat" w:hAnsi="GHEA Grapalat"/>
                <w:sz w:val="20"/>
                <w:szCs w:val="20"/>
              </w:rPr>
            </w:pPr>
          </w:p>
        </w:tc>
      </w:tr>
      <w:tr w:rsidR="00B138F3" w:rsidRPr="00332B00"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75C7A3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332B00" w:rsidRDefault="00C3421C" w:rsidP="003850C3">
            <w:pPr>
              <w:widowControl w:val="0"/>
              <w:jc w:val="center"/>
              <w:rPr>
                <w:rFonts w:ascii="GHEA Grapalat" w:hAnsi="GHEA Grapalat"/>
                <w:sz w:val="20"/>
                <w:szCs w:val="20"/>
              </w:rPr>
            </w:pPr>
          </w:p>
        </w:tc>
      </w:tr>
      <w:tr w:rsidR="00B138F3" w:rsidRPr="00332B00"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 xml:space="preserve">штамп </w:t>
            </w:r>
            <w:r w:rsidRPr="00332B0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B2B9807"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332B00" w:rsidRDefault="00C3421C" w:rsidP="003850C3">
            <w:pPr>
              <w:widowControl w:val="0"/>
              <w:jc w:val="center"/>
              <w:rPr>
                <w:rFonts w:ascii="GHEA Grapalat" w:hAnsi="GHEA Grapalat"/>
                <w:sz w:val="20"/>
                <w:szCs w:val="20"/>
              </w:rPr>
            </w:pPr>
          </w:p>
        </w:tc>
      </w:tr>
      <w:tr w:rsidR="00FF3DE9" w:rsidRPr="00332B00"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249A01A" w14:textId="77777777" w:rsidR="00C3421C" w:rsidRPr="00332B00" w:rsidRDefault="00C3421C"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332B00" w:rsidRDefault="00C3421C" w:rsidP="003850C3">
            <w:pPr>
              <w:widowControl w:val="0"/>
              <w:jc w:val="center"/>
              <w:rPr>
                <w:rFonts w:ascii="GHEA Grapalat" w:hAnsi="GHEA Grapalat"/>
                <w:sz w:val="20"/>
                <w:szCs w:val="20"/>
              </w:rPr>
            </w:pPr>
          </w:p>
        </w:tc>
      </w:tr>
    </w:tbl>
    <w:p w14:paraId="0644CA64" w14:textId="77777777" w:rsidR="001005B0" w:rsidRPr="00332B00" w:rsidRDefault="001005B0" w:rsidP="003850C3">
      <w:pPr>
        <w:widowControl w:val="0"/>
        <w:ind w:left="567" w:right="565"/>
        <w:jc w:val="center"/>
        <w:rPr>
          <w:rFonts w:ascii="GHEA Grapalat" w:hAnsi="GHEA Grapalat"/>
          <w:b/>
          <w:sz w:val="20"/>
          <w:szCs w:val="20"/>
        </w:rPr>
      </w:pPr>
    </w:p>
    <w:p w14:paraId="181506DE" w14:textId="77777777" w:rsidR="001005B0" w:rsidRPr="00332B00" w:rsidRDefault="001005B0" w:rsidP="003850C3">
      <w:pPr>
        <w:widowControl w:val="0"/>
        <w:ind w:left="567" w:right="565"/>
        <w:jc w:val="center"/>
        <w:rPr>
          <w:rFonts w:ascii="GHEA Grapalat" w:hAnsi="GHEA Grapalat"/>
          <w:b/>
          <w:sz w:val="20"/>
          <w:szCs w:val="20"/>
        </w:rPr>
      </w:pPr>
    </w:p>
    <w:p w14:paraId="79B53063" w14:textId="77777777" w:rsidR="001005B0" w:rsidRPr="00332B00" w:rsidRDefault="001005B0" w:rsidP="003850C3">
      <w:pPr>
        <w:widowControl w:val="0"/>
        <w:ind w:left="567" w:right="565"/>
        <w:jc w:val="center"/>
        <w:rPr>
          <w:rFonts w:ascii="GHEA Grapalat" w:hAnsi="GHEA Grapalat"/>
          <w:b/>
          <w:sz w:val="20"/>
          <w:szCs w:val="20"/>
        </w:rPr>
      </w:pPr>
    </w:p>
    <w:p w14:paraId="370E3994" w14:textId="77777777" w:rsidR="001005B0" w:rsidRPr="00332B00" w:rsidRDefault="001005B0" w:rsidP="003850C3">
      <w:pPr>
        <w:widowControl w:val="0"/>
        <w:ind w:left="567" w:right="565"/>
        <w:jc w:val="center"/>
        <w:rPr>
          <w:rFonts w:ascii="GHEA Grapalat" w:hAnsi="GHEA Grapalat"/>
          <w:b/>
          <w:sz w:val="20"/>
          <w:szCs w:val="20"/>
        </w:rPr>
      </w:pPr>
    </w:p>
    <w:p w14:paraId="37C3C718" w14:textId="77777777" w:rsidR="001005B0" w:rsidRPr="00332B00" w:rsidRDefault="001005B0" w:rsidP="003850C3">
      <w:pPr>
        <w:widowControl w:val="0"/>
        <w:ind w:left="567" w:right="565"/>
        <w:jc w:val="center"/>
        <w:rPr>
          <w:rFonts w:ascii="GHEA Grapalat" w:hAnsi="GHEA Grapalat"/>
          <w:b/>
          <w:sz w:val="20"/>
          <w:szCs w:val="20"/>
        </w:rPr>
      </w:pPr>
    </w:p>
    <w:p w14:paraId="6CB9C5DF" w14:textId="77777777" w:rsidR="001005B0" w:rsidRPr="00332B00" w:rsidRDefault="001005B0" w:rsidP="003850C3">
      <w:pPr>
        <w:widowControl w:val="0"/>
        <w:ind w:left="567" w:right="565"/>
        <w:jc w:val="center"/>
        <w:rPr>
          <w:rFonts w:ascii="GHEA Grapalat" w:hAnsi="GHEA Grapalat"/>
          <w:b/>
          <w:sz w:val="20"/>
          <w:szCs w:val="20"/>
        </w:rPr>
      </w:pPr>
    </w:p>
    <w:p w14:paraId="2DE8FA44" w14:textId="77777777" w:rsidR="001005B0" w:rsidRPr="00332B00" w:rsidRDefault="001005B0" w:rsidP="003850C3">
      <w:pPr>
        <w:widowControl w:val="0"/>
        <w:ind w:left="567" w:right="565"/>
        <w:jc w:val="center"/>
        <w:rPr>
          <w:rFonts w:ascii="GHEA Grapalat" w:hAnsi="GHEA Grapalat"/>
          <w:b/>
          <w:sz w:val="20"/>
          <w:szCs w:val="20"/>
        </w:rPr>
      </w:pPr>
    </w:p>
    <w:p w14:paraId="5DD5DF17" w14:textId="77777777" w:rsidR="001005B0" w:rsidRPr="00332B00" w:rsidRDefault="001005B0" w:rsidP="003850C3">
      <w:pPr>
        <w:widowControl w:val="0"/>
        <w:ind w:left="567" w:right="565"/>
        <w:jc w:val="center"/>
        <w:rPr>
          <w:rFonts w:ascii="GHEA Grapalat" w:hAnsi="GHEA Grapalat"/>
          <w:b/>
          <w:sz w:val="20"/>
          <w:szCs w:val="20"/>
        </w:rPr>
      </w:pPr>
    </w:p>
    <w:p w14:paraId="70DC4DC5" w14:textId="77777777" w:rsidR="001005B0" w:rsidRPr="00332B00" w:rsidRDefault="001005B0" w:rsidP="003850C3">
      <w:pPr>
        <w:widowControl w:val="0"/>
        <w:ind w:left="567" w:right="565"/>
        <w:jc w:val="center"/>
        <w:rPr>
          <w:rFonts w:ascii="GHEA Grapalat" w:hAnsi="GHEA Grapalat"/>
          <w:b/>
          <w:sz w:val="20"/>
          <w:szCs w:val="20"/>
        </w:rPr>
      </w:pPr>
    </w:p>
    <w:p w14:paraId="4EA0654B" w14:textId="77777777" w:rsidR="001005B0" w:rsidRPr="00332B00" w:rsidRDefault="001005B0" w:rsidP="003850C3">
      <w:pPr>
        <w:widowControl w:val="0"/>
        <w:ind w:left="567" w:right="565"/>
        <w:jc w:val="center"/>
        <w:rPr>
          <w:rFonts w:ascii="GHEA Grapalat" w:hAnsi="GHEA Grapalat"/>
          <w:b/>
          <w:sz w:val="20"/>
          <w:szCs w:val="20"/>
        </w:rPr>
      </w:pPr>
    </w:p>
    <w:p w14:paraId="7A5AC948" w14:textId="77777777" w:rsidR="001005B0" w:rsidRPr="00332B00" w:rsidRDefault="001005B0" w:rsidP="003850C3">
      <w:pPr>
        <w:widowControl w:val="0"/>
        <w:ind w:left="567" w:right="565"/>
        <w:jc w:val="center"/>
        <w:rPr>
          <w:rFonts w:ascii="GHEA Grapalat" w:hAnsi="GHEA Grapalat"/>
          <w:b/>
          <w:sz w:val="20"/>
          <w:szCs w:val="20"/>
        </w:rPr>
      </w:pPr>
    </w:p>
    <w:p w14:paraId="07E8C399" w14:textId="77777777" w:rsidR="001005B0" w:rsidRPr="00332B00" w:rsidRDefault="001005B0" w:rsidP="003850C3">
      <w:pPr>
        <w:widowControl w:val="0"/>
        <w:ind w:left="567" w:right="565"/>
        <w:jc w:val="center"/>
        <w:rPr>
          <w:rFonts w:ascii="GHEA Grapalat" w:hAnsi="GHEA Grapalat"/>
          <w:b/>
          <w:sz w:val="20"/>
          <w:szCs w:val="20"/>
        </w:rPr>
      </w:pPr>
    </w:p>
    <w:p w14:paraId="07A4828D" w14:textId="77777777" w:rsidR="001005B0" w:rsidRPr="00332B00" w:rsidRDefault="001005B0" w:rsidP="003850C3">
      <w:pPr>
        <w:widowControl w:val="0"/>
        <w:ind w:left="567" w:right="565"/>
        <w:jc w:val="center"/>
        <w:rPr>
          <w:rFonts w:ascii="GHEA Grapalat" w:hAnsi="GHEA Grapalat"/>
          <w:b/>
          <w:sz w:val="20"/>
          <w:szCs w:val="20"/>
        </w:rPr>
      </w:pPr>
    </w:p>
    <w:p w14:paraId="4D311704" w14:textId="77777777" w:rsidR="001005B0" w:rsidRPr="00332B00" w:rsidRDefault="001005B0" w:rsidP="003850C3">
      <w:pPr>
        <w:widowControl w:val="0"/>
        <w:ind w:left="567" w:right="565"/>
        <w:jc w:val="center"/>
        <w:rPr>
          <w:rFonts w:ascii="GHEA Grapalat" w:hAnsi="GHEA Grapalat"/>
          <w:b/>
          <w:sz w:val="20"/>
          <w:szCs w:val="20"/>
        </w:rPr>
      </w:pPr>
    </w:p>
    <w:p w14:paraId="6F4CCC57" w14:textId="77777777" w:rsidR="001005B0" w:rsidRPr="00332B00" w:rsidRDefault="001005B0" w:rsidP="003850C3">
      <w:pPr>
        <w:widowControl w:val="0"/>
        <w:ind w:left="567" w:right="565"/>
        <w:jc w:val="center"/>
        <w:rPr>
          <w:rFonts w:ascii="GHEA Grapalat" w:hAnsi="GHEA Grapalat"/>
          <w:b/>
          <w:sz w:val="20"/>
          <w:szCs w:val="20"/>
        </w:rPr>
      </w:pPr>
    </w:p>
    <w:p w14:paraId="70482847" w14:textId="77777777" w:rsidR="001005B0" w:rsidRPr="00332B00" w:rsidRDefault="001005B0" w:rsidP="003850C3">
      <w:pPr>
        <w:widowControl w:val="0"/>
        <w:ind w:left="567" w:right="565"/>
        <w:jc w:val="center"/>
        <w:rPr>
          <w:rFonts w:ascii="GHEA Grapalat" w:hAnsi="GHEA Grapalat"/>
          <w:b/>
          <w:sz w:val="20"/>
          <w:szCs w:val="20"/>
        </w:rPr>
      </w:pPr>
    </w:p>
    <w:p w14:paraId="1B3E239B" w14:textId="77777777" w:rsidR="001005B0" w:rsidRPr="00332B00" w:rsidRDefault="001005B0" w:rsidP="003850C3">
      <w:pPr>
        <w:widowControl w:val="0"/>
        <w:ind w:left="567" w:right="565"/>
        <w:jc w:val="center"/>
        <w:rPr>
          <w:rFonts w:ascii="GHEA Grapalat" w:hAnsi="GHEA Grapalat"/>
          <w:b/>
          <w:sz w:val="20"/>
          <w:szCs w:val="20"/>
        </w:rPr>
      </w:pPr>
    </w:p>
    <w:p w14:paraId="39E8B5DE" w14:textId="77777777"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Приложение № 5.1</w:t>
      </w:r>
    </w:p>
    <w:p w14:paraId="2F95E735" w14:textId="0002D99C" w:rsidR="000A214C" w:rsidRPr="00332B00" w:rsidRDefault="000A214C" w:rsidP="003850C3">
      <w:pPr>
        <w:widowControl w:val="0"/>
        <w:jc w:val="right"/>
        <w:rPr>
          <w:rFonts w:ascii="GHEA Grapalat" w:hAnsi="GHEA Grapalat" w:cs="GHEA Grapalat"/>
          <w:i/>
          <w:sz w:val="20"/>
          <w:szCs w:val="20"/>
        </w:rPr>
      </w:pPr>
      <w:r w:rsidRPr="00332B00">
        <w:rPr>
          <w:rFonts w:ascii="GHEA Grapalat" w:hAnsi="GHEA Grapalat"/>
          <w:i/>
          <w:sz w:val="20"/>
          <w:szCs w:val="20"/>
        </w:rPr>
        <w:t xml:space="preserve">к Приглашению на </w:t>
      </w:r>
      <w:r w:rsidR="008B1233" w:rsidRPr="00332B00">
        <w:rPr>
          <w:rFonts w:ascii="GHEA Grapalat" w:hAnsi="GHEA Grapalat"/>
          <w:i/>
          <w:sz w:val="20"/>
          <w:szCs w:val="20"/>
        </w:rPr>
        <w:t>открытый конкурс</w:t>
      </w:r>
      <w:r w:rsidRPr="00332B00">
        <w:rPr>
          <w:rFonts w:ascii="GHEA Grapalat" w:hAnsi="GHEA Grapalat"/>
          <w:i/>
          <w:sz w:val="20"/>
          <w:szCs w:val="20"/>
        </w:rPr>
        <w:br/>
        <w:t xml:space="preserve">под кодом </w:t>
      </w:r>
      <w:r w:rsidR="0075358A" w:rsidRPr="00332B00">
        <w:rPr>
          <w:rFonts w:ascii="GHEA Grapalat" w:hAnsi="GHEA Grapalat"/>
          <w:color w:val="000000" w:themeColor="text1"/>
          <w:sz w:val="20"/>
          <w:szCs w:val="20"/>
          <w:lang w:val="hy-AM"/>
        </w:rPr>
        <w:t>«</w:t>
      </w:r>
      <w:r w:rsidR="003B3DE7">
        <w:rPr>
          <w:rFonts w:ascii="GHEA Grapalat" w:hAnsi="GHEA Grapalat"/>
          <w:color w:val="000000" w:themeColor="text1"/>
          <w:sz w:val="20"/>
          <w:szCs w:val="20"/>
          <w:lang w:val="hy-AM"/>
        </w:rPr>
        <w:t>ՄՍԱԿ-ԳՀԱՊՁԲ-26/02</w:t>
      </w:r>
      <w:r w:rsidR="0075358A" w:rsidRPr="00332B00">
        <w:rPr>
          <w:rFonts w:ascii="GHEA Grapalat" w:hAnsi="GHEA Grapalat"/>
          <w:color w:val="000000" w:themeColor="text1"/>
          <w:sz w:val="20"/>
          <w:szCs w:val="20"/>
          <w:lang w:val="hy-AM"/>
        </w:rPr>
        <w:t>»</w:t>
      </w:r>
    </w:p>
    <w:p w14:paraId="24D3A2C3" w14:textId="77777777" w:rsidR="00AF4211" w:rsidRPr="00332B00" w:rsidRDefault="00AF4211" w:rsidP="003850C3">
      <w:pPr>
        <w:widowControl w:val="0"/>
        <w:jc w:val="center"/>
        <w:rPr>
          <w:rFonts w:ascii="GHEA Grapalat" w:hAnsi="GHEA Grapalat"/>
          <w:b/>
          <w:sz w:val="20"/>
          <w:szCs w:val="20"/>
        </w:rPr>
      </w:pPr>
    </w:p>
    <w:p w14:paraId="6617E9C1"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 xml:space="preserve">СОГЛАШЕНИЕ О НЕУСТОЙКЕ </w:t>
      </w:r>
    </w:p>
    <w:p w14:paraId="3E6F85ED" w14:textId="77777777" w:rsidR="000A214C" w:rsidRPr="00332B00" w:rsidRDefault="000A214C" w:rsidP="003850C3">
      <w:pPr>
        <w:widowControl w:val="0"/>
        <w:jc w:val="center"/>
        <w:rPr>
          <w:rFonts w:ascii="GHEA Grapalat" w:hAnsi="GHEA Grapalat" w:cs="GHEA Grapalat"/>
          <w:b/>
          <w:sz w:val="20"/>
          <w:szCs w:val="20"/>
        </w:rPr>
      </w:pPr>
      <w:r w:rsidRPr="00332B00">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32B00" w14:paraId="5455BB5C" w14:textId="77777777" w:rsidTr="00DE2AE3">
        <w:tc>
          <w:tcPr>
            <w:tcW w:w="4786" w:type="dxa"/>
          </w:tcPr>
          <w:p w14:paraId="5771B5C1" w14:textId="77777777" w:rsidR="000A214C" w:rsidRPr="00332B00" w:rsidRDefault="000A214C" w:rsidP="003850C3">
            <w:pPr>
              <w:widowControl w:val="0"/>
              <w:rPr>
                <w:rFonts w:ascii="GHEA Grapalat" w:hAnsi="GHEA Grapalat" w:cs="GHEA Grapalat"/>
                <w:b/>
                <w:sz w:val="20"/>
                <w:szCs w:val="20"/>
                <w:lang w:val="en-US"/>
              </w:rPr>
            </w:pPr>
            <w:r w:rsidRPr="00332B00">
              <w:rPr>
                <w:rFonts w:ascii="GHEA Grapalat" w:hAnsi="GHEA Grapalat"/>
                <w:sz w:val="20"/>
                <w:szCs w:val="20"/>
              </w:rPr>
              <w:t>г. Ереван</w:t>
            </w:r>
          </w:p>
        </w:tc>
        <w:tc>
          <w:tcPr>
            <w:tcW w:w="4500" w:type="dxa"/>
          </w:tcPr>
          <w:p w14:paraId="40569317" w14:textId="77777777" w:rsidR="000A214C" w:rsidRPr="00332B00" w:rsidRDefault="000A214C" w:rsidP="003850C3">
            <w:pPr>
              <w:widowControl w:val="0"/>
              <w:jc w:val="right"/>
              <w:rPr>
                <w:rFonts w:ascii="GHEA Grapalat" w:hAnsi="GHEA Grapalat" w:cs="GHEA Grapalat"/>
                <w:b/>
                <w:sz w:val="20"/>
                <w:szCs w:val="20"/>
              </w:rPr>
            </w:pPr>
            <w:r w:rsidRPr="00332B00">
              <w:rPr>
                <w:rFonts w:ascii="GHEA Grapalat" w:hAnsi="GHEA Grapalat"/>
                <w:sz w:val="20"/>
                <w:szCs w:val="20"/>
              </w:rPr>
              <w:t>"</w:t>
            </w:r>
            <w:r w:rsidRPr="00332B00">
              <w:rPr>
                <w:rFonts w:ascii="GHEA Grapalat" w:hAnsi="GHEA Grapalat"/>
                <w:sz w:val="20"/>
                <w:szCs w:val="20"/>
                <w:lang w:val="en-US"/>
              </w:rPr>
              <w:tab/>
            </w:r>
            <w:r w:rsidRPr="00332B00">
              <w:rPr>
                <w:rFonts w:ascii="GHEA Grapalat" w:hAnsi="GHEA Grapalat"/>
                <w:sz w:val="20"/>
                <w:szCs w:val="20"/>
              </w:rPr>
              <w:t xml:space="preserve">" </w:t>
            </w:r>
            <w:r w:rsidRPr="00332B00">
              <w:rPr>
                <w:rFonts w:ascii="GHEA Grapalat" w:hAnsi="GHEA Grapalat"/>
                <w:sz w:val="20"/>
                <w:szCs w:val="20"/>
                <w:lang w:val="en-US"/>
              </w:rPr>
              <w:tab/>
            </w: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г.</w:t>
            </w:r>
            <w:r w:rsidRPr="00332B00">
              <w:rPr>
                <w:rStyle w:val="af6"/>
                <w:rFonts w:ascii="GHEA Grapalat" w:hAnsi="GHEA Grapalat"/>
                <w:sz w:val="20"/>
                <w:szCs w:val="20"/>
              </w:rPr>
              <w:footnoteReference w:customMarkFollows="1" w:id="15"/>
              <w:t>**</w:t>
            </w:r>
          </w:p>
        </w:tc>
      </w:tr>
    </w:tbl>
    <w:p w14:paraId="7801A8BC" w14:textId="77777777" w:rsidR="000A214C" w:rsidRPr="00332B00" w:rsidRDefault="000A214C" w:rsidP="003850C3">
      <w:pPr>
        <w:widowControl w:val="0"/>
        <w:rPr>
          <w:rFonts w:ascii="GHEA Grapalat" w:hAnsi="GHEA Grapalat" w:cs="GHEA Grapalat"/>
          <w:b/>
          <w:sz w:val="20"/>
          <w:szCs w:val="20"/>
        </w:rPr>
      </w:pPr>
    </w:p>
    <w:p w14:paraId="72B33F36" w14:textId="77777777" w:rsidR="000A214C" w:rsidRPr="00332B00" w:rsidRDefault="000A214C" w:rsidP="003850C3">
      <w:pPr>
        <w:widowControl w:val="0"/>
        <w:jc w:val="both"/>
        <w:rPr>
          <w:rFonts w:ascii="GHEA Grapalat" w:hAnsi="GHEA Grapalat" w:cs="GHEA Grapalat"/>
          <w:sz w:val="20"/>
          <w:szCs w:val="20"/>
          <w:u w:val="single"/>
          <w:vertAlign w:val="subscript"/>
        </w:rPr>
      </w:pPr>
      <w:r w:rsidRPr="00332B00">
        <w:rPr>
          <w:rFonts w:ascii="GHEA Grapalat" w:hAnsi="GHEA Grapalat"/>
          <w:sz w:val="20"/>
          <w:szCs w:val="20"/>
        </w:rPr>
        <w:t>_______________________________________________, в лице директора Компании,</w:t>
      </w:r>
    </w:p>
    <w:p w14:paraId="618CF1D4" w14:textId="77777777" w:rsidR="000A214C" w:rsidRPr="00332B00" w:rsidRDefault="000A214C" w:rsidP="003850C3">
      <w:pPr>
        <w:widowControl w:val="0"/>
        <w:ind w:left="1843"/>
        <w:jc w:val="both"/>
        <w:rPr>
          <w:rFonts w:ascii="GHEA Grapalat" w:hAnsi="GHEA Grapalat"/>
          <w:sz w:val="20"/>
          <w:szCs w:val="20"/>
          <w:vertAlign w:val="superscript"/>
          <w:lang w:val="en-US"/>
        </w:rPr>
      </w:pPr>
      <w:r w:rsidRPr="00332B00">
        <w:rPr>
          <w:rFonts w:ascii="GHEA Grapalat" w:hAnsi="GHEA Grapalat"/>
          <w:sz w:val="20"/>
          <w:szCs w:val="20"/>
          <w:vertAlign w:val="superscript"/>
        </w:rPr>
        <w:t>наименование Компании</w:t>
      </w:r>
    </w:p>
    <w:p w14:paraId="77262B8D" w14:textId="77777777" w:rsidR="000A214C" w:rsidRPr="00332B00" w:rsidRDefault="000A214C" w:rsidP="003850C3">
      <w:pPr>
        <w:widowControl w:val="0"/>
        <w:jc w:val="both"/>
        <w:rPr>
          <w:rFonts w:ascii="GHEA Grapalat" w:hAnsi="GHEA Grapalat"/>
          <w:sz w:val="20"/>
          <w:szCs w:val="20"/>
          <w:lang w:val="en-US"/>
        </w:rPr>
      </w:pPr>
      <w:r w:rsidRPr="00332B00">
        <w:rPr>
          <w:rFonts w:ascii="GHEA Grapalat" w:hAnsi="GHEA Grapalat"/>
          <w:sz w:val="20"/>
          <w:szCs w:val="20"/>
          <w:lang w:val="en-US"/>
        </w:rPr>
        <w:lastRenderedPageBreak/>
        <w:t>_________________________________________________________________________</w:t>
      </w:r>
    </w:p>
    <w:p w14:paraId="0E61C2C0" w14:textId="77777777" w:rsidR="000A214C" w:rsidRPr="00332B00" w:rsidRDefault="000A214C" w:rsidP="003850C3">
      <w:pPr>
        <w:widowControl w:val="0"/>
        <w:jc w:val="center"/>
        <w:rPr>
          <w:rFonts w:ascii="GHEA Grapalat" w:hAnsi="GHEA Grapalat"/>
          <w:sz w:val="20"/>
          <w:szCs w:val="20"/>
          <w:vertAlign w:val="superscript"/>
        </w:rPr>
      </w:pPr>
      <w:r w:rsidRPr="00332B00">
        <w:rPr>
          <w:rFonts w:ascii="GHEA Grapalat" w:hAnsi="GHEA Grapalat"/>
          <w:sz w:val="20"/>
          <w:szCs w:val="20"/>
          <w:vertAlign w:val="superscript"/>
        </w:rPr>
        <w:t>имя, фамилия, паспортные данные директора компании</w:t>
      </w:r>
    </w:p>
    <w:p w14:paraId="57790369"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1. Предмет соглашения</w:t>
      </w:r>
    </w:p>
    <w:p w14:paraId="750CAFCB" w14:textId="77777777" w:rsidR="000A214C" w:rsidRPr="00332B00" w:rsidRDefault="000A214C" w:rsidP="003850C3">
      <w:pPr>
        <w:widowControl w:val="0"/>
        <w:tabs>
          <w:tab w:val="left" w:pos="567"/>
        </w:tabs>
        <w:jc w:val="both"/>
        <w:rPr>
          <w:rFonts w:ascii="GHEA Grapalat" w:hAnsi="GHEA Grapalat" w:cs="GHEA Grapalat"/>
          <w:spacing w:val="-6"/>
          <w:sz w:val="20"/>
          <w:szCs w:val="20"/>
        </w:rPr>
      </w:pPr>
      <w:r w:rsidRPr="00332B00">
        <w:rPr>
          <w:rFonts w:ascii="GHEA Grapalat" w:hAnsi="GHEA Grapalat"/>
          <w:sz w:val="20"/>
          <w:szCs w:val="20"/>
        </w:rPr>
        <w:t>1</w:t>
      </w:r>
      <w:r w:rsidRPr="00332B00">
        <w:rPr>
          <w:rFonts w:ascii="GHEA Grapalat" w:hAnsi="GHEA Grapalat"/>
          <w:spacing w:val="-6"/>
          <w:sz w:val="20"/>
          <w:szCs w:val="20"/>
        </w:rPr>
        <w:t>.1.</w:t>
      </w:r>
      <w:r w:rsidRPr="00332B00">
        <w:rPr>
          <w:rFonts w:ascii="GHEA Grapalat" w:hAnsi="GHEA Grapalat"/>
          <w:spacing w:val="-6"/>
          <w:sz w:val="20"/>
          <w:szCs w:val="20"/>
        </w:rPr>
        <w:tab/>
        <w:t xml:space="preserve">Компания участвует в организованной ___________________ *(далее — Заказчик) </w:t>
      </w:r>
    </w:p>
    <w:p w14:paraId="02C0F789" w14:textId="77777777" w:rsidR="000A214C" w:rsidRPr="00332B00" w:rsidRDefault="000A214C" w:rsidP="003850C3">
      <w:pPr>
        <w:widowControl w:val="0"/>
        <w:tabs>
          <w:tab w:val="left" w:pos="284"/>
        </w:tabs>
        <w:ind w:left="5245"/>
        <w:jc w:val="both"/>
        <w:rPr>
          <w:rFonts w:ascii="GHEA Grapalat" w:hAnsi="GHEA Grapalat" w:cs="GHEA Grapalat"/>
          <w:sz w:val="20"/>
          <w:szCs w:val="20"/>
        </w:rPr>
      </w:pPr>
      <w:r w:rsidRPr="00332B00">
        <w:rPr>
          <w:rFonts w:ascii="GHEA Grapalat" w:hAnsi="GHEA Grapalat"/>
          <w:sz w:val="20"/>
          <w:szCs w:val="20"/>
          <w:vertAlign w:val="superscript"/>
        </w:rPr>
        <w:t>наименование заказчика</w:t>
      </w:r>
    </w:p>
    <w:p w14:paraId="3FE4EEC1" w14:textId="77777777" w:rsidR="000A214C" w:rsidRPr="00332B00" w:rsidRDefault="000A214C" w:rsidP="003850C3">
      <w:pPr>
        <w:widowControl w:val="0"/>
        <w:jc w:val="both"/>
        <w:rPr>
          <w:rFonts w:ascii="GHEA Grapalat" w:hAnsi="GHEA Grapalat" w:cs="GHEA Grapalat"/>
          <w:sz w:val="20"/>
          <w:szCs w:val="20"/>
        </w:rPr>
      </w:pPr>
      <w:r w:rsidRPr="00332B00">
        <w:rPr>
          <w:rFonts w:ascii="GHEA Grapalat" w:hAnsi="GHEA Grapalat"/>
          <w:sz w:val="20"/>
          <w:szCs w:val="20"/>
        </w:rPr>
        <w:t>процедуре закупок под кодом ____________________________________________ *.</w:t>
      </w:r>
    </w:p>
    <w:p w14:paraId="4CA82D7E" w14:textId="77777777" w:rsidR="000A214C" w:rsidRPr="00332B00" w:rsidRDefault="000A214C" w:rsidP="003850C3">
      <w:pPr>
        <w:widowControl w:val="0"/>
        <w:ind w:left="5245"/>
        <w:jc w:val="both"/>
        <w:rPr>
          <w:rFonts w:ascii="GHEA Grapalat" w:hAnsi="GHEA Grapalat" w:cs="GHEA Grapalat"/>
          <w:sz w:val="20"/>
          <w:szCs w:val="20"/>
        </w:rPr>
      </w:pPr>
      <w:r w:rsidRPr="00332B00">
        <w:rPr>
          <w:rFonts w:ascii="GHEA Grapalat" w:hAnsi="GHEA Grapalat"/>
          <w:sz w:val="20"/>
          <w:szCs w:val="20"/>
          <w:vertAlign w:val="superscript"/>
        </w:rPr>
        <w:t>код процедуры</w:t>
      </w:r>
    </w:p>
    <w:p w14:paraId="6AE62146" w14:textId="77777777" w:rsidR="000A214C" w:rsidRPr="00332B00" w:rsidRDefault="000A214C" w:rsidP="003850C3">
      <w:pPr>
        <w:rPr>
          <w:rFonts w:ascii="GHEA Grapalat" w:hAnsi="GHEA Grapalat"/>
          <w:sz w:val="20"/>
          <w:szCs w:val="20"/>
        </w:rPr>
      </w:pPr>
      <w:r w:rsidRPr="00332B00">
        <w:rPr>
          <w:rFonts w:ascii="GHEA Grapalat" w:hAnsi="GHEA Grapalat"/>
          <w:sz w:val="20"/>
          <w:szCs w:val="20"/>
        </w:rPr>
        <w:br w:type="page"/>
      </w:r>
    </w:p>
    <w:p w14:paraId="199766DB"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lastRenderedPageBreak/>
        <w:t>1.2.</w:t>
      </w:r>
      <w:r w:rsidRPr="00332B00">
        <w:rPr>
          <w:rFonts w:ascii="GHEA Grapalat" w:hAnsi="GHEA Grapalat"/>
          <w:sz w:val="20"/>
          <w:szCs w:val="20"/>
        </w:rPr>
        <w:tab/>
        <w:t>В качестве обеспечения исполнения договора, заключаемого в</w:t>
      </w:r>
      <w:r w:rsidRPr="00332B00">
        <w:rPr>
          <w:rFonts w:ascii="Calibri" w:hAnsi="Calibri" w:cs="Calibri"/>
          <w:sz w:val="20"/>
          <w:szCs w:val="20"/>
          <w:lang w:val="en-US"/>
        </w:rPr>
        <w:t> </w:t>
      </w:r>
      <w:r w:rsidRPr="00332B0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1.3.</w:t>
      </w:r>
      <w:r w:rsidRPr="00332B00">
        <w:rPr>
          <w:rFonts w:ascii="GHEA Grapalat" w:hAnsi="GHEA Grapalat"/>
          <w:sz w:val="20"/>
          <w:szCs w:val="20"/>
        </w:rPr>
        <w:tab/>
        <w:t>Подписав платежное требование (далее — Требование), прилагаемое к</w:t>
      </w:r>
      <w:r w:rsidRPr="00332B00">
        <w:rPr>
          <w:rFonts w:ascii="Calibri" w:hAnsi="Calibri" w:cs="Calibri"/>
          <w:sz w:val="20"/>
          <w:szCs w:val="20"/>
          <w:lang w:val="en-US"/>
        </w:rPr>
        <w:t> </w:t>
      </w:r>
      <w:r w:rsidRPr="00332B00">
        <w:rPr>
          <w:rFonts w:ascii="GHEA Grapalat" w:hAnsi="GHEA Grapalat"/>
          <w:sz w:val="20"/>
          <w:szCs w:val="20"/>
        </w:rPr>
        <w:t xml:space="preserve">настоящему Соглашению о неустойке, Компания безотзывно соглашается, что: </w:t>
      </w:r>
    </w:p>
    <w:p w14:paraId="33911CC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а)</w:t>
      </w:r>
      <w:r w:rsidRPr="00332B0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б)</w:t>
      </w:r>
      <w:r w:rsidRPr="00332B0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в)</w:t>
      </w:r>
      <w:r w:rsidRPr="00332B0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г)</w:t>
      </w:r>
      <w:r w:rsidRPr="00332B00">
        <w:rPr>
          <w:rFonts w:ascii="GHEA Grapalat" w:hAnsi="GHEA Grapalat"/>
          <w:sz w:val="20"/>
          <w:szCs w:val="20"/>
        </w:rPr>
        <w:tab/>
        <w:t>Компания подтверждает, что акцептовала Требование в полном размере суммы неустойки.</w:t>
      </w:r>
    </w:p>
    <w:p w14:paraId="686BBC45"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д)</w:t>
      </w:r>
      <w:r w:rsidRPr="00332B0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2921" w:rsidRPr="00332B00">
        <w:rPr>
          <w:rFonts w:ascii="GHEA Grapalat" w:hAnsi="GHEA Grapalat"/>
          <w:sz w:val="20"/>
          <w:szCs w:val="20"/>
        </w:rPr>
        <w:t>4</w:t>
      </w:r>
      <w:r w:rsidRPr="00332B00">
        <w:rPr>
          <w:rFonts w:ascii="GHEA Grapalat" w:hAnsi="GHEA Grapalat"/>
          <w:sz w:val="20"/>
          <w:szCs w:val="20"/>
        </w:rPr>
        <w:t>.</w:t>
      </w:r>
      <w:r w:rsidRPr="00332B0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32B00">
        <w:rPr>
          <w:rFonts w:ascii="Calibri" w:hAnsi="Calibri" w:cs="Calibri"/>
          <w:sz w:val="20"/>
          <w:szCs w:val="20"/>
          <w:lang w:val="en-US"/>
        </w:rPr>
        <w:t> </w:t>
      </w:r>
      <w:r w:rsidRPr="00332B0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5</w:t>
      </w:r>
      <w:r w:rsidRPr="00332B00">
        <w:rPr>
          <w:rFonts w:ascii="GHEA Grapalat" w:hAnsi="GHEA Grapalat"/>
          <w:sz w:val="20"/>
          <w:szCs w:val="20"/>
        </w:rPr>
        <w:t>.</w:t>
      </w:r>
      <w:r w:rsidRPr="00332B00">
        <w:rPr>
          <w:rFonts w:ascii="GHEA Grapalat" w:hAnsi="GHEA Grapalat"/>
          <w:sz w:val="20"/>
          <w:szCs w:val="20"/>
        </w:rPr>
        <w:tab/>
        <w:t>Заказчик может представить в Банк-плательщик иные дополнительные документы.</w:t>
      </w:r>
    </w:p>
    <w:p w14:paraId="0F59BE46"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A76F3" w:rsidRPr="00332B00">
        <w:rPr>
          <w:rFonts w:ascii="GHEA Grapalat" w:hAnsi="GHEA Grapalat"/>
          <w:sz w:val="20"/>
          <w:szCs w:val="20"/>
        </w:rPr>
        <w:t>6</w:t>
      </w:r>
      <w:r w:rsidRPr="00332B00">
        <w:rPr>
          <w:rFonts w:ascii="GHEA Grapalat" w:hAnsi="GHEA Grapalat"/>
          <w:sz w:val="20"/>
          <w:szCs w:val="20"/>
        </w:rPr>
        <w:t>. Банк не несет какой-либо ответственности за риски (понесенные</w:t>
      </w:r>
      <w:r w:rsidRPr="00332B00">
        <w:rPr>
          <w:rFonts w:ascii="Calibri" w:hAnsi="Calibri" w:cs="Calibri"/>
          <w:sz w:val="20"/>
          <w:szCs w:val="20"/>
          <w:lang w:val="en-US"/>
        </w:rPr>
        <w:t> </w:t>
      </w:r>
      <w:r w:rsidRPr="00332B0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32B00">
        <w:rPr>
          <w:rFonts w:ascii="Calibri" w:hAnsi="Calibri" w:cs="Calibri"/>
          <w:sz w:val="20"/>
          <w:szCs w:val="20"/>
          <w:lang w:val="en-US"/>
        </w:rPr>
        <w:t> </w:t>
      </w:r>
      <w:r w:rsidRPr="00332B00">
        <w:rPr>
          <w:rFonts w:ascii="GHEA Grapalat" w:hAnsi="GHEA Grapalat"/>
          <w:sz w:val="20"/>
          <w:szCs w:val="20"/>
        </w:rPr>
        <w:t>Требовании. Банк не обязан проверять факты нарушения Компанией условий договора.</w:t>
      </w:r>
    </w:p>
    <w:p w14:paraId="00E5378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7669A4" w:rsidRPr="00332B00">
        <w:rPr>
          <w:rFonts w:ascii="GHEA Grapalat" w:hAnsi="GHEA Grapalat"/>
          <w:sz w:val="20"/>
          <w:szCs w:val="20"/>
        </w:rPr>
        <w:t>7</w:t>
      </w:r>
      <w:r w:rsidRPr="00332B00">
        <w:rPr>
          <w:rFonts w:ascii="GHEA Grapalat" w:hAnsi="GHEA Grapalat"/>
          <w:sz w:val="20"/>
          <w:szCs w:val="20"/>
        </w:rPr>
        <w:t>.</w:t>
      </w:r>
      <w:r w:rsidRPr="00332B0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1.</w:t>
      </w:r>
      <w:r w:rsidR="00EF6AA2" w:rsidRPr="00332B00">
        <w:rPr>
          <w:rFonts w:ascii="GHEA Grapalat" w:hAnsi="GHEA Grapalat"/>
          <w:sz w:val="20"/>
          <w:szCs w:val="20"/>
        </w:rPr>
        <w:t>8</w:t>
      </w:r>
      <w:r w:rsidRPr="00332B00">
        <w:rPr>
          <w:rFonts w:ascii="GHEA Grapalat" w:hAnsi="GHEA Grapalat"/>
          <w:sz w:val="20"/>
          <w:szCs w:val="20"/>
        </w:rPr>
        <w:t>.</w:t>
      </w:r>
      <w:r w:rsidRPr="00332B00">
        <w:rPr>
          <w:rFonts w:ascii="GHEA Grapalat" w:hAnsi="GHEA Grapalat"/>
          <w:sz w:val="20"/>
          <w:szCs w:val="20"/>
        </w:rPr>
        <w:tab/>
        <w:t>В случае если в течение десяти рабочих дней после представления в</w:t>
      </w:r>
      <w:r w:rsidRPr="00332B00">
        <w:rPr>
          <w:rFonts w:ascii="Calibri" w:hAnsi="Calibri" w:cs="Calibri"/>
          <w:sz w:val="20"/>
          <w:szCs w:val="20"/>
          <w:lang w:val="en-US"/>
        </w:rPr>
        <w:t> </w:t>
      </w:r>
      <w:r w:rsidRPr="00332B00">
        <w:rPr>
          <w:rFonts w:ascii="GHEA Grapalat" w:hAnsi="GHEA Grapalat"/>
          <w:sz w:val="20"/>
          <w:szCs w:val="20"/>
        </w:rPr>
        <w:t>Банк настоящего Соглашения и прилагаемого Требования по независящим от</w:t>
      </w:r>
      <w:r w:rsidRPr="00332B00">
        <w:rPr>
          <w:rFonts w:ascii="Calibri" w:hAnsi="Calibri" w:cs="Calibri"/>
          <w:sz w:val="20"/>
          <w:szCs w:val="20"/>
          <w:lang w:val="en-US"/>
        </w:rPr>
        <w:t> </w:t>
      </w:r>
      <w:r w:rsidRPr="00332B0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332B00">
        <w:rPr>
          <w:rFonts w:ascii="GHEA Grapalat" w:hAnsi="GHEA Grapalat"/>
          <w:sz w:val="20"/>
          <w:szCs w:val="20"/>
        </w:rPr>
        <w:t>Репортинг</w:t>
      </w:r>
      <w:proofErr w:type="spellEnd"/>
      <w:r w:rsidRPr="00332B00">
        <w:rPr>
          <w:rFonts w:ascii="GHEA Grapalat" w:hAnsi="GHEA Grapalat"/>
          <w:sz w:val="20"/>
          <w:szCs w:val="20"/>
        </w:rPr>
        <w:t>" (Кредитное бюро) сведения о Компании в связи с</w:t>
      </w:r>
      <w:r w:rsidRPr="00332B00">
        <w:rPr>
          <w:rFonts w:ascii="Calibri" w:hAnsi="Calibri" w:cs="Calibri"/>
          <w:sz w:val="20"/>
          <w:szCs w:val="20"/>
          <w:lang w:val="en-US"/>
        </w:rPr>
        <w:t> </w:t>
      </w:r>
      <w:r w:rsidRPr="00332B00">
        <w:rPr>
          <w:rFonts w:ascii="GHEA Grapalat" w:hAnsi="GHEA Grapalat"/>
          <w:sz w:val="20"/>
          <w:szCs w:val="20"/>
        </w:rPr>
        <w:t>неуплатой.</w:t>
      </w:r>
    </w:p>
    <w:p w14:paraId="34A14028" w14:textId="77777777" w:rsidR="000A214C" w:rsidRPr="00332B00" w:rsidRDefault="000A214C" w:rsidP="003850C3">
      <w:pPr>
        <w:widowControl w:val="0"/>
        <w:jc w:val="center"/>
        <w:rPr>
          <w:rFonts w:ascii="GHEA Grapalat" w:hAnsi="GHEA Grapalat" w:cs="GHEA Grapalat"/>
          <w:b/>
          <w:bCs/>
          <w:sz w:val="20"/>
          <w:szCs w:val="20"/>
        </w:rPr>
      </w:pPr>
      <w:r w:rsidRPr="00332B00">
        <w:rPr>
          <w:rFonts w:ascii="GHEA Grapalat" w:hAnsi="GHEA Grapalat"/>
          <w:b/>
          <w:sz w:val="20"/>
          <w:szCs w:val="20"/>
        </w:rPr>
        <w:t>2. Иные условия</w:t>
      </w:r>
    </w:p>
    <w:p w14:paraId="29271B5E" w14:textId="77777777" w:rsidR="00FE75E6"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2.1.</w:t>
      </w:r>
      <w:r w:rsidRPr="00332B0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32B00">
        <w:rPr>
          <w:rFonts w:ascii="GHEA Grapalat" w:hAnsi="GHEA Grapalat"/>
          <w:sz w:val="20"/>
          <w:szCs w:val="20"/>
        </w:rPr>
        <w:t xml:space="preserve">двадцатого </w:t>
      </w:r>
      <w:r w:rsidRPr="00332B00">
        <w:rPr>
          <w:rFonts w:ascii="GHEA Grapalat" w:hAnsi="GHEA Grapalat"/>
          <w:sz w:val="20"/>
          <w:szCs w:val="20"/>
        </w:rPr>
        <w:t>рабочего дня, следующего</w:t>
      </w:r>
      <w:r w:rsidR="004300C2" w:rsidRPr="00332B00">
        <w:rPr>
          <w:rFonts w:ascii="GHEA Grapalat" w:hAnsi="GHEA Grapalat"/>
          <w:sz w:val="20"/>
          <w:szCs w:val="20"/>
        </w:rPr>
        <w:t xml:space="preserve"> за</w:t>
      </w:r>
      <w:r w:rsidRPr="00332B00">
        <w:rPr>
          <w:rFonts w:ascii="GHEA Grapalat" w:hAnsi="GHEA Grapalat"/>
          <w:sz w:val="20"/>
          <w:szCs w:val="20"/>
        </w:rPr>
        <w:t xml:space="preserve"> </w:t>
      </w:r>
      <w:r w:rsidR="00FE75E6" w:rsidRPr="00332B0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14:paraId="5C51C102"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w:t>
      </w:r>
      <w:r w:rsidRPr="00332B00">
        <w:rPr>
          <w:rFonts w:ascii="GHEA Grapalat" w:hAnsi="GHEA Grapalat"/>
          <w:sz w:val="20"/>
          <w:szCs w:val="20"/>
        </w:rPr>
        <w:tab/>
        <w:t xml:space="preserve">Представив настоящее Соглашение и прилагаемое Требование в Банк-плательщик: </w:t>
      </w:r>
    </w:p>
    <w:p w14:paraId="47665E17" w14:textId="77777777" w:rsidR="000A214C" w:rsidRPr="00332B00"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2.2.1.</w:t>
      </w:r>
      <w:r w:rsidRPr="00332B00">
        <w:rPr>
          <w:rFonts w:ascii="GHEA Grapalat" w:hAnsi="GHEA Grapalat"/>
          <w:sz w:val="20"/>
          <w:szCs w:val="20"/>
        </w:rPr>
        <w:tab/>
        <w:t>Заказчик подтверждает, что Компания допустила нарушение договорных обязательств, а</w:t>
      </w:r>
    </w:p>
    <w:p w14:paraId="3D347591" w14:textId="77777777" w:rsidR="000A214C" w:rsidRPr="00332B00" w:rsidDel="00A13215" w:rsidRDefault="000A214C" w:rsidP="003850C3">
      <w:pPr>
        <w:widowControl w:val="0"/>
        <w:tabs>
          <w:tab w:val="left" w:pos="1134"/>
        </w:tabs>
        <w:ind w:firstLine="567"/>
        <w:jc w:val="both"/>
        <w:rPr>
          <w:rFonts w:ascii="GHEA Grapalat" w:hAnsi="GHEA Grapalat" w:cs="GHEA Grapalat"/>
          <w:sz w:val="20"/>
          <w:szCs w:val="20"/>
        </w:rPr>
      </w:pPr>
      <w:r w:rsidRPr="00332B00">
        <w:rPr>
          <w:rFonts w:ascii="GHEA Grapalat" w:hAnsi="GHEA Grapalat"/>
          <w:sz w:val="20"/>
          <w:szCs w:val="20"/>
        </w:rPr>
        <w:t>2.2.2.</w:t>
      </w:r>
      <w:r w:rsidRPr="00332B0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332B00" w:rsidRDefault="000A214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2.3.</w:t>
      </w:r>
      <w:r w:rsidRPr="00332B0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332B00" w:rsidRDefault="000A214C" w:rsidP="003850C3">
      <w:pPr>
        <w:widowControl w:val="0"/>
        <w:ind w:firstLine="567"/>
        <w:jc w:val="center"/>
        <w:rPr>
          <w:rFonts w:ascii="GHEA Grapalat" w:hAnsi="GHEA Grapalat"/>
          <w:b/>
          <w:sz w:val="20"/>
          <w:szCs w:val="20"/>
        </w:rPr>
      </w:pPr>
      <w:r w:rsidRPr="00332B00">
        <w:rPr>
          <w:rFonts w:ascii="GHEA Grapalat" w:hAnsi="GHEA Grapalat"/>
          <w:b/>
          <w:sz w:val="20"/>
          <w:szCs w:val="20"/>
        </w:rPr>
        <w:t>3. Адрес, банковские реквизиты Компании</w:t>
      </w:r>
    </w:p>
    <w:p w14:paraId="0D0A9FB4"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6B9D831F"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компании</w:t>
      </w:r>
    </w:p>
    <w:p w14:paraId="14BC2816"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lastRenderedPageBreak/>
        <w:t>_______________________________________</w:t>
      </w:r>
    </w:p>
    <w:p w14:paraId="115A9628"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адрес компании</w:t>
      </w:r>
    </w:p>
    <w:p w14:paraId="5B3F3EEB"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45D94AA"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наименование обслуживающего компанию банка</w:t>
      </w:r>
    </w:p>
    <w:p w14:paraId="351D08B0"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35E313FE"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номер банковского счета компании</w:t>
      </w:r>
    </w:p>
    <w:p w14:paraId="6382B8C2"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28F6E13D" w14:textId="77777777" w:rsidR="000A214C" w:rsidRPr="00332B00" w:rsidRDefault="000A214C" w:rsidP="003850C3">
      <w:pPr>
        <w:widowControl w:val="0"/>
        <w:ind w:right="4250"/>
        <w:jc w:val="center"/>
        <w:rPr>
          <w:rFonts w:ascii="GHEA Grapalat" w:hAnsi="GHEA Grapalat"/>
          <w:sz w:val="20"/>
          <w:szCs w:val="20"/>
          <w:vertAlign w:val="superscript"/>
        </w:rPr>
      </w:pPr>
      <w:r w:rsidRPr="00332B00">
        <w:rPr>
          <w:rFonts w:ascii="GHEA Grapalat" w:hAnsi="GHEA Grapalat"/>
          <w:sz w:val="20"/>
          <w:szCs w:val="20"/>
          <w:vertAlign w:val="superscript"/>
        </w:rPr>
        <w:t>учетный номер налогоплательщика компании</w:t>
      </w:r>
    </w:p>
    <w:p w14:paraId="222BB72E" w14:textId="77777777" w:rsidR="000A214C" w:rsidRPr="00332B00" w:rsidRDefault="000A214C" w:rsidP="003850C3">
      <w:pPr>
        <w:widowControl w:val="0"/>
        <w:jc w:val="both"/>
        <w:rPr>
          <w:rFonts w:ascii="GHEA Grapalat" w:hAnsi="GHEA Grapalat"/>
          <w:sz w:val="20"/>
          <w:szCs w:val="20"/>
        </w:rPr>
      </w:pPr>
      <w:r w:rsidRPr="00332B00">
        <w:rPr>
          <w:rFonts w:ascii="GHEA Grapalat" w:hAnsi="GHEA Grapalat"/>
          <w:sz w:val="20"/>
          <w:szCs w:val="20"/>
        </w:rPr>
        <w:t>_______________________________________</w:t>
      </w:r>
    </w:p>
    <w:p w14:paraId="021F2746" w14:textId="77777777" w:rsidR="000A214C" w:rsidRPr="00332B00" w:rsidRDefault="000A214C" w:rsidP="003850C3">
      <w:pPr>
        <w:widowControl w:val="0"/>
        <w:ind w:right="4250"/>
        <w:jc w:val="center"/>
        <w:rPr>
          <w:rFonts w:ascii="GHEA Grapalat" w:hAnsi="GHEA Grapalat"/>
          <w:sz w:val="20"/>
          <w:szCs w:val="20"/>
        </w:rPr>
      </w:pPr>
      <w:r w:rsidRPr="00332B00">
        <w:rPr>
          <w:rFonts w:ascii="GHEA Grapalat" w:hAnsi="GHEA Grapalat"/>
          <w:sz w:val="20"/>
          <w:szCs w:val="20"/>
          <w:vertAlign w:val="superscript"/>
        </w:rPr>
        <w:t>имя, фамилия и подпись директора компании</w:t>
      </w:r>
    </w:p>
    <w:p w14:paraId="00324774" w14:textId="77777777" w:rsidR="000A214C" w:rsidRPr="00332B00" w:rsidRDefault="00632AC2" w:rsidP="003850C3">
      <w:pPr>
        <w:widowControl w:val="0"/>
        <w:rPr>
          <w:rFonts w:ascii="GHEA Grapalat" w:hAnsi="GHEA Grapalat"/>
          <w:sz w:val="20"/>
          <w:szCs w:val="20"/>
        </w:rPr>
      </w:pPr>
      <w:r w:rsidRPr="00332B00">
        <w:rPr>
          <w:rFonts w:ascii="GHEA Grapalat" w:hAnsi="GHEA Grapalat"/>
          <w:sz w:val="20"/>
          <w:szCs w:val="20"/>
        </w:rPr>
        <w:t xml:space="preserve">День/месяц/год                                                                                    </w:t>
      </w:r>
      <w:r w:rsidR="000A214C" w:rsidRPr="00332B0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32B00"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332B00" w:rsidRDefault="00BE2572" w:rsidP="003850C3">
            <w:pPr>
              <w:widowControl w:val="0"/>
              <w:tabs>
                <w:tab w:val="left" w:pos="3402"/>
              </w:tabs>
              <w:ind w:left="360"/>
              <w:rPr>
                <w:rFonts w:ascii="GHEA Grapalat" w:hAnsi="GHEA Grapalat" w:cs="Sylfaen"/>
                <w:b/>
                <w:bCs/>
                <w:sz w:val="20"/>
                <w:szCs w:val="20"/>
                <w:lang w:val="en-US"/>
              </w:rPr>
            </w:pPr>
            <w:r w:rsidRPr="00332B00">
              <w:rPr>
                <w:rFonts w:ascii="GHEA Grapalat" w:hAnsi="GHEA Grapalat"/>
                <w:b/>
                <w:sz w:val="20"/>
                <w:szCs w:val="20"/>
                <w:lang w:val="en-US"/>
              </w:rPr>
              <w:t>1.</w:t>
            </w:r>
            <w:r w:rsidRPr="00332B00">
              <w:rPr>
                <w:rFonts w:ascii="GHEA Grapalat" w:hAnsi="GHEA Grapalat"/>
                <w:b/>
                <w:sz w:val="20"/>
                <w:szCs w:val="20"/>
                <w:lang w:val="en-US"/>
              </w:rPr>
              <w:tab/>
            </w:r>
            <w:r w:rsidRPr="00332B00">
              <w:rPr>
                <w:rFonts w:ascii="GHEA Grapalat" w:hAnsi="GHEA Grapalat"/>
                <w:b/>
                <w:sz w:val="20"/>
                <w:szCs w:val="20"/>
              </w:rPr>
              <w:t xml:space="preserve">ПЛАТЕЖНОЕ ТРЕБОВАНИЕ </w:t>
            </w:r>
            <w:r w:rsidRPr="00332B00">
              <w:rPr>
                <w:rFonts w:ascii="GHEA Grapalat" w:hAnsi="GHEA Grapalat"/>
                <w:b/>
                <w:sz w:val="20"/>
                <w:szCs w:val="20"/>
                <w:lang w:val="en-US"/>
              </w:rPr>
              <w:t>*</w:t>
            </w:r>
          </w:p>
        </w:tc>
      </w:tr>
      <w:tr w:rsidR="00B138F3" w:rsidRPr="00332B00"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332B00" w:rsidRDefault="00BE2572" w:rsidP="003850C3">
            <w:pPr>
              <w:widowControl w:val="0"/>
              <w:tabs>
                <w:tab w:val="left" w:pos="855"/>
              </w:tabs>
              <w:ind w:left="360"/>
              <w:rPr>
                <w:rFonts w:ascii="GHEA Grapalat" w:hAnsi="GHEA Grapalat" w:cs="Sylfaen"/>
                <w:sz w:val="20"/>
                <w:szCs w:val="20"/>
              </w:rPr>
            </w:pPr>
            <w:r w:rsidRPr="00332B00">
              <w:rPr>
                <w:rFonts w:ascii="GHEA Grapalat" w:hAnsi="GHEA Grapalat"/>
                <w:sz w:val="20"/>
                <w:szCs w:val="20"/>
              </w:rPr>
              <w:lastRenderedPageBreak/>
              <w:t>2.</w:t>
            </w:r>
            <w:r w:rsidRPr="00332B00">
              <w:rPr>
                <w:rFonts w:ascii="GHEA Grapalat" w:hAnsi="GHEA Grapalat"/>
                <w:sz w:val="20"/>
                <w:szCs w:val="20"/>
              </w:rPr>
              <w:tab/>
              <w:t xml:space="preserve">Номер </w:t>
            </w:r>
          </w:p>
        </w:tc>
      </w:tr>
      <w:tr w:rsidR="00B138F3" w:rsidRPr="00332B00"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332B00" w:rsidRDefault="00BE2572" w:rsidP="003850C3">
            <w:pPr>
              <w:widowControl w:val="0"/>
              <w:tabs>
                <w:tab w:val="left" w:pos="3390"/>
              </w:tabs>
              <w:ind w:left="322"/>
              <w:rPr>
                <w:rFonts w:ascii="GHEA Grapalat" w:hAnsi="GHEA Grapalat" w:cs="Sylfaen"/>
                <w:sz w:val="20"/>
                <w:szCs w:val="20"/>
              </w:rPr>
            </w:pPr>
            <w:r w:rsidRPr="00332B00">
              <w:rPr>
                <w:rFonts w:ascii="GHEA Grapalat" w:hAnsi="GHEA Grapalat"/>
                <w:sz w:val="20"/>
                <w:szCs w:val="20"/>
              </w:rPr>
              <w:t>3</w:t>
            </w:r>
            <w:r w:rsidRPr="00332B00">
              <w:rPr>
                <w:rFonts w:ascii="GHEA Grapalat" w:hAnsi="GHEA Grapalat"/>
                <w:sz w:val="20"/>
                <w:szCs w:val="20"/>
              </w:rPr>
              <w:tab/>
              <w:t>Дата представления: "___" ___ 20___г.</w:t>
            </w:r>
          </w:p>
        </w:tc>
      </w:tr>
      <w:tr w:rsidR="00B138F3" w:rsidRPr="00332B00"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4.</w:t>
            </w:r>
            <w:r w:rsidRPr="00332B00">
              <w:rPr>
                <w:rFonts w:ascii="GHEA Grapalat" w:hAnsi="GHEA Grapalat"/>
                <w:sz w:val="20"/>
                <w:szCs w:val="20"/>
              </w:rPr>
              <w:tab/>
              <w:t>Наименование, или имя, фамилия плательщика (Компания:</w:t>
            </w:r>
          </w:p>
        </w:tc>
      </w:tr>
      <w:tr w:rsidR="00B138F3" w:rsidRPr="00332B00"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5.</w:t>
            </w:r>
            <w:r w:rsidRPr="00332B00">
              <w:rPr>
                <w:rFonts w:ascii="GHEA Grapalat" w:hAnsi="GHEA Grapalat"/>
                <w:sz w:val="20"/>
                <w:szCs w:val="20"/>
              </w:rPr>
              <w:tab/>
              <w:t>Обслуживающая плательщика Финансовая организация (банк):</w:t>
            </w:r>
          </w:p>
        </w:tc>
      </w:tr>
      <w:tr w:rsidR="00B138F3" w:rsidRPr="00332B00"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6.</w:t>
            </w:r>
            <w:r w:rsidRPr="00332B00">
              <w:rPr>
                <w:rFonts w:ascii="GHEA Grapalat" w:hAnsi="GHEA Grapalat"/>
                <w:sz w:val="20"/>
                <w:szCs w:val="20"/>
              </w:rPr>
              <w:tab/>
              <w:t>Номер счета плательщика:</w:t>
            </w:r>
          </w:p>
        </w:tc>
      </w:tr>
      <w:tr w:rsidR="00B138F3" w:rsidRPr="00332B00"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7.</w:t>
            </w:r>
            <w:r w:rsidRPr="00332B00">
              <w:rPr>
                <w:rFonts w:ascii="GHEA Grapalat" w:hAnsi="GHEA Grapalat"/>
                <w:sz w:val="20"/>
                <w:szCs w:val="20"/>
              </w:rPr>
              <w:tab/>
              <w:t>УНН плательщика:</w:t>
            </w:r>
          </w:p>
        </w:tc>
      </w:tr>
      <w:tr w:rsidR="00B138F3" w:rsidRPr="00332B00"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8.</w:t>
            </w:r>
            <w:r w:rsidRPr="00332B00">
              <w:rPr>
                <w:rFonts w:ascii="GHEA Grapalat" w:hAnsi="GHEA Grapalat"/>
                <w:sz w:val="20"/>
                <w:szCs w:val="20"/>
              </w:rPr>
              <w:tab/>
              <w:t>НЗОУ плательщика:</w:t>
            </w:r>
          </w:p>
        </w:tc>
      </w:tr>
      <w:tr w:rsidR="00B138F3" w:rsidRPr="00332B00"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9.</w:t>
            </w:r>
            <w:r w:rsidRPr="00332B00">
              <w:rPr>
                <w:rFonts w:ascii="GHEA Grapalat" w:hAnsi="GHEA Grapalat"/>
                <w:sz w:val="20"/>
                <w:szCs w:val="20"/>
              </w:rPr>
              <w:tab/>
              <w:t>Наименование, или имя, фамилия бенефициара:</w:t>
            </w:r>
          </w:p>
        </w:tc>
      </w:tr>
      <w:tr w:rsidR="00B138F3" w:rsidRPr="00332B00"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332B00" w:rsidRDefault="00BE2572" w:rsidP="003850C3">
            <w:pPr>
              <w:widowControl w:val="0"/>
              <w:tabs>
                <w:tab w:val="left" w:pos="855"/>
              </w:tabs>
              <w:ind w:left="360"/>
              <w:rPr>
                <w:rFonts w:ascii="GHEA Grapalat" w:hAnsi="GHEA Grapalat"/>
                <w:sz w:val="20"/>
                <w:szCs w:val="20"/>
              </w:rPr>
            </w:pPr>
            <w:r w:rsidRPr="00332B00">
              <w:rPr>
                <w:rFonts w:ascii="GHEA Grapalat" w:hAnsi="GHEA Grapalat"/>
                <w:sz w:val="20"/>
                <w:szCs w:val="20"/>
              </w:rPr>
              <w:t>10.</w:t>
            </w:r>
            <w:r w:rsidRPr="00332B00">
              <w:rPr>
                <w:rFonts w:ascii="GHEA Grapalat" w:hAnsi="GHEA Grapalat"/>
                <w:sz w:val="20"/>
                <w:szCs w:val="20"/>
              </w:rPr>
              <w:tab/>
              <w:t>НЗОУ бенефициара (не заполняется)</w:t>
            </w:r>
          </w:p>
        </w:tc>
      </w:tr>
      <w:tr w:rsidR="00631FA2" w:rsidRPr="00332B00"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11.</w:t>
            </w:r>
            <w:r w:rsidRPr="00332B00">
              <w:rPr>
                <w:rFonts w:ascii="GHEA Grapalat" w:hAnsi="GHEA Grapalat"/>
                <w:sz w:val="20"/>
                <w:szCs w:val="20"/>
              </w:rPr>
              <w:tab/>
              <w:t xml:space="preserve">УНН бенефициара: </w:t>
            </w:r>
            <w:r w:rsidRPr="00332B00">
              <w:rPr>
                <w:rFonts w:ascii="GHEA Grapalat" w:hAnsi="GHEA Grapalat"/>
                <w:sz w:val="20"/>
                <w:szCs w:val="20"/>
                <w:lang w:val="hy-AM"/>
              </w:rPr>
              <w:t>01201955</w:t>
            </w:r>
          </w:p>
        </w:tc>
      </w:tr>
      <w:tr w:rsidR="00631FA2" w:rsidRPr="00332B00"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12.</w:t>
            </w:r>
            <w:r w:rsidRPr="00332B00">
              <w:rPr>
                <w:rFonts w:ascii="GHEA Grapalat" w:hAnsi="GHEA Grapalat"/>
                <w:sz w:val="20"/>
                <w:szCs w:val="20"/>
              </w:rPr>
              <w:tab/>
              <w:t>Обслуживающая бенефициара Финансовая организация (банк): ЗАО "</w:t>
            </w:r>
            <w:proofErr w:type="spellStart"/>
            <w:r w:rsidRPr="00332B00">
              <w:rPr>
                <w:rFonts w:ascii="GHEA Grapalat" w:hAnsi="GHEA Grapalat"/>
                <w:sz w:val="20"/>
                <w:szCs w:val="20"/>
              </w:rPr>
              <w:t>Армбизнесбанк</w:t>
            </w:r>
            <w:proofErr w:type="spellEnd"/>
            <w:r w:rsidRPr="00332B00">
              <w:rPr>
                <w:rFonts w:ascii="GHEA Grapalat" w:hAnsi="GHEA Grapalat"/>
                <w:sz w:val="20"/>
                <w:szCs w:val="20"/>
              </w:rPr>
              <w:t>"</w:t>
            </w:r>
          </w:p>
        </w:tc>
      </w:tr>
      <w:tr w:rsidR="00631FA2" w:rsidRPr="00332B00"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13.</w:t>
            </w:r>
            <w:r w:rsidRPr="00332B00">
              <w:rPr>
                <w:rFonts w:ascii="GHEA Grapalat" w:hAnsi="GHEA Grapalat"/>
                <w:sz w:val="20"/>
                <w:szCs w:val="20"/>
              </w:rPr>
              <w:tab/>
              <w:t>Номер счета бенефициара (</w:t>
            </w:r>
            <w:proofErr w:type="spellStart"/>
            <w:proofErr w:type="gramStart"/>
            <w:r w:rsidRPr="00332B00">
              <w:rPr>
                <w:rFonts w:ascii="GHEA Grapalat" w:hAnsi="GHEA Grapalat"/>
                <w:sz w:val="20"/>
                <w:szCs w:val="20"/>
              </w:rPr>
              <w:t>сч</w:t>
            </w:r>
            <w:proofErr w:type="spellEnd"/>
            <w:r w:rsidRPr="00332B00">
              <w:rPr>
                <w:rFonts w:ascii="GHEA Grapalat" w:hAnsi="GHEA Grapalat"/>
                <w:sz w:val="20"/>
                <w:szCs w:val="20"/>
              </w:rPr>
              <w:t>.№</w:t>
            </w:r>
            <w:proofErr w:type="gramEnd"/>
            <w:r w:rsidRPr="00332B00">
              <w:rPr>
                <w:rFonts w:ascii="GHEA Grapalat" w:hAnsi="GHEA Grapalat"/>
                <w:sz w:val="20"/>
                <w:szCs w:val="20"/>
              </w:rPr>
              <w:t>)</w:t>
            </w:r>
            <w:r w:rsidRPr="00332B00">
              <w:rPr>
                <w:rFonts w:ascii="GHEA Grapalat" w:hAnsi="GHEA Grapalat" w:cs="Arial"/>
                <w:sz w:val="20"/>
                <w:szCs w:val="20"/>
              </w:rPr>
              <w:t xml:space="preserve"> </w:t>
            </w:r>
            <w:r w:rsidRPr="00332B00">
              <w:rPr>
                <w:rFonts w:ascii="GHEA Grapalat" w:hAnsi="GHEA Grapalat"/>
                <w:sz w:val="20"/>
                <w:szCs w:val="20"/>
                <w:lang w:val="hy-AM"/>
              </w:rPr>
              <w:t>1150004808698630</w:t>
            </w:r>
          </w:p>
        </w:tc>
      </w:tr>
      <w:tr w:rsidR="00631FA2" w:rsidRPr="00332B00"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14.</w:t>
            </w:r>
            <w:r w:rsidRPr="00332B00">
              <w:rPr>
                <w:rFonts w:ascii="GHEA Grapalat" w:hAnsi="GHEA Grapalat"/>
                <w:sz w:val="20"/>
                <w:szCs w:val="20"/>
              </w:rPr>
              <w:tab/>
              <w:t>Сумма (цифрами и прописью):</w:t>
            </w:r>
          </w:p>
        </w:tc>
      </w:tr>
      <w:tr w:rsidR="00631FA2" w:rsidRPr="00332B00"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15.</w:t>
            </w:r>
            <w:r w:rsidRPr="00332B0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31FA2" w:rsidRPr="00332B00"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16.</w:t>
            </w:r>
            <w:r w:rsidRPr="00332B00">
              <w:rPr>
                <w:rFonts w:ascii="GHEA Grapalat" w:hAnsi="GHEA Grapalat"/>
                <w:sz w:val="20"/>
                <w:szCs w:val="20"/>
              </w:rPr>
              <w:tab/>
              <w:t>Валюта (прописью и по коду):</w:t>
            </w:r>
          </w:p>
        </w:tc>
      </w:tr>
      <w:tr w:rsidR="00631FA2" w:rsidRPr="00332B00"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17.</w:t>
            </w:r>
            <w:r w:rsidRPr="00332B00">
              <w:rPr>
                <w:rFonts w:ascii="GHEA Grapalat" w:hAnsi="GHEA Grapalat"/>
                <w:sz w:val="20"/>
                <w:szCs w:val="20"/>
              </w:rPr>
              <w:tab/>
              <w:t>Цель сделки (уплаты): (для обеспечения исполнения договора)</w:t>
            </w:r>
          </w:p>
        </w:tc>
      </w:tr>
      <w:tr w:rsidR="00631FA2" w:rsidRPr="00332B00"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18.</w:t>
            </w:r>
            <w:r w:rsidRPr="00332B0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332B00"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332B00" w:rsidRDefault="00631FA2" w:rsidP="00631FA2">
            <w:pPr>
              <w:widowControl w:val="0"/>
              <w:tabs>
                <w:tab w:val="left" w:pos="855"/>
              </w:tabs>
              <w:ind w:left="360"/>
              <w:rPr>
                <w:rFonts w:ascii="GHEA Grapalat" w:hAnsi="GHEA Grapalat"/>
                <w:sz w:val="20"/>
                <w:szCs w:val="20"/>
              </w:rPr>
            </w:pPr>
            <w:r w:rsidRPr="00332B00">
              <w:rPr>
                <w:rFonts w:ascii="GHEA Grapalat" w:hAnsi="GHEA Grapalat"/>
                <w:sz w:val="20"/>
                <w:szCs w:val="20"/>
              </w:rPr>
              <w:t>19.</w:t>
            </w:r>
            <w:r w:rsidRPr="00332B00">
              <w:rPr>
                <w:rFonts w:ascii="GHEA Grapalat" w:hAnsi="GHEA Grapalat"/>
                <w:sz w:val="20"/>
                <w:szCs w:val="20"/>
                <w:lang w:val="en-US"/>
              </w:rPr>
              <w:tab/>
            </w:r>
            <w:r w:rsidRPr="00332B00">
              <w:rPr>
                <w:rFonts w:ascii="GHEA Grapalat" w:hAnsi="GHEA Grapalat"/>
                <w:sz w:val="20"/>
                <w:szCs w:val="20"/>
              </w:rPr>
              <w:t>Условия оплаты: &lt;акцептованный платеж&gt;</w:t>
            </w:r>
          </w:p>
        </w:tc>
      </w:tr>
      <w:tr w:rsidR="00631FA2" w:rsidRPr="00332B00"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332B00" w:rsidRDefault="00631FA2" w:rsidP="00631FA2">
            <w:pPr>
              <w:widowControl w:val="0"/>
              <w:tabs>
                <w:tab w:val="left" w:pos="855"/>
              </w:tabs>
              <w:ind w:left="360"/>
              <w:rPr>
                <w:rFonts w:ascii="GHEA Grapalat" w:hAnsi="GHEA Grapalat"/>
                <w:sz w:val="20"/>
                <w:szCs w:val="20"/>
                <w:lang w:val="en-US"/>
              </w:rPr>
            </w:pPr>
            <w:r w:rsidRPr="00332B00">
              <w:rPr>
                <w:rFonts w:ascii="GHEA Grapalat" w:hAnsi="GHEA Grapalat"/>
                <w:sz w:val="20"/>
                <w:szCs w:val="20"/>
              </w:rPr>
              <w:t>20.</w:t>
            </w:r>
            <w:r w:rsidRPr="00332B00">
              <w:rPr>
                <w:rFonts w:ascii="GHEA Grapalat" w:hAnsi="GHEA Grapalat"/>
                <w:sz w:val="20"/>
                <w:szCs w:val="20"/>
                <w:lang w:val="en-US"/>
              </w:rPr>
              <w:tab/>
            </w:r>
            <w:r w:rsidRPr="00332B00">
              <w:rPr>
                <w:rFonts w:ascii="GHEA Grapalat" w:hAnsi="GHEA Grapalat"/>
                <w:sz w:val="20"/>
                <w:szCs w:val="20"/>
              </w:rPr>
              <w:t>Количество прилагаемых страниц: --- страниц</w:t>
            </w:r>
          </w:p>
        </w:tc>
      </w:tr>
      <w:tr w:rsidR="00631FA2" w:rsidRPr="00332B00"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332B00" w:rsidRDefault="00631FA2" w:rsidP="00631FA2">
            <w:pPr>
              <w:widowControl w:val="0"/>
              <w:tabs>
                <w:tab w:val="left" w:pos="851"/>
              </w:tabs>
              <w:rPr>
                <w:rFonts w:ascii="GHEA Grapalat" w:hAnsi="GHEA Grapalat" w:cs="Sylfaen"/>
                <w:sz w:val="20"/>
                <w:szCs w:val="20"/>
              </w:rPr>
            </w:pPr>
            <w:r w:rsidRPr="00332B00">
              <w:rPr>
                <w:rFonts w:ascii="GHEA Grapalat" w:hAnsi="GHEA Grapalat"/>
                <w:sz w:val="20"/>
                <w:szCs w:val="20"/>
              </w:rPr>
              <w:t>22.а.</w:t>
            </w:r>
            <w:r w:rsidRPr="00332B00">
              <w:rPr>
                <w:rFonts w:ascii="GHEA Grapalat" w:hAnsi="GHEA Grapalat"/>
                <w:sz w:val="20"/>
                <w:szCs w:val="20"/>
              </w:rPr>
              <w:tab/>
              <w:t>Подписи бенефициара</w:t>
            </w:r>
          </w:p>
          <w:p w14:paraId="5CC0E2BC" w14:textId="77777777" w:rsidR="00631FA2" w:rsidRPr="00332B00" w:rsidRDefault="00631FA2" w:rsidP="00631FA2">
            <w:pPr>
              <w:widowControl w:val="0"/>
              <w:rPr>
                <w:rFonts w:ascii="GHEA Grapalat" w:hAnsi="GHEA Grapalat" w:cs="Sylfaen"/>
                <w:sz w:val="20"/>
                <w:szCs w:val="20"/>
              </w:rPr>
            </w:pPr>
          </w:p>
          <w:p w14:paraId="6EC72394"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68ACEA6F" w14:textId="77777777" w:rsidR="00631FA2" w:rsidRPr="00332B00" w:rsidRDefault="00631FA2" w:rsidP="00631FA2">
            <w:pPr>
              <w:widowControl w:val="0"/>
              <w:rPr>
                <w:rFonts w:ascii="GHEA Grapalat" w:hAnsi="GHEA Grapalat" w:cs="Sylfaen"/>
                <w:sz w:val="20"/>
                <w:szCs w:val="20"/>
              </w:rPr>
            </w:pPr>
          </w:p>
          <w:p w14:paraId="4CAAA653"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49BB9D9C" w14:textId="77777777" w:rsidR="00631FA2" w:rsidRPr="00332B00" w:rsidRDefault="00631FA2" w:rsidP="00631FA2">
            <w:pPr>
              <w:widowControl w:val="0"/>
              <w:rPr>
                <w:rFonts w:ascii="GHEA Grapalat" w:hAnsi="GHEA Grapalat" w:cs="Sylfaen"/>
                <w:sz w:val="20"/>
                <w:szCs w:val="20"/>
              </w:rPr>
            </w:pPr>
          </w:p>
          <w:p w14:paraId="3D9A533F" w14:textId="77777777" w:rsidR="00631FA2" w:rsidRPr="00332B00" w:rsidRDefault="00631FA2" w:rsidP="00631FA2">
            <w:pPr>
              <w:widowControl w:val="0"/>
              <w:tabs>
                <w:tab w:val="left" w:pos="4545"/>
              </w:tabs>
              <w:rPr>
                <w:rFonts w:ascii="GHEA Grapalat" w:hAnsi="GHEA Grapalat" w:cs="Sylfaen"/>
                <w:sz w:val="20"/>
                <w:szCs w:val="20"/>
              </w:rPr>
            </w:pPr>
            <w:r w:rsidRPr="00332B00">
              <w:rPr>
                <w:rFonts w:ascii="GHEA Grapalat" w:hAnsi="GHEA Grapalat"/>
                <w:sz w:val="20"/>
                <w:szCs w:val="20"/>
              </w:rPr>
              <w:t>22.б.</w:t>
            </w:r>
            <w:r w:rsidRPr="00332B00">
              <w:rPr>
                <w:rFonts w:ascii="GHEA Grapalat" w:hAnsi="GHEA Grapalat"/>
                <w:sz w:val="20"/>
                <w:szCs w:val="20"/>
              </w:rPr>
              <w:tab/>
              <w:t>М. П.</w:t>
            </w:r>
          </w:p>
          <w:p w14:paraId="64786F1A" w14:textId="77777777" w:rsidR="00631FA2" w:rsidRPr="00332B00" w:rsidRDefault="00631FA2" w:rsidP="00631FA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B4B22C4" w14:textId="77777777" w:rsidR="00631FA2" w:rsidRPr="00332B00" w:rsidRDefault="00631FA2" w:rsidP="00631FA2">
            <w:pPr>
              <w:widowControl w:val="0"/>
              <w:tabs>
                <w:tab w:val="left" w:pos="905"/>
              </w:tabs>
              <w:rPr>
                <w:rFonts w:ascii="GHEA Grapalat" w:hAnsi="GHEA Grapalat" w:cs="Sylfaen"/>
                <w:sz w:val="20"/>
                <w:szCs w:val="20"/>
              </w:rPr>
            </w:pPr>
            <w:r w:rsidRPr="00332B00">
              <w:rPr>
                <w:rFonts w:ascii="GHEA Grapalat" w:hAnsi="GHEA Grapalat"/>
                <w:sz w:val="20"/>
                <w:szCs w:val="20"/>
              </w:rPr>
              <w:t>21.а.</w:t>
            </w:r>
            <w:r w:rsidRPr="00332B00">
              <w:rPr>
                <w:rFonts w:ascii="GHEA Grapalat" w:hAnsi="GHEA Grapalat"/>
                <w:sz w:val="20"/>
                <w:szCs w:val="20"/>
              </w:rPr>
              <w:tab/>
            </w:r>
            <w:r w:rsidRPr="00332B00">
              <w:rPr>
                <w:rFonts w:ascii="Calibri" w:hAnsi="Calibri" w:cs="Calibri"/>
                <w:sz w:val="20"/>
                <w:szCs w:val="20"/>
              </w:rPr>
              <w:t> </w:t>
            </w:r>
            <w:r w:rsidRPr="00332B00">
              <w:rPr>
                <w:rFonts w:ascii="GHEA Grapalat" w:hAnsi="GHEA Grapalat"/>
                <w:sz w:val="20"/>
                <w:szCs w:val="20"/>
              </w:rPr>
              <w:t>Подписи плательщика:</w:t>
            </w:r>
          </w:p>
          <w:p w14:paraId="0C81AFBE" w14:textId="77777777" w:rsidR="00631FA2" w:rsidRPr="00332B00" w:rsidRDefault="00631FA2" w:rsidP="00631FA2">
            <w:pPr>
              <w:widowControl w:val="0"/>
              <w:rPr>
                <w:rFonts w:ascii="GHEA Grapalat" w:hAnsi="GHEA Grapalat" w:cs="Sylfaen"/>
                <w:sz w:val="20"/>
                <w:szCs w:val="20"/>
              </w:rPr>
            </w:pPr>
          </w:p>
          <w:p w14:paraId="663FCD4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38B34B60" w14:textId="77777777" w:rsidR="00631FA2" w:rsidRPr="00332B00" w:rsidRDefault="00631FA2" w:rsidP="00631FA2">
            <w:pPr>
              <w:widowControl w:val="0"/>
              <w:jc w:val="right"/>
              <w:rPr>
                <w:rFonts w:ascii="GHEA Grapalat" w:hAnsi="GHEA Grapalat" w:cs="Tahoma"/>
                <w:sz w:val="20"/>
                <w:szCs w:val="20"/>
              </w:rPr>
            </w:pPr>
          </w:p>
          <w:p w14:paraId="515F8441"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/____________________/</w:t>
            </w:r>
          </w:p>
          <w:p w14:paraId="58619E68" w14:textId="77777777" w:rsidR="00631FA2" w:rsidRPr="00332B00" w:rsidRDefault="00631FA2" w:rsidP="00631FA2">
            <w:pPr>
              <w:widowControl w:val="0"/>
              <w:rPr>
                <w:rFonts w:ascii="GHEA Grapalat" w:hAnsi="GHEA Grapalat" w:cs="Sylfaen"/>
                <w:sz w:val="20"/>
                <w:szCs w:val="20"/>
              </w:rPr>
            </w:pPr>
          </w:p>
          <w:p w14:paraId="3406F218" w14:textId="77777777" w:rsidR="00631FA2" w:rsidRPr="00332B00" w:rsidRDefault="00631FA2" w:rsidP="00631FA2">
            <w:pPr>
              <w:widowControl w:val="0"/>
              <w:tabs>
                <w:tab w:val="left" w:pos="4539"/>
              </w:tabs>
              <w:rPr>
                <w:rFonts w:ascii="GHEA Grapalat" w:hAnsi="GHEA Grapalat" w:cs="Sylfaen"/>
                <w:sz w:val="20"/>
                <w:szCs w:val="20"/>
              </w:rPr>
            </w:pPr>
            <w:r w:rsidRPr="00332B00">
              <w:rPr>
                <w:rFonts w:ascii="GHEA Grapalat" w:hAnsi="GHEA Grapalat"/>
                <w:sz w:val="20"/>
                <w:szCs w:val="20"/>
              </w:rPr>
              <w:t>21.б.</w:t>
            </w:r>
            <w:r w:rsidRPr="00332B00">
              <w:rPr>
                <w:rFonts w:ascii="GHEA Grapalat" w:hAnsi="GHEA Grapalat"/>
                <w:sz w:val="20"/>
                <w:szCs w:val="20"/>
              </w:rPr>
              <w:tab/>
              <w:t>М. П.</w:t>
            </w:r>
          </w:p>
        </w:tc>
      </w:tr>
      <w:tr w:rsidR="00631FA2" w:rsidRPr="00332B00"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24.а.</w:t>
            </w:r>
            <w:r w:rsidRPr="00332B00">
              <w:rPr>
                <w:rFonts w:ascii="GHEA Grapalat" w:hAnsi="GHEA Grapalat"/>
                <w:sz w:val="20"/>
                <w:szCs w:val="20"/>
              </w:rPr>
              <w:tab/>
              <w:t xml:space="preserve"> Обслуживающая бенефициара финансовая организация </w:t>
            </w:r>
          </w:p>
          <w:p w14:paraId="1C87ACC2" w14:textId="77777777" w:rsidR="00631FA2" w:rsidRPr="00332B00" w:rsidRDefault="00631FA2" w:rsidP="00631FA2">
            <w:pPr>
              <w:widowControl w:val="0"/>
              <w:rPr>
                <w:rFonts w:ascii="GHEA Grapalat" w:hAnsi="GHEA Grapalat"/>
                <w:sz w:val="20"/>
                <w:szCs w:val="20"/>
              </w:rPr>
            </w:pPr>
          </w:p>
          <w:p w14:paraId="1BFB5EBA"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156DCDA7" w14:textId="77777777" w:rsidR="00631FA2" w:rsidRPr="00332B00" w:rsidRDefault="00631FA2" w:rsidP="00631FA2">
            <w:pPr>
              <w:widowControl w:val="0"/>
              <w:ind w:left="3828" w:right="13"/>
              <w:jc w:val="both"/>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30774F78" w14:textId="77777777" w:rsidR="00631FA2" w:rsidRPr="00332B00" w:rsidRDefault="00631FA2" w:rsidP="00631FA2">
            <w:pPr>
              <w:widowControl w:val="0"/>
              <w:rPr>
                <w:rFonts w:ascii="GHEA Grapalat" w:hAnsi="GHEA Grapalat" w:cs="Tahoma"/>
                <w:sz w:val="20"/>
                <w:szCs w:val="20"/>
              </w:rPr>
            </w:pPr>
          </w:p>
          <w:p w14:paraId="6C30733A" w14:textId="77777777" w:rsidR="00631FA2" w:rsidRPr="00332B00" w:rsidRDefault="00631FA2" w:rsidP="00631FA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9C16099" w14:textId="77777777" w:rsidR="00631FA2" w:rsidRPr="00332B00" w:rsidRDefault="00631FA2" w:rsidP="00631FA2">
            <w:pPr>
              <w:widowControl w:val="0"/>
              <w:rPr>
                <w:rFonts w:ascii="GHEA Grapalat" w:hAnsi="GHEA Grapalat" w:cs="Tahoma"/>
                <w:sz w:val="20"/>
                <w:szCs w:val="20"/>
              </w:rPr>
            </w:pPr>
            <w:r w:rsidRPr="00332B00">
              <w:rPr>
                <w:rFonts w:ascii="GHEA Grapalat" w:hAnsi="GHEA Grapalat"/>
                <w:sz w:val="20"/>
                <w:szCs w:val="20"/>
              </w:rPr>
              <w:t>23.а.</w:t>
            </w:r>
            <w:r w:rsidRPr="00332B00">
              <w:rPr>
                <w:rFonts w:ascii="GHEA Grapalat" w:hAnsi="GHEA Grapalat"/>
                <w:sz w:val="20"/>
                <w:szCs w:val="20"/>
              </w:rPr>
              <w:tab/>
              <w:t xml:space="preserve"> Обслуживающая плательщика финансовая организация </w:t>
            </w:r>
          </w:p>
          <w:p w14:paraId="2AA3900C" w14:textId="77777777" w:rsidR="00631FA2" w:rsidRPr="00332B00" w:rsidRDefault="00631FA2" w:rsidP="00631FA2">
            <w:pPr>
              <w:widowControl w:val="0"/>
              <w:rPr>
                <w:rFonts w:ascii="GHEA Grapalat" w:hAnsi="GHEA Grapalat" w:cs="Tahoma"/>
                <w:sz w:val="20"/>
                <w:szCs w:val="20"/>
              </w:rPr>
            </w:pPr>
          </w:p>
          <w:p w14:paraId="5FD9D441" w14:textId="77777777" w:rsidR="00631FA2" w:rsidRPr="00332B00" w:rsidRDefault="00631FA2" w:rsidP="00631FA2">
            <w:pPr>
              <w:widowControl w:val="0"/>
              <w:jc w:val="right"/>
              <w:rPr>
                <w:rFonts w:ascii="GHEA Grapalat" w:hAnsi="GHEA Grapalat" w:cs="Tahoma"/>
                <w:sz w:val="20"/>
                <w:szCs w:val="20"/>
              </w:rPr>
            </w:pPr>
            <w:r w:rsidRPr="00332B00">
              <w:rPr>
                <w:rFonts w:ascii="GHEA Grapalat" w:hAnsi="GHEA Grapalat"/>
                <w:sz w:val="20"/>
                <w:szCs w:val="20"/>
              </w:rPr>
              <w:t>/____________________/</w:t>
            </w:r>
          </w:p>
          <w:p w14:paraId="42B0AEC9" w14:textId="77777777" w:rsidR="00631FA2" w:rsidRPr="00332B00" w:rsidRDefault="00631FA2" w:rsidP="00631FA2">
            <w:pPr>
              <w:widowControl w:val="0"/>
              <w:ind w:right="983"/>
              <w:jc w:val="right"/>
              <w:rPr>
                <w:rFonts w:ascii="GHEA Grapalat" w:hAnsi="GHEA Grapalat" w:cs="Sylfaen"/>
                <w:sz w:val="20"/>
                <w:szCs w:val="20"/>
                <w:vertAlign w:val="superscript"/>
              </w:rPr>
            </w:pPr>
            <w:r w:rsidRPr="00332B00">
              <w:rPr>
                <w:rFonts w:ascii="GHEA Grapalat" w:hAnsi="GHEA Grapalat"/>
                <w:sz w:val="20"/>
                <w:szCs w:val="20"/>
                <w:vertAlign w:val="superscript"/>
              </w:rPr>
              <w:t>/подпись/</w:t>
            </w:r>
          </w:p>
          <w:p w14:paraId="0F2E2173" w14:textId="77777777" w:rsidR="00631FA2" w:rsidRPr="00332B00" w:rsidRDefault="00631FA2" w:rsidP="00631FA2">
            <w:pPr>
              <w:widowControl w:val="0"/>
              <w:rPr>
                <w:rFonts w:ascii="GHEA Grapalat" w:hAnsi="GHEA Grapalat" w:cs="Arial"/>
                <w:sz w:val="20"/>
                <w:szCs w:val="20"/>
              </w:rPr>
            </w:pPr>
          </w:p>
        </w:tc>
      </w:tr>
      <w:tr w:rsidR="00631FA2" w:rsidRPr="00332B00"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332B00" w:rsidRDefault="00631FA2" w:rsidP="00631FA2">
            <w:pPr>
              <w:widowControl w:val="0"/>
              <w:tabs>
                <w:tab w:val="left" w:pos="4678"/>
              </w:tabs>
              <w:rPr>
                <w:rFonts w:ascii="GHEA Grapalat" w:hAnsi="GHEA Grapalat" w:cs="Sylfaen"/>
                <w:sz w:val="20"/>
                <w:szCs w:val="20"/>
              </w:rPr>
            </w:pPr>
            <w:r w:rsidRPr="00332B00">
              <w:rPr>
                <w:rFonts w:ascii="GHEA Grapalat" w:hAnsi="GHEA Grapalat"/>
                <w:sz w:val="20"/>
                <w:szCs w:val="20"/>
              </w:rPr>
              <w:lastRenderedPageBreak/>
              <w:t>24.б.</w:t>
            </w:r>
            <w:r w:rsidRPr="00332B00">
              <w:rPr>
                <w:rFonts w:ascii="GHEA Grapalat" w:hAnsi="GHEA Grapalat"/>
                <w:sz w:val="20"/>
                <w:szCs w:val="20"/>
              </w:rPr>
              <w:tab/>
              <w:t>М. П.</w:t>
            </w:r>
          </w:p>
          <w:p w14:paraId="57A7F1C0" w14:textId="77777777" w:rsidR="00631FA2" w:rsidRPr="00332B00" w:rsidRDefault="00631FA2" w:rsidP="00631FA2">
            <w:pPr>
              <w:widowControl w:val="0"/>
              <w:rPr>
                <w:rFonts w:ascii="GHEA Grapalat" w:hAnsi="GHEA Grapalat" w:cs="Sylfaen"/>
                <w:sz w:val="20"/>
                <w:szCs w:val="20"/>
              </w:rPr>
            </w:pPr>
          </w:p>
          <w:p w14:paraId="60F23CFF" w14:textId="77777777" w:rsidR="00631FA2" w:rsidRPr="00332B00" w:rsidRDefault="00631FA2" w:rsidP="00631FA2">
            <w:pPr>
              <w:widowControl w:val="0"/>
              <w:ind w:right="155"/>
              <w:jc w:val="right"/>
              <w:rPr>
                <w:rFonts w:ascii="GHEA Grapalat" w:hAnsi="GHEA Grapalat" w:cs="Sylfaen"/>
                <w:sz w:val="20"/>
                <w:szCs w:val="20"/>
                <w:lang w:val="en-US"/>
              </w:rPr>
            </w:pPr>
            <w:r w:rsidRPr="00332B0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332B00" w:rsidRDefault="00631FA2" w:rsidP="00631FA2">
            <w:pPr>
              <w:widowControl w:val="0"/>
              <w:tabs>
                <w:tab w:val="left" w:pos="4554"/>
              </w:tabs>
              <w:rPr>
                <w:rFonts w:ascii="GHEA Grapalat" w:hAnsi="GHEA Grapalat" w:cs="Sylfaen"/>
                <w:sz w:val="20"/>
                <w:szCs w:val="20"/>
              </w:rPr>
            </w:pPr>
            <w:r w:rsidRPr="00332B00">
              <w:rPr>
                <w:rFonts w:ascii="GHEA Grapalat" w:hAnsi="GHEA Grapalat"/>
                <w:sz w:val="20"/>
                <w:szCs w:val="20"/>
              </w:rPr>
              <w:t>23.б.</w:t>
            </w:r>
            <w:r w:rsidRPr="00332B00">
              <w:rPr>
                <w:rFonts w:ascii="GHEA Grapalat" w:hAnsi="GHEA Grapalat"/>
                <w:sz w:val="20"/>
                <w:szCs w:val="20"/>
              </w:rPr>
              <w:tab/>
              <w:t>М. П.</w:t>
            </w:r>
          </w:p>
          <w:p w14:paraId="4E826CB3" w14:textId="77777777" w:rsidR="00631FA2" w:rsidRPr="00332B00" w:rsidRDefault="00631FA2" w:rsidP="00631FA2">
            <w:pPr>
              <w:widowControl w:val="0"/>
              <w:rPr>
                <w:rFonts w:ascii="GHEA Grapalat" w:hAnsi="GHEA Grapalat"/>
                <w:sz w:val="20"/>
                <w:szCs w:val="20"/>
              </w:rPr>
            </w:pPr>
          </w:p>
          <w:p w14:paraId="7C90F839" w14:textId="77777777" w:rsidR="00631FA2" w:rsidRPr="00332B00" w:rsidRDefault="00631FA2" w:rsidP="00631FA2">
            <w:pPr>
              <w:widowControl w:val="0"/>
              <w:jc w:val="right"/>
              <w:rPr>
                <w:rFonts w:ascii="GHEA Grapalat" w:hAnsi="GHEA Grapalat" w:cs="Sylfaen"/>
                <w:sz w:val="20"/>
                <w:szCs w:val="20"/>
              </w:rPr>
            </w:pPr>
            <w:r w:rsidRPr="00332B00">
              <w:rPr>
                <w:rFonts w:ascii="GHEA Grapalat" w:hAnsi="GHEA Grapalat"/>
                <w:sz w:val="20"/>
                <w:szCs w:val="20"/>
              </w:rPr>
              <w:t>23.в Дата исполнения: "___" ___ 20___г.</w:t>
            </w:r>
          </w:p>
        </w:tc>
      </w:tr>
    </w:tbl>
    <w:p w14:paraId="018C14D8" w14:textId="77777777" w:rsidR="00BE2572" w:rsidRPr="00332B00" w:rsidRDefault="00BE2572" w:rsidP="003850C3">
      <w:pPr>
        <w:widowControl w:val="0"/>
        <w:jc w:val="center"/>
        <w:rPr>
          <w:rFonts w:ascii="GHEA Grapalat" w:hAnsi="GHEA Grapalat" w:cs="Sylfaen"/>
          <w:sz w:val="20"/>
          <w:szCs w:val="20"/>
        </w:rPr>
      </w:pPr>
    </w:p>
    <w:p w14:paraId="7608515F"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t xml:space="preserve">*  </w:t>
      </w:r>
      <w:r w:rsidRPr="00332B0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332B00" w:rsidRDefault="00BE2572" w:rsidP="003850C3">
      <w:pPr>
        <w:rPr>
          <w:rFonts w:ascii="GHEA Grapalat" w:hAnsi="GHEA Grapalat" w:cs="Sylfaen"/>
          <w:sz w:val="20"/>
          <w:szCs w:val="20"/>
        </w:rPr>
      </w:pPr>
      <w:r w:rsidRPr="00332B00">
        <w:rPr>
          <w:rFonts w:ascii="GHEA Grapalat" w:hAnsi="GHEA Grapalat" w:cs="Sylfaen"/>
          <w:sz w:val="20"/>
          <w:szCs w:val="20"/>
        </w:rPr>
        <w:br w:type="page"/>
      </w:r>
    </w:p>
    <w:p w14:paraId="3C9A822A" w14:textId="77777777" w:rsidR="00BE2572" w:rsidRPr="00332B00" w:rsidRDefault="00BE2572" w:rsidP="003850C3">
      <w:pPr>
        <w:widowControl w:val="0"/>
        <w:ind w:left="567" w:right="565"/>
        <w:jc w:val="center"/>
        <w:rPr>
          <w:rFonts w:ascii="GHEA Grapalat" w:hAnsi="GHEA Grapalat"/>
          <w:b/>
          <w:sz w:val="20"/>
          <w:szCs w:val="20"/>
        </w:rPr>
      </w:pPr>
      <w:r w:rsidRPr="00332B00">
        <w:rPr>
          <w:rFonts w:ascii="GHEA Grapalat" w:hAnsi="GHEA Grapalat"/>
          <w:b/>
          <w:sz w:val="20"/>
          <w:szCs w:val="20"/>
        </w:rPr>
        <w:lastRenderedPageBreak/>
        <w:t xml:space="preserve">Обязательные реквизиты платежного требования </w:t>
      </w:r>
      <w:r w:rsidRPr="00332B0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32B00"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Наличие указанного поля/</w:t>
            </w:r>
          </w:p>
          <w:p w14:paraId="26A2A9A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Требование о заполнении реквизита </w:t>
            </w:r>
          </w:p>
          <w:p w14:paraId="185C97E5"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Сторона,</w:t>
            </w:r>
          </w:p>
          <w:p w14:paraId="1E562E63"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 xml:space="preserve">заполняющая реквизит </w:t>
            </w:r>
          </w:p>
          <w:p w14:paraId="6B3E42A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бенефициар или плательщик</w:t>
            </w:r>
          </w:p>
          <w:p w14:paraId="4E903E29"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(в связи с процессом закупки)</w:t>
            </w:r>
          </w:p>
        </w:tc>
      </w:tr>
      <w:tr w:rsidR="00B138F3" w:rsidRPr="00332B00"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332B00" w:rsidRDefault="00BE2572" w:rsidP="003850C3">
            <w:pPr>
              <w:widowControl w:val="0"/>
              <w:jc w:val="center"/>
              <w:rPr>
                <w:rFonts w:ascii="GHEA Grapalat" w:hAnsi="GHEA Grapalat"/>
                <w:b/>
                <w:sz w:val="20"/>
                <w:szCs w:val="20"/>
              </w:rPr>
            </w:pPr>
            <w:r w:rsidRPr="00332B00">
              <w:rPr>
                <w:rFonts w:ascii="GHEA Grapalat" w:hAnsi="GHEA Grapalat"/>
                <w:b/>
                <w:sz w:val="20"/>
                <w:szCs w:val="20"/>
              </w:rPr>
              <w:t>5</w:t>
            </w:r>
          </w:p>
        </w:tc>
      </w:tr>
      <w:tr w:rsidR="00B138F3" w:rsidRPr="00332B00"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 документе заранее заполнено "Платежное требование"</w:t>
            </w:r>
          </w:p>
        </w:tc>
      </w:tr>
      <w:tr w:rsidR="00B138F3" w:rsidRPr="00332B00"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332B00"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9EB75C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332B00"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332B00" w:rsidRDefault="00BE2572" w:rsidP="003850C3">
            <w:pPr>
              <w:widowControl w:val="0"/>
              <w:jc w:val="both"/>
              <w:rPr>
                <w:rFonts w:ascii="GHEA Grapalat" w:hAnsi="GHEA Grapalat"/>
                <w:sz w:val="20"/>
                <w:szCs w:val="20"/>
              </w:rPr>
            </w:pPr>
            <w:r w:rsidRPr="00332B0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7A868B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1CCE09D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95D4EB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332B0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заполняется плательщиком</w:t>
            </w:r>
          </w:p>
        </w:tc>
      </w:tr>
      <w:tr w:rsidR="00B138F3" w:rsidRPr="00332B00"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01FCB7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плательщиком</w:t>
            </w:r>
          </w:p>
        </w:tc>
      </w:tr>
      <w:tr w:rsidR="00B138F3" w:rsidRPr="00332B00"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B0A73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091280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w:t>
            </w:r>
          </w:p>
        </w:tc>
      </w:tr>
      <w:tr w:rsidR="00B138F3" w:rsidRPr="00332B00"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194BC3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2AF33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B997C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плательщиком </w:t>
            </w:r>
          </w:p>
        </w:tc>
      </w:tr>
      <w:tr w:rsidR="00B138F3" w:rsidRPr="00332B00"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33A9927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 заполняется и не применяется)</w:t>
            </w:r>
          </w:p>
        </w:tc>
      </w:tr>
      <w:tr w:rsidR="00B138F3" w:rsidRPr="00332B00"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валюта (прописью </w:t>
            </w:r>
            <w:r w:rsidRPr="00332B0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заполняется </w:t>
            </w:r>
            <w:r w:rsidRPr="00332B00">
              <w:rPr>
                <w:rFonts w:ascii="GHEA Grapalat" w:hAnsi="GHEA Grapalat"/>
                <w:sz w:val="20"/>
                <w:szCs w:val="20"/>
              </w:rPr>
              <w:lastRenderedPageBreak/>
              <w:t>плательщиком</w:t>
            </w:r>
          </w:p>
        </w:tc>
      </w:tr>
      <w:tr w:rsidR="00B138F3" w:rsidRPr="00332B00"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заранее заполняется бенефициаром — по приглашению</w:t>
            </w:r>
          </w:p>
        </w:tc>
      </w:tr>
      <w:tr w:rsidR="00B138F3" w:rsidRPr="00332B00"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24FFA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332B00">
              <w:rPr>
                <w:rFonts w:ascii="GHEA Grapalat" w:hAnsi="GHEA Grapalat"/>
                <w:sz w:val="20"/>
                <w:szCs w:val="20"/>
              </w:rPr>
              <w:t>плательщика Банк</w:t>
            </w:r>
            <w:proofErr w:type="gramEnd"/>
            <w:r w:rsidRPr="00332B00">
              <w:rPr>
                <w:rFonts w:ascii="GHEA Grapalat" w:hAnsi="GHEA Grapalat"/>
                <w:sz w:val="20"/>
                <w:szCs w:val="20"/>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332B00" w:rsidDel="0010680B" w:rsidRDefault="00BE2572" w:rsidP="003850C3">
            <w:pPr>
              <w:widowControl w:val="0"/>
              <w:jc w:val="center"/>
              <w:rPr>
                <w:rFonts w:ascii="GHEA Grapalat" w:hAnsi="GHEA Grapalat"/>
                <w:sz w:val="20"/>
                <w:szCs w:val="20"/>
              </w:rPr>
            </w:pPr>
            <w:r w:rsidRPr="00332B0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обязательно </w:t>
            </w:r>
          </w:p>
          <w:p w14:paraId="3D127E60" w14:textId="77777777" w:rsidR="00BE2572" w:rsidRPr="00332B00" w:rsidRDefault="00BE2572" w:rsidP="003850C3">
            <w:pPr>
              <w:widowControl w:val="0"/>
              <w:jc w:val="center"/>
              <w:rPr>
                <w:rFonts w:ascii="GHEA Grapalat" w:hAnsi="GHEA Grapalat" w:cs="Sylfaen"/>
                <w:sz w:val="20"/>
                <w:szCs w:val="20"/>
              </w:rPr>
            </w:pPr>
            <w:r w:rsidRPr="00332B00">
              <w:rPr>
                <w:rFonts w:ascii="GHEA Grapalat" w:hAnsi="GHEA Grapalat"/>
                <w:sz w:val="20"/>
                <w:szCs w:val="20"/>
              </w:rPr>
              <w:t xml:space="preserve">заполняются слова "акцептованный платеж", </w:t>
            </w:r>
          </w:p>
          <w:p w14:paraId="098700E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что означает, </w:t>
            </w:r>
            <w:proofErr w:type="gramStart"/>
            <w:r w:rsidRPr="00332B00">
              <w:rPr>
                <w:rFonts w:ascii="GHEA Grapalat" w:hAnsi="GHEA Grapalat"/>
                <w:sz w:val="20"/>
                <w:szCs w:val="20"/>
              </w:rPr>
              <w:t>что</w:t>
            </w:r>
            <w:proofErr w:type="gramEnd"/>
            <w:r w:rsidRPr="00332B0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заранее заполняется бенефициаром </w:t>
            </w:r>
          </w:p>
        </w:tc>
      </w:tr>
      <w:tr w:rsidR="00B138F3" w:rsidRPr="00332B00"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6E9C55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бенефициаром</w:t>
            </w:r>
          </w:p>
        </w:tc>
      </w:tr>
      <w:tr w:rsidR="00B138F3" w:rsidRPr="00332B00"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4058A0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332B0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 xml:space="preserve">подписывается плательщиком или </w:t>
            </w:r>
          </w:p>
          <w:p w14:paraId="11C48A5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проставляется электронная подпись плательщика</w:t>
            </w:r>
          </w:p>
        </w:tc>
      </w:tr>
      <w:tr w:rsidR="00B138F3" w:rsidRPr="00332B00"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0A5808E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 когда плательщик представляет Требование в бумажной форме</w:t>
            </w:r>
          </w:p>
          <w:p w14:paraId="6E5B34B3" w14:textId="77777777" w:rsidR="00BE2572" w:rsidRPr="00332B00" w:rsidRDefault="00BE2572" w:rsidP="003850C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плательщика </w:t>
            </w:r>
          </w:p>
          <w:p w14:paraId="28ED837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бумажной форме</w:t>
            </w:r>
          </w:p>
        </w:tc>
      </w:tr>
      <w:tr w:rsidR="00B138F3" w:rsidRPr="00332B00"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570AA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подписывается бенефициаром</w:t>
            </w:r>
          </w:p>
        </w:tc>
      </w:tr>
      <w:tr w:rsidR="00B138F3" w:rsidRPr="00332B00"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обязательно: </w:t>
            </w:r>
          </w:p>
          <w:p w14:paraId="59F450B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скрепляется печатью бенефициара </w:t>
            </w:r>
          </w:p>
          <w:p w14:paraId="0262F12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при представлении в банк в бумажной форме</w:t>
            </w:r>
          </w:p>
        </w:tc>
      </w:tr>
      <w:tr w:rsidR="00B138F3" w:rsidRPr="00332B00"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7103C29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332B00" w:rsidRDefault="00BE2572" w:rsidP="003850C3">
            <w:pPr>
              <w:widowControl w:val="0"/>
              <w:jc w:val="center"/>
              <w:rPr>
                <w:rFonts w:ascii="GHEA Grapalat" w:hAnsi="GHEA Grapalat"/>
                <w:sz w:val="20"/>
                <w:szCs w:val="20"/>
              </w:rPr>
            </w:pPr>
          </w:p>
        </w:tc>
      </w:tr>
      <w:tr w:rsidR="00B138F3" w:rsidRPr="00332B00"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22DC532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332B00" w:rsidRDefault="00BE2572" w:rsidP="003850C3">
            <w:pPr>
              <w:widowControl w:val="0"/>
              <w:jc w:val="center"/>
              <w:rPr>
                <w:rFonts w:ascii="GHEA Grapalat" w:hAnsi="GHEA Grapalat"/>
                <w:sz w:val="20"/>
                <w:szCs w:val="20"/>
              </w:rPr>
            </w:pPr>
          </w:p>
        </w:tc>
      </w:tr>
      <w:tr w:rsidR="00B138F3" w:rsidRPr="00332B00"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p w14:paraId="3E4B3AA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332B00" w:rsidRDefault="00BE2572" w:rsidP="003850C3">
            <w:pPr>
              <w:widowControl w:val="0"/>
              <w:jc w:val="center"/>
              <w:rPr>
                <w:rFonts w:ascii="GHEA Grapalat" w:hAnsi="GHEA Grapalat"/>
                <w:sz w:val="20"/>
                <w:szCs w:val="20"/>
              </w:rPr>
            </w:pPr>
          </w:p>
        </w:tc>
      </w:tr>
      <w:tr w:rsidR="00B138F3" w:rsidRPr="00332B00"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561AF4D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332B00" w:rsidRDefault="00BE2572" w:rsidP="003850C3">
            <w:pPr>
              <w:widowControl w:val="0"/>
              <w:jc w:val="center"/>
              <w:rPr>
                <w:rFonts w:ascii="GHEA Grapalat" w:hAnsi="GHEA Grapalat"/>
                <w:sz w:val="20"/>
                <w:szCs w:val="20"/>
              </w:rPr>
            </w:pPr>
          </w:p>
        </w:tc>
      </w:tr>
      <w:tr w:rsidR="00B138F3" w:rsidRPr="00332B00"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24E7103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332B00" w:rsidRDefault="00BE2572" w:rsidP="003850C3">
            <w:pPr>
              <w:widowControl w:val="0"/>
              <w:jc w:val="center"/>
              <w:rPr>
                <w:rFonts w:ascii="GHEA Grapalat" w:hAnsi="GHEA Grapalat"/>
                <w:sz w:val="20"/>
                <w:szCs w:val="20"/>
              </w:rPr>
            </w:pPr>
          </w:p>
        </w:tc>
      </w:tr>
      <w:tr w:rsidR="00FF3DE9" w:rsidRPr="00332B00"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необязательно</w:t>
            </w:r>
          </w:p>
          <w:p w14:paraId="16738A74" w14:textId="77777777" w:rsidR="00BE2572" w:rsidRPr="00332B00" w:rsidRDefault="00BE2572" w:rsidP="003850C3">
            <w:pPr>
              <w:widowControl w:val="0"/>
              <w:jc w:val="center"/>
              <w:rPr>
                <w:rFonts w:ascii="GHEA Grapalat" w:hAnsi="GHEA Grapalat"/>
                <w:sz w:val="20"/>
                <w:szCs w:val="20"/>
              </w:rPr>
            </w:pPr>
            <w:r w:rsidRPr="00332B0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332B00" w:rsidRDefault="00BE2572" w:rsidP="003850C3">
            <w:pPr>
              <w:widowControl w:val="0"/>
              <w:jc w:val="center"/>
              <w:rPr>
                <w:rFonts w:ascii="GHEA Grapalat" w:hAnsi="GHEA Grapalat"/>
                <w:sz w:val="20"/>
                <w:szCs w:val="20"/>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332B00" w:rsidRDefault="00B2572B" w:rsidP="003850C3">
      <w:pPr>
        <w:pStyle w:val="31"/>
        <w:widowControl w:val="0"/>
        <w:spacing w:line="240" w:lineRule="auto"/>
        <w:jc w:val="right"/>
        <w:rPr>
          <w:rFonts w:ascii="GHEA Grapalat" w:hAnsi="GHEA Grapalat" w:cs="Sylfaen"/>
          <w:b/>
          <w:sz w:val="16"/>
          <w:szCs w:val="16"/>
        </w:rPr>
      </w:pPr>
      <w:r w:rsidRPr="00332B00">
        <w:rPr>
          <w:rFonts w:ascii="GHEA Grapalat" w:hAnsi="GHEA Grapalat"/>
          <w:b/>
          <w:sz w:val="16"/>
          <w:szCs w:val="16"/>
        </w:rPr>
        <w:lastRenderedPageBreak/>
        <w:t xml:space="preserve">Приложение № </w:t>
      </w:r>
      <w:r w:rsidR="004A51CE" w:rsidRPr="00332B00">
        <w:rPr>
          <w:rFonts w:ascii="GHEA Grapalat" w:hAnsi="GHEA Grapalat"/>
          <w:b/>
          <w:sz w:val="16"/>
          <w:szCs w:val="16"/>
        </w:rPr>
        <w:t>6</w:t>
      </w:r>
    </w:p>
    <w:p w14:paraId="19492E8C" w14:textId="5477B569" w:rsidR="009B308D" w:rsidRPr="00332B00" w:rsidRDefault="009B308D" w:rsidP="003850C3">
      <w:pPr>
        <w:jc w:val="right"/>
        <w:rPr>
          <w:rFonts w:ascii="GHEA Grapalat" w:hAnsi="GHEA Grapalat"/>
          <w:b/>
          <w:sz w:val="16"/>
          <w:szCs w:val="16"/>
        </w:rPr>
      </w:pPr>
      <w:r w:rsidRPr="00332B00">
        <w:rPr>
          <w:rFonts w:ascii="GHEA Grapalat" w:hAnsi="GHEA Grapalat"/>
          <w:b/>
          <w:sz w:val="16"/>
          <w:szCs w:val="16"/>
        </w:rPr>
        <w:t xml:space="preserve">к Приглашению на Запрос </w:t>
      </w:r>
      <w:proofErr w:type="spellStart"/>
      <w:r w:rsidRPr="00332B00">
        <w:rPr>
          <w:rFonts w:ascii="GHEA Grapalat" w:hAnsi="GHEA Grapalat"/>
          <w:b/>
          <w:sz w:val="16"/>
          <w:szCs w:val="16"/>
        </w:rPr>
        <w:t>Катировок</w:t>
      </w:r>
      <w:proofErr w:type="spellEnd"/>
      <w:r w:rsidRPr="00332B00">
        <w:rPr>
          <w:rFonts w:ascii="GHEA Grapalat" w:hAnsi="GHEA Grapalat"/>
          <w:b/>
          <w:sz w:val="16"/>
          <w:szCs w:val="16"/>
        </w:rPr>
        <w:br/>
        <w:t xml:space="preserve">под кодом " </w:t>
      </w:r>
      <w:r w:rsidR="0075358A" w:rsidRPr="00332B00">
        <w:rPr>
          <w:rFonts w:ascii="GHEA Grapalat" w:hAnsi="GHEA Grapalat"/>
          <w:color w:val="000000" w:themeColor="text1"/>
          <w:sz w:val="16"/>
          <w:szCs w:val="16"/>
          <w:lang w:val="hy-AM"/>
        </w:rPr>
        <w:t>«</w:t>
      </w:r>
      <w:r w:rsidR="003B3DE7">
        <w:rPr>
          <w:rFonts w:ascii="GHEA Grapalat" w:hAnsi="GHEA Grapalat"/>
          <w:color w:val="000000" w:themeColor="text1"/>
          <w:sz w:val="16"/>
          <w:szCs w:val="16"/>
          <w:lang w:val="hy-AM"/>
        </w:rPr>
        <w:t>ՄՍԱԿ-ԳՀԱՊՁԲ-26/02</w:t>
      </w:r>
      <w:r w:rsidR="0075358A" w:rsidRPr="00332B00">
        <w:rPr>
          <w:rFonts w:ascii="GHEA Grapalat" w:hAnsi="GHEA Grapalat"/>
          <w:color w:val="000000" w:themeColor="text1"/>
          <w:sz w:val="16"/>
          <w:szCs w:val="16"/>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32B00" w14:paraId="7CD6AD20" w14:textId="77777777" w:rsidTr="00F15CED">
        <w:tc>
          <w:tcPr>
            <w:tcW w:w="4643" w:type="dxa"/>
          </w:tcPr>
          <w:p w14:paraId="6982178A" w14:textId="77777777" w:rsidR="00F15CED" w:rsidRPr="00332B00" w:rsidRDefault="00F83E0A" w:rsidP="003850C3">
            <w:pPr>
              <w:widowControl w:val="0"/>
              <w:rPr>
                <w:rFonts w:ascii="GHEA Grapalat" w:hAnsi="GHEA Grapalat" w:cs="Sylfaen"/>
                <w:sz w:val="20"/>
                <w:szCs w:val="20"/>
                <w:lang w:val="en-US"/>
              </w:rPr>
            </w:pPr>
            <w:r w:rsidRPr="00332B00">
              <w:rPr>
                <w:rFonts w:ascii="GHEA Grapalat" w:hAnsi="GHEA Grapalat"/>
                <w:sz w:val="20"/>
                <w:szCs w:val="20"/>
                <w:lang w:val="en-US"/>
              </w:rPr>
              <w:tab/>
            </w:r>
            <w:r w:rsidR="00F15CED" w:rsidRPr="00332B00">
              <w:rPr>
                <w:rFonts w:ascii="GHEA Grapalat" w:hAnsi="GHEA Grapalat"/>
                <w:sz w:val="20"/>
                <w:szCs w:val="20"/>
              </w:rPr>
              <w:t>г</w:t>
            </w:r>
          </w:p>
        </w:tc>
        <w:tc>
          <w:tcPr>
            <w:tcW w:w="4643" w:type="dxa"/>
          </w:tcPr>
          <w:p w14:paraId="3ECDEBAA" w14:textId="77777777" w:rsidR="00F15CED" w:rsidRPr="00332B00" w:rsidRDefault="00F15CED" w:rsidP="003850C3">
            <w:pPr>
              <w:widowControl w:val="0"/>
              <w:jc w:val="right"/>
              <w:rPr>
                <w:rFonts w:ascii="GHEA Grapalat" w:hAnsi="GHEA Grapalat" w:cs="Sylfaen"/>
                <w:sz w:val="20"/>
                <w:szCs w:val="20"/>
                <w:lang w:val="en-US"/>
              </w:rPr>
            </w:pPr>
            <w:r w:rsidRPr="00332B00">
              <w:rPr>
                <w:rFonts w:ascii="GHEA Grapalat" w:hAnsi="GHEA Grapalat"/>
                <w:sz w:val="20"/>
                <w:szCs w:val="20"/>
              </w:rPr>
              <w:t>"</w:t>
            </w:r>
            <w:r w:rsidR="00F83E0A" w:rsidRPr="00332B00">
              <w:rPr>
                <w:rFonts w:ascii="GHEA Grapalat" w:hAnsi="GHEA Grapalat"/>
                <w:sz w:val="20"/>
                <w:szCs w:val="20"/>
                <w:lang w:val="en-US"/>
              </w:rPr>
              <w:tab/>
            </w:r>
            <w:r w:rsidRPr="00332B00">
              <w:rPr>
                <w:rFonts w:ascii="GHEA Grapalat" w:hAnsi="GHEA Grapalat"/>
                <w:sz w:val="20"/>
                <w:szCs w:val="20"/>
              </w:rPr>
              <w:t xml:space="preserve">" </w:t>
            </w:r>
            <w:r w:rsidR="00F83E0A" w:rsidRPr="00332B00">
              <w:rPr>
                <w:rFonts w:ascii="GHEA Grapalat" w:hAnsi="GHEA Grapalat"/>
                <w:sz w:val="20"/>
                <w:szCs w:val="20"/>
                <w:lang w:val="en-US"/>
              </w:rPr>
              <w:tab/>
            </w:r>
            <w:r w:rsidRPr="00332B00">
              <w:rPr>
                <w:rFonts w:ascii="GHEA Grapalat" w:hAnsi="GHEA Grapalat"/>
                <w:sz w:val="20"/>
                <w:szCs w:val="20"/>
                <w:lang w:val="en-US"/>
              </w:rPr>
              <w:t xml:space="preserve"> </w:t>
            </w:r>
            <w:r w:rsidRPr="00332B00">
              <w:rPr>
                <w:rFonts w:ascii="GHEA Grapalat" w:hAnsi="GHEA Grapalat"/>
                <w:sz w:val="20"/>
                <w:szCs w:val="20"/>
              </w:rPr>
              <w:t>20</w:t>
            </w:r>
            <w:r w:rsidR="00F83E0A" w:rsidRPr="00332B00">
              <w:rPr>
                <w:rFonts w:ascii="GHEA Grapalat" w:hAnsi="GHEA Grapalat"/>
                <w:sz w:val="20"/>
                <w:szCs w:val="20"/>
                <w:lang w:val="en-US"/>
              </w:rPr>
              <w:tab/>
            </w:r>
            <w:r w:rsidRPr="00332B00">
              <w:rPr>
                <w:rFonts w:ascii="GHEA Grapalat" w:hAnsi="GHEA Grapalat"/>
                <w:sz w:val="20"/>
                <w:szCs w:val="20"/>
              </w:rPr>
              <w:t>г.</w:t>
            </w:r>
          </w:p>
        </w:tc>
      </w:tr>
    </w:tbl>
    <w:p w14:paraId="52BC92B2" w14:textId="77777777" w:rsidR="00071D1C" w:rsidRPr="00332B00" w:rsidRDefault="00071D1C" w:rsidP="003850C3">
      <w:pPr>
        <w:widowControl w:val="0"/>
        <w:tabs>
          <w:tab w:val="left" w:pos="720"/>
          <w:tab w:val="left" w:pos="1440"/>
          <w:tab w:val="left" w:pos="8865"/>
        </w:tabs>
        <w:jc w:val="center"/>
        <w:rPr>
          <w:rFonts w:ascii="GHEA Grapalat" w:hAnsi="GHEA Grapalat" w:cs="Sylfaen"/>
          <w:sz w:val="20"/>
          <w:szCs w:val="20"/>
        </w:rPr>
      </w:pPr>
    </w:p>
    <w:p w14:paraId="27548A10" w14:textId="77777777" w:rsidR="00071D1C" w:rsidRPr="00332B00" w:rsidRDefault="006B3AE3" w:rsidP="003850C3">
      <w:pPr>
        <w:widowControl w:val="0"/>
        <w:jc w:val="both"/>
        <w:rPr>
          <w:rFonts w:ascii="GHEA Grapalat" w:hAnsi="GHEA Grapalat"/>
          <w:sz w:val="20"/>
          <w:szCs w:val="20"/>
        </w:rPr>
      </w:pPr>
      <w:r w:rsidRPr="00332B0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332B00">
        <w:rPr>
          <w:rFonts w:ascii="GHEA Grapalat" w:hAnsi="GHEA Grapalat"/>
          <w:sz w:val="20"/>
          <w:szCs w:val="20"/>
        </w:rPr>
        <w:t xml:space="preserve"> </w:t>
      </w:r>
      <w:r w:rsidRPr="00332B00">
        <w:rPr>
          <w:rFonts w:ascii="GHEA Grapalat" w:hAnsi="GHEA Grapalat"/>
          <w:sz w:val="20"/>
          <w:szCs w:val="20"/>
        </w:rPr>
        <w:t>__________________, в лице директора</w:t>
      </w:r>
      <w:r w:rsidR="00D5443D" w:rsidRPr="00332B00">
        <w:rPr>
          <w:rFonts w:ascii="GHEA Grapalat" w:hAnsi="GHEA Grapalat"/>
          <w:sz w:val="20"/>
          <w:szCs w:val="20"/>
        </w:rPr>
        <w:t xml:space="preserve"> </w:t>
      </w:r>
      <w:r w:rsidRPr="00332B0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332B00" w:rsidRDefault="00071D1C" w:rsidP="003850C3">
      <w:pPr>
        <w:widowControl w:val="0"/>
        <w:ind w:firstLine="709"/>
        <w:jc w:val="both"/>
        <w:rPr>
          <w:rFonts w:ascii="GHEA Grapalat" w:hAnsi="GHEA Grapalat"/>
          <w:b/>
          <w:sz w:val="20"/>
          <w:szCs w:val="20"/>
        </w:rPr>
      </w:pPr>
    </w:p>
    <w:p w14:paraId="6F80AC8F" w14:textId="77777777" w:rsidR="00071D1C" w:rsidRPr="00332B00" w:rsidRDefault="00071D1C" w:rsidP="003850C3">
      <w:pPr>
        <w:widowControl w:val="0"/>
        <w:jc w:val="center"/>
        <w:rPr>
          <w:rFonts w:ascii="GHEA Grapalat" w:hAnsi="GHEA Grapalat" w:cs="Times Armenian"/>
          <w:b/>
          <w:sz w:val="20"/>
          <w:szCs w:val="20"/>
        </w:rPr>
      </w:pPr>
      <w:r w:rsidRPr="00332B00">
        <w:rPr>
          <w:rFonts w:ascii="GHEA Grapalat" w:hAnsi="GHEA Grapalat"/>
          <w:b/>
          <w:sz w:val="20"/>
          <w:szCs w:val="20"/>
        </w:rPr>
        <w:t>1. ПРЕДМЕТ ДОГОВОРА</w:t>
      </w:r>
    </w:p>
    <w:p w14:paraId="3668E4C2"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1.1.</w:t>
      </w:r>
      <w:r w:rsidR="00F15CED" w:rsidRPr="00332B00">
        <w:rPr>
          <w:rFonts w:ascii="GHEA Grapalat" w:hAnsi="GHEA Grapalat"/>
          <w:sz w:val="20"/>
          <w:szCs w:val="20"/>
        </w:rPr>
        <w:tab/>
      </w:r>
      <w:r w:rsidRPr="00332B00">
        <w:rPr>
          <w:rFonts w:ascii="GHEA Grapalat" w:hAnsi="GHEA Grapalat"/>
          <w:spacing w:val="6"/>
          <w:sz w:val="20"/>
          <w:szCs w:val="20"/>
        </w:rPr>
        <w:t>Продавец обязуется в установленном настоящим Договором (далее</w:t>
      </w:r>
      <w:r w:rsidR="00F15CED" w:rsidRPr="00332B00">
        <w:rPr>
          <w:rFonts w:ascii="Calibri" w:hAnsi="Calibri" w:cs="Calibri"/>
          <w:spacing w:val="6"/>
          <w:sz w:val="20"/>
          <w:szCs w:val="20"/>
          <w:lang w:val="en-US"/>
        </w:rPr>
        <w:t> </w:t>
      </w:r>
      <w:r w:rsidRPr="00332B00">
        <w:rPr>
          <w:rFonts w:ascii="GHEA Grapalat" w:hAnsi="GHEA Grapalat"/>
          <w:spacing w:val="6"/>
          <w:sz w:val="20"/>
          <w:szCs w:val="20"/>
        </w:rPr>
        <w:t xml:space="preserve">— договор) </w:t>
      </w:r>
      <w:r w:rsidRPr="00332B0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332B00" w:rsidRDefault="00071D1C" w:rsidP="003850C3">
      <w:pPr>
        <w:widowControl w:val="0"/>
        <w:ind w:firstLine="709"/>
        <w:jc w:val="both"/>
        <w:rPr>
          <w:rFonts w:ascii="GHEA Grapalat" w:hAnsi="GHEA Grapalat" w:cs="Times Armenian"/>
          <w:sz w:val="20"/>
          <w:szCs w:val="20"/>
        </w:rPr>
      </w:pPr>
    </w:p>
    <w:p w14:paraId="7561483C"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2.ПРАВА И ОБЯЗАННОСТИ СТОРОН</w:t>
      </w:r>
    </w:p>
    <w:p w14:paraId="301D21CE"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1.</w:t>
      </w:r>
      <w:r w:rsidR="009D71F8" w:rsidRPr="00332B00">
        <w:rPr>
          <w:rFonts w:ascii="GHEA Grapalat" w:hAnsi="GHEA Grapalat"/>
          <w:b/>
          <w:sz w:val="20"/>
          <w:szCs w:val="20"/>
        </w:rPr>
        <w:tab/>
      </w:r>
      <w:r w:rsidRPr="00332B00">
        <w:rPr>
          <w:rFonts w:ascii="GHEA Grapalat" w:hAnsi="GHEA Grapalat"/>
          <w:b/>
          <w:sz w:val="20"/>
          <w:szCs w:val="20"/>
        </w:rPr>
        <w:t>Покупатель имеет право:</w:t>
      </w:r>
    </w:p>
    <w:p w14:paraId="68A6A6F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Отказываться от товара в случае непоставки товара Продавцом в</w:t>
      </w:r>
      <w:r w:rsidR="005250C2" w:rsidRPr="00332B00">
        <w:rPr>
          <w:rFonts w:ascii="Calibri" w:hAnsi="Calibri" w:cs="Calibri"/>
          <w:sz w:val="20"/>
          <w:szCs w:val="20"/>
          <w:lang w:val="en-US"/>
        </w:rPr>
        <w:t> </w:t>
      </w:r>
      <w:r w:rsidRPr="00332B00">
        <w:rPr>
          <w:rFonts w:ascii="GHEA Grapalat" w:hAnsi="GHEA Grapalat"/>
          <w:sz w:val="20"/>
          <w:szCs w:val="20"/>
        </w:rPr>
        <w:t>установленный договором срок, если сроки поставки были нарушены более чем на ______</w:t>
      </w:r>
      <w:r w:rsidR="00F15CED" w:rsidRPr="00332B00">
        <w:rPr>
          <w:rFonts w:ascii="GHEA Grapalat" w:hAnsi="GHEA Grapalat"/>
          <w:sz w:val="20"/>
          <w:szCs w:val="20"/>
        </w:rPr>
        <w:t>__________</w:t>
      </w:r>
      <w:r w:rsidR="00EC165E" w:rsidRPr="00332B00">
        <w:rPr>
          <w:rFonts w:ascii="GHEA Grapalat" w:hAnsi="GHEA Grapalat"/>
          <w:sz w:val="20"/>
          <w:szCs w:val="20"/>
        </w:rPr>
        <w:t>__</w:t>
      </w:r>
      <w:r w:rsidR="00F15CED" w:rsidRPr="00332B00">
        <w:rPr>
          <w:rFonts w:ascii="GHEA Grapalat" w:hAnsi="GHEA Grapalat"/>
          <w:sz w:val="20"/>
          <w:szCs w:val="20"/>
        </w:rPr>
        <w:t>__</w:t>
      </w:r>
      <w:r w:rsidRPr="00332B00">
        <w:rPr>
          <w:rFonts w:ascii="GHEA Grapalat" w:hAnsi="GHEA Grapalat"/>
          <w:sz w:val="20"/>
          <w:szCs w:val="20"/>
        </w:rPr>
        <w:t>__ дней.</w:t>
      </w:r>
    </w:p>
    <w:p w14:paraId="5C6118D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требовать возмещения расходов, произведенных им по причине ненадлежащего качества товара;</w:t>
      </w:r>
    </w:p>
    <w:p w14:paraId="7287883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отказываться от исполнения договора и требовать возврата уплаченной за товар суммы.</w:t>
      </w:r>
    </w:p>
    <w:p w14:paraId="2767F89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 xml:space="preserve">Если передан товар в количестве меньше оговоренного в договоре, то: </w:t>
      </w:r>
    </w:p>
    <w:p w14:paraId="5AB817BC"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 xml:space="preserve">требовать восполнения </w:t>
      </w:r>
      <w:proofErr w:type="spellStart"/>
      <w:r w:rsidRPr="00332B00">
        <w:rPr>
          <w:rFonts w:ascii="GHEA Grapalat" w:hAnsi="GHEA Grapalat"/>
          <w:sz w:val="20"/>
          <w:szCs w:val="20"/>
        </w:rPr>
        <w:t>недопереданного</w:t>
      </w:r>
      <w:proofErr w:type="spellEnd"/>
      <w:r w:rsidRPr="00332B00">
        <w:rPr>
          <w:rFonts w:ascii="GHEA Grapalat" w:hAnsi="GHEA Grapalat"/>
          <w:sz w:val="20"/>
          <w:szCs w:val="20"/>
        </w:rPr>
        <w:t xml:space="preserve"> количества</w:t>
      </w:r>
      <w:r w:rsidR="00AA7117" w:rsidRPr="00332B00">
        <w:rPr>
          <w:rFonts w:ascii="GHEA Grapalat" w:hAnsi="GHEA Grapalat"/>
          <w:sz w:val="20"/>
          <w:szCs w:val="20"/>
        </w:rPr>
        <w:t xml:space="preserve"> </w:t>
      </w:r>
      <w:r w:rsidRPr="00332B00">
        <w:rPr>
          <w:rFonts w:ascii="GHEA Grapalat" w:hAnsi="GHEA Grapalat"/>
          <w:sz w:val="20"/>
          <w:szCs w:val="20"/>
        </w:rPr>
        <w:t>товара;</w:t>
      </w:r>
    </w:p>
    <w:p w14:paraId="63737C8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2.1.4</w:t>
      </w:r>
      <w:r w:rsidR="005250C2" w:rsidRPr="00332B00">
        <w:rPr>
          <w:rFonts w:ascii="GHEA Grapalat" w:hAnsi="GHEA Grapalat"/>
          <w:sz w:val="20"/>
          <w:szCs w:val="20"/>
        </w:rPr>
        <w:t>.</w:t>
      </w:r>
      <w:r w:rsidR="005250C2" w:rsidRPr="00332B00">
        <w:rPr>
          <w:rFonts w:ascii="GHEA Grapalat" w:hAnsi="GHEA Grapalat"/>
          <w:sz w:val="20"/>
          <w:szCs w:val="20"/>
        </w:rPr>
        <w:tab/>
      </w:r>
      <w:r w:rsidRPr="00332B00">
        <w:rPr>
          <w:rFonts w:ascii="GHEA Grapalat" w:hAnsi="GHEA Grapalat"/>
          <w:sz w:val="20"/>
          <w:szCs w:val="20"/>
        </w:rPr>
        <w:t>Если передан товар с нарушением условия его вида, по своему усмотрению:</w:t>
      </w:r>
    </w:p>
    <w:p w14:paraId="6AEB0C5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5645237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в)</w:t>
      </w:r>
      <w:r w:rsidR="005250C2" w:rsidRPr="00332B00">
        <w:rPr>
          <w:rFonts w:ascii="GHEA Grapalat" w:hAnsi="GHEA Grapalat"/>
          <w:sz w:val="20"/>
          <w:szCs w:val="20"/>
        </w:rPr>
        <w:tab/>
      </w:r>
      <w:r w:rsidRPr="00332B0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32B00">
        <w:rPr>
          <w:rFonts w:ascii="Calibri" w:hAnsi="Calibri" w:cs="Calibri"/>
          <w:sz w:val="20"/>
          <w:szCs w:val="20"/>
          <w:lang w:val="en-US"/>
        </w:rPr>
        <w:t> </w:t>
      </w:r>
      <w:r w:rsidRPr="00332B00">
        <w:rPr>
          <w:rFonts w:ascii="GHEA Grapalat" w:hAnsi="GHEA Grapalat"/>
          <w:sz w:val="20"/>
          <w:szCs w:val="20"/>
        </w:rPr>
        <w:t>виду.</w:t>
      </w:r>
    </w:p>
    <w:p w14:paraId="1585FDE9" w14:textId="77777777" w:rsidR="009E45F3"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Требовать у Продавца возмещения убытков, если Покупатель в</w:t>
      </w:r>
      <w:r w:rsidR="005250C2" w:rsidRPr="00332B00">
        <w:rPr>
          <w:rFonts w:ascii="Calibri" w:hAnsi="Calibri" w:cs="Calibri"/>
          <w:sz w:val="20"/>
          <w:szCs w:val="20"/>
          <w:lang w:val="en-US"/>
        </w:rPr>
        <w:t> </w:t>
      </w:r>
      <w:r w:rsidRPr="00332B0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w:t>
      </w:r>
      <w:r w:rsidRPr="00332B00">
        <w:rPr>
          <w:rFonts w:ascii="GHEA Grapalat" w:hAnsi="GHEA Grapalat"/>
          <w:sz w:val="20"/>
          <w:szCs w:val="20"/>
        </w:rPr>
        <w:lastRenderedPageBreak/>
        <w:t>иного лица.</w:t>
      </w:r>
    </w:p>
    <w:p w14:paraId="20E2CC8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2.1.7.</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Продавцом считается существенным, если:</w:t>
      </w:r>
    </w:p>
    <w:p w14:paraId="65ED669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а)</w:t>
      </w:r>
      <w:r w:rsidR="005250C2" w:rsidRPr="00332B00">
        <w:rPr>
          <w:rFonts w:ascii="GHEA Grapalat" w:hAnsi="GHEA Grapalat"/>
          <w:sz w:val="20"/>
          <w:szCs w:val="20"/>
        </w:rPr>
        <w:tab/>
      </w:r>
      <w:r w:rsidRPr="00332B0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F851B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б)</w:t>
      </w:r>
      <w:r w:rsidR="005250C2" w:rsidRPr="00332B00">
        <w:rPr>
          <w:rFonts w:ascii="GHEA Grapalat" w:hAnsi="GHEA Grapalat"/>
          <w:sz w:val="20"/>
          <w:szCs w:val="20"/>
        </w:rPr>
        <w:tab/>
      </w:r>
      <w:r w:rsidRPr="00332B00">
        <w:rPr>
          <w:rFonts w:ascii="GHEA Grapalat" w:hAnsi="GHEA Grapalat"/>
          <w:sz w:val="20"/>
          <w:szCs w:val="20"/>
        </w:rPr>
        <w:t>сроки поставки товара нарушены более чем на ____</w:t>
      </w:r>
      <w:r w:rsidR="00786A78" w:rsidRPr="00332B00">
        <w:rPr>
          <w:rFonts w:ascii="GHEA Grapalat" w:hAnsi="GHEA Grapalat"/>
          <w:sz w:val="20"/>
          <w:szCs w:val="20"/>
        </w:rPr>
        <w:t>_________</w:t>
      </w:r>
      <w:r w:rsidRPr="00332B00">
        <w:rPr>
          <w:rFonts w:ascii="GHEA Grapalat" w:hAnsi="GHEA Grapalat"/>
          <w:sz w:val="20"/>
          <w:szCs w:val="20"/>
        </w:rPr>
        <w:t>___ дней;</w:t>
      </w:r>
    </w:p>
    <w:p w14:paraId="1086626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2.1.</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Осматривать товар и незамедлительно уведомлять Продавца о</w:t>
      </w:r>
      <w:r w:rsidR="005250C2" w:rsidRPr="00332B00">
        <w:rPr>
          <w:rFonts w:ascii="Calibri" w:hAnsi="Calibri" w:cs="Calibri"/>
          <w:sz w:val="20"/>
          <w:szCs w:val="20"/>
          <w:lang w:val="en-US"/>
        </w:rPr>
        <w:t> </w:t>
      </w:r>
      <w:r w:rsidRPr="00332B00">
        <w:rPr>
          <w:rFonts w:ascii="GHEA Grapalat" w:hAnsi="GHEA Grapalat"/>
          <w:sz w:val="20"/>
          <w:szCs w:val="20"/>
        </w:rPr>
        <w:t>выявленных дефектах.</w:t>
      </w:r>
    </w:p>
    <w:p w14:paraId="0E78DD9C"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9D71F8" w:rsidRPr="00332B00">
        <w:rPr>
          <w:rFonts w:ascii="GHEA Grapalat" w:hAnsi="GHEA Grapalat"/>
          <w:b/>
          <w:sz w:val="20"/>
          <w:szCs w:val="20"/>
        </w:rPr>
        <w:t>2.</w:t>
      </w:r>
      <w:r w:rsidR="009D71F8" w:rsidRPr="00332B00">
        <w:rPr>
          <w:rFonts w:ascii="GHEA Grapalat" w:hAnsi="GHEA Grapalat"/>
          <w:b/>
          <w:sz w:val="20"/>
          <w:szCs w:val="20"/>
        </w:rPr>
        <w:tab/>
      </w:r>
      <w:r w:rsidRPr="00332B00">
        <w:rPr>
          <w:rFonts w:ascii="GHEA Grapalat" w:hAnsi="GHEA Grapalat"/>
          <w:b/>
          <w:sz w:val="20"/>
          <w:szCs w:val="20"/>
        </w:rPr>
        <w:t>Покупатель обязан:</w:t>
      </w:r>
    </w:p>
    <w:p w14:paraId="4DDA704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0114B7F"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2.2.</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332B00" w:rsidRDefault="00071D1C" w:rsidP="003850C3">
      <w:pPr>
        <w:widowControl w:val="0"/>
        <w:tabs>
          <w:tab w:val="left" w:pos="1276"/>
        </w:tabs>
        <w:ind w:firstLine="567"/>
        <w:jc w:val="both"/>
        <w:rPr>
          <w:rFonts w:ascii="GHEA Grapalat" w:hAnsi="GHEA Grapalat"/>
          <w:b/>
          <w:sz w:val="20"/>
          <w:szCs w:val="20"/>
        </w:rPr>
      </w:pPr>
      <w:r w:rsidRPr="00332B00">
        <w:rPr>
          <w:rFonts w:ascii="GHEA Grapalat" w:hAnsi="GHEA Grapalat"/>
          <w:b/>
          <w:sz w:val="20"/>
          <w:szCs w:val="20"/>
        </w:rPr>
        <w:t>2.</w:t>
      </w:r>
      <w:r w:rsidR="005B2A24" w:rsidRPr="00332B00">
        <w:rPr>
          <w:rFonts w:ascii="GHEA Grapalat" w:hAnsi="GHEA Grapalat"/>
          <w:b/>
          <w:sz w:val="20"/>
          <w:szCs w:val="20"/>
        </w:rPr>
        <w:t>3.</w:t>
      </w:r>
      <w:r w:rsidR="005B2A24" w:rsidRPr="00332B00">
        <w:rPr>
          <w:rFonts w:ascii="GHEA Grapalat" w:hAnsi="GHEA Grapalat"/>
          <w:b/>
          <w:sz w:val="20"/>
          <w:szCs w:val="20"/>
        </w:rPr>
        <w:tab/>
      </w:r>
      <w:r w:rsidRPr="00332B00">
        <w:rPr>
          <w:rFonts w:ascii="GHEA Grapalat" w:hAnsi="GHEA Grapalat"/>
          <w:b/>
          <w:sz w:val="20"/>
          <w:szCs w:val="20"/>
        </w:rPr>
        <w:t>Продавец имеет право:</w:t>
      </w:r>
    </w:p>
    <w:p w14:paraId="783E686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332B00" w:rsidRDefault="00071D1C" w:rsidP="003850C3">
      <w:pPr>
        <w:widowControl w:val="0"/>
        <w:tabs>
          <w:tab w:val="left" w:pos="1560"/>
        </w:tabs>
        <w:ind w:firstLine="567"/>
        <w:jc w:val="both"/>
        <w:rPr>
          <w:rFonts w:ascii="GHEA Grapalat" w:hAnsi="GHEA Grapalat"/>
          <w:sz w:val="20"/>
          <w:szCs w:val="20"/>
        </w:rPr>
      </w:pPr>
      <w:r w:rsidRPr="00332B00">
        <w:rPr>
          <w:rFonts w:ascii="GHEA Grapalat" w:hAnsi="GHEA Grapalat"/>
          <w:sz w:val="20"/>
          <w:szCs w:val="20"/>
        </w:rPr>
        <w:t>2.3.3.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1CF5115C"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2.3.</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Досрочно поставля</w:t>
      </w:r>
      <w:r w:rsidR="00C45B20" w:rsidRPr="00332B00">
        <w:rPr>
          <w:rFonts w:ascii="GHEA Grapalat" w:hAnsi="GHEA Grapalat"/>
          <w:sz w:val="20"/>
          <w:szCs w:val="20"/>
        </w:rPr>
        <w:t>ть товар с согласия Покупателя.</w:t>
      </w:r>
    </w:p>
    <w:p w14:paraId="00A7BEA8" w14:textId="77777777" w:rsidR="00071D1C" w:rsidRPr="00332B00" w:rsidRDefault="00071D1C" w:rsidP="003850C3">
      <w:pPr>
        <w:widowControl w:val="0"/>
        <w:tabs>
          <w:tab w:val="left" w:pos="1134"/>
        </w:tabs>
        <w:ind w:firstLine="567"/>
        <w:jc w:val="both"/>
        <w:rPr>
          <w:rFonts w:ascii="GHEA Grapalat" w:hAnsi="GHEA Grapalat"/>
          <w:b/>
          <w:sz w:val="20"/>
          <w:szCs w:val="20"/>
        </w:rPr>
      </w:pPr>
      <w:r w:rsidRPr="00332B00">
        <w:rPr>
          <w:rFonts w:ascii="GHEA Grapalat" w:hAnsi="GHEA Grapalat"/>
          <w:b/>
          <w:sz w:val="20"/>
          <w:szCs w:val="20"/>
        </w:rPr>
        <w:t>2.</w:t>
      </w:r>
      <w:r w:rsidR="00552934" w:rsidRPr="00332B00">
        <w:rPr>
          <w:rFonts w:ascii="GHEA Grapalat" w:hAnsi="GHEA Grapalat"/>
          <w:b/>
          <w:sz w:val="20"/>
          <w:szCs w:val="20"/>
        </w:rPr>
        <w:t>4.</w:t>
      </w:r>
      <w:r w:rsidR="00552934" w:rsidRPr="00332B00">
        <w:rPr>
          <w:rFonts w:ascii="GHEA Grapalat" w:hAnsi="GHEA Grapalat"/>
          <w:b/>
          <w:sz w:val="20"/>
          <w:szCs w:val="20"/>
        </w:rPr>
        <w:tab/>
      </w:r>
      <w:r w:rsidRPr="00332B00">
        <w:rPr>
          <w:rFonts w:ascii="GHEA Grapalat" w:hAnsi="GHEA Grapalat"/>
          <w:b/>
          <w:sz w:val="20"/>
          <w:szCs w:val="20"/>
        </w:rPr>
        <w:t>Продавец обязан:</w:t>
      </w:r>
    </w:p>
    <w:p w14:paraId="3E49EA67"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Передавать товар Покупателю в порядке, объемах, сроки и по адресу, предусмотренные договором.</w:t>
      </w:r>
    </w:p>
    <w:p w14:paraId="34B2542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332B00">
        <w:rPr>
          <w:rFonts w:ascii="GHEA Grapalat" w:hAnsi="GHEA Grapalat"/>
          <w:sz w:val="20"/>
          <w:szCs w:val="20"/>
        </w:rPr>
        <w:t>тановленные Покупателем сроки.</w:t>
      </w:r>
    </w:p>
    <w:p w14:paraId="385410B9"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Передавать Покупателю товар, свободный от прав третьих лиц.</w:t>
      </w:r>
    </w:p>
    <w:p w14:paraId="0C1262E6"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Передавать Покупателю товар предусмотренного</w:t>
      </w:r>
      <w:r w:rsidR="00AA7117" w:rsidRPr="00332B00">
        <w:rPr>
          <w:rFonts w:ascii="GHEA Grapalat" w:hAnsi="GHEA Grapalat"/>
          <w:sz w:val="20"/>
          <w:szCs w:val="20"/>
        </w:rPr>
        <w:t xml:space="preserve"> </w:t>
      </w:r>
      <w:r w:rsidRPr="00332B0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В случае допущения недопоставки, в установленном договором порядке восполнять недопоставку.</w:t>
      </w:r>
    </w:p>
    <w:p w14:paraId="28CB5984"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w:t>
      </w:r>
      <w:r w:rsidR="006E15CD" w:rsidRPr="00332B00">
        <w:rPr>
          <w:rFonts w:ascii="GHEA Grapalat" w:hAnsi="GHEA Grapalat"/>
          <w:sz w:val="20"/>
          <w:szCs w:val="20"/>
        </w:rPr>
        <w:t>8.</w:t>
      </w:r>
      <w:r w:rsidR="006E15CD" w:rsidRPr="00332B00">
        <w:rPr>
          <w:rFonts w:ascii="GHEA Grapalat" w:hAnsi="GHEA Grapalat"/>
          <w:sz w:val="20"/>
          <w:szCs w:val="20"/>
        </w:rPr>
        <w:tab/>
      </w:r>
      <w:r w:rsidRPr="00332B0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5B6F50C1"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lastRenderedPageBreak/>
        <w:t>2.4.</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Передавать Покупателю принадлежности товара и соответствующие документы.</w:t>
      </w:r>
    </w:p>
    <w:p w14:paraId="5879F14D"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2.4.1</w:t>
      </w:r>
      <w:r w:rsidR="006E15CD" w:rsidRPr="00332B00">
        <w:rPr>
          <w:rFonts w:ascii="GHEA Grapalat" w:hAnsi="GHEA Grapalat"/>
          <w:sz w:val="20"/>
          <w:szCs w:val="20"/>
        </w:rPr>
        <w:t>0.</w:t>
      </w:r>
      <w:r w:rsidR="006E15CD" w:rsidRPr="00332B00">
        <w:rPr>
          <w:rFonts w:ascii="GHEA Grapalat" w:hAnsi="GHEA Grapalat"/>
          <w:sz w:val="20"/>
          <w:szCs w:val="20"/>
        </w:rPr>
        <w:tab/>
      </w:r>
      <w:r w:rsidRPr="00332B0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332B00" w:rsidRDefault="00071D1C" w:rsidP="003850C3">
      <w:pPr>
        <w:widowControl w:val="0"/>
        <w:tabs>
          <w:tab w:val="left" w:pos="1418"/>
        </w:tabs>
        <w:ind w:firstLine="567"/>
        <w:jc w:val="both"/>
        <w:rPr>
          <w:rFonts w:ascii="GHEA Grapalat" w:hAnsi="GHEA Grapalat"/>
          <w:sz w:val="20"/>
          <w:szCs w:val="20"/>
        </w:rPr>
      </w:pPr>
      <w:r w:rsidRPr="00332B00">
        <w:rPr>
          <w:rFonts w:ascii="GHEA Grapalat" w:hAnsi="GHEA Grapalat"/>
          <w:sz w:val="20"/>
          <w:szCs w:val="20"/>
        </w:rPr>
        <w:t>2.4.1</w:t>
      </w:r>
      <w:r w:rsidR="009D71F8" w:rsidRPr="00332B00">
        <w:rPr>
          <w:rFonts w:ascii="GHEA Grapalat" w:hAnsi="GHEA Grapalat"/>
          <w:sz w:val="20"/>
          <w:szCs w:val="20"/>
        </w:rPr>
        <w:t>1.</w:t>
      </w:r>
      <w:r w:rsidR="009D71F8" w:rsidRPr="00332B00">
        <w:rPr>
          <w:rFonts w:ascii="GHEA Grapalat" w:hAnsi="GHEA Grapalat"/>
          <w:sz w:val="20"/>
          <w:szCs w:val="20"/>
        </w:rPr>
        <w:tab/>
      </w:r>
      <w:r w:rsidR="00011CB9" w:rsidRPr="00332B0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3. ЦЕНА ДОГОВОРА И ПОРЯДОК ОПЛАТЫ</w:t>
      </w:r>
    </w:p>
    <w:p w14:paraId="3B9F6360"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Цена договора составляет ________</w:t>
      </w:r>
      <w:r w:rsidR="00C45B20" w:rsidRPr="00332B00">
        <w:rPr>
          <w:rFonts w:ascii="GHEA Grapalat" w:hAnsi="GHEA Grapalat"/>
          <w:sz w:val="20"/>
          <w:szCs w:val="20"/>
        </w:rPr>
        <w:t>_____</w:t>
      </w:r>
      <w:r w:rsidRPr="00332B00">
        <w:rPr>
          <w:rFonts w:ascii="GHEA Grapalat" w:hAnsi="GHEA Grapalat"/>
          <w:sz w:val="20"/>
          <w:szCs w:val="20"/>
        </w:rPr>
        <w:t>________ драмов Республики Армения, включая НДС</w:t>
      </w:r>
      <w:r w:rsidR="00D043FA" w:rsidRPr="00332B00">
        <w:rPr>
          <w:rStyle w:val="af6"/>
          <w:rFonts w:ascii="GHEA Grapalat" w:hAnsi="GHEA Grapalat"/>
          <w:sz w:val="20"/>
          <w:szCs w:val="20"/>
        </w:rPr>
        <w:footnoteReference w:customMarkFollows="1" w:id="16"/>
        <w:t>17</w:t>
      </w:r>
      <w:r w:rsidRPr="00332B0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58EB9CBF"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3.</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Покупатель перечи</w:t>
      </w:r>
      <w:r w:rsidR="00C45B20" w:rsidRPr="00332B00">
        <w:rPr>
          <w:rFonts w:ascii="GHEA Grapalat" w:hAnsi="GHEA Grapalat"/>
          <w:sz w:val="20"/>
          <w:szCs w:val="20"/>
        </w:rPr>
        <w:t>сляет сумму в размере до ______</w:t>
      </w:r>
      <w:r w:rsidRPr="00332B0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32B00">
        <w:rPr>
          <w:rFonts w:ascii="GHEA Grapalat" w:hAnsi="GHEA Grapalat"/>
          <w:sz w:val="20"/>
          <w:szCs w:val="20"/>
        </w:rPr>
        <w:t xml:space="preserve">При этом до полного погашения предоплаты платежи </w:t>
      </w:r>
      <w:r w:rsidR="00EC00EF" w:rsidRPr="00332B00">
        <w:rPr>
          <w:rFonts w:ascii="GHEA Grapalat" w:hAnsi="GHEA Grapalat"/>
          <w:sz w:val="20"/>
          <w:szCs w:val="20"/>
        </w:rPr>
        <w:t>Продавцу</w:t>
      </w:r>
      <w:r w:rsidR="0072587C" w:rsidRPr="00332B00">
        <w:rPr>
          <w:rFonts w:ascii="GHEA Grapalat" w:hAnsi="GHEA Grapalat"/>
          <w:sz w:val="20"/>
          <w:szCs w:val="20"/>
        </w:rPr>
        <w:t xml:space="preserve"> не производятся.</w:t>
      </w:r>
      <w:r w:rsidR="003C61D5" w:rsidRPr="00332B00">
        <w:rPr>
          <w:rStyle w:val="af6"/>
          <w:rFonts w:ascii="GHEA Grapalat" w:hAnsi="GHEA Grapalat"/>
          <w:sz w:val="20"/>
          <w:szCs w:val="20"/>
        </w:rPr>
        <w:footnoteReference w:customMarkFollows="1" w:id="17"/>
        <w:t>18</w:t>
      </w:r>
      <w:r w:rsidR="00C45B20" w:rsidRPr="00332B00">
        <w:rPr>
          <w:rFonts w:ascii="GHEA Grapalat" w:hAnsi="GHEA Grapalat"/>
          <w:sz w:val="20"/>
          <w:szCs w:val="20"/>
        </w:rPr>
        <w:t>.</w:t>
      </w:r>
    </w:p>
    <w:p w14:paraId="61E92586" w14:textId="77777777" w:rsidR="00071D1C" w:rsidRPr="00332B00" w:rsidRDefault="00071D1C"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rPr>
        <w:t>3.</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32B00">
        <w:rPr>
          <w:rFonts w:ascii="Calibri" w:hAnsi="Calibri" w:cs="Calibri"/>
          <w:sz w:val="20"/>
          <w:szCs w:val="20"/>
          <w:lang w:val="en-US"/>
        </w:rPr>
        <w:t> </w:t>
      </w:r>
      <w:r w:rsidRPr="00332B0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332B00">
        <w:rPr>
          <w:rFonts w:ascii="GHEA Grapalat" w:hAnsi="GHEA Grapalat"/>
          <w:sz w:val="20"/>
          <w:szCs w:val="20"/>
        </w:rPr>
        <w:t>в течение месяцев, предусмотренных</w:t>
      </w:r>
      <w:r w:rsidR="0044370A" w:rsidRPr="00332B00" w:rsidDel="0044370A">
        <w:rPr>
          <w:rFonts w:ascii="GHEA Grapalat" w:hAnsi="GHEA Grapalat"/>
          <w:sz w:val="20"/>
          <w:szCs w:val="20"/>
        </w:rPr>
        <w:t xml:space="preserve"> </w:t>
      </w:r>
      <w:r w:rsidRPr="00332B00">
        <w:rPr>
          <w:rFonts w:ascii="GHEA Grapalat" w:hAnsi="GHEA Grapalat"/>
          <w:sz w:val="20"/>
          <w:szCs w:val="20"/>
        </w:rPr>
        <w:t>графиком оплаты договора (Приложение № 2, но</w:t>
      </w:r>
      <w:r w:rsidR="00C45B20" w:rsidRPr="00332B00">
        <w:rPr>
          <w:rFonts w:ascii="Calibri" w:hAnsi="Calibri" w:cs="Calibri"/>
          <w:sz w:val="20"/>
          <w:szCs w:val="20"/>
          <w:lang w:val="en-US"/>
        </w:rPr>
        <w:t> </w:t>
      </w:r>
      <w:r w:rsidRPr="00332B00">
        <w:rPr>
          <w:rFonts w:ascii="GHEA Grapalat" w:hAnsi="GHEA Grapalat"/>
          <w:sz w:val="20"/>
          <w:szCs w:val="20"/>
        </w:rPr>
        <w:t xml:space="preserve">не позднее чем </w:t>
      </w:r>
      <w:proofErr w:type="gramStart"/>
      <w:r w:rsidRPr="00332B00">
        <w:rPr>
          <w:rFonts w:ascii="GHEA Grapalat" w:hAnsi="GHEA Grapalat"/>
          <w:sz w:val="20"/>
          <w:szCs w:val="20"/>
        </w:rPr>
        <w:t xml:space="preserve">до </w:t>
      </w:r>
      <w:r w:rsidR="001762F4" w:rsidRPr="00332B00">
        <w:rPr>
          <w:rFonts w:ascii="GHEA Grapalat" w:hAnsi="GHEA Grapalat"/>
          <w:sz w:val="20"/>
          <w:szCs w:val="20"/>
        </w:rPr>
        <w:t xml:space="preserve"> ---</w:t>
      </w:r>
      <w:proofErr w:type="gramEnd"/>
      <w:r w:rsidR="0044370A" w:rsidRPr="00332B00">
        <w:rPr>
          <w:rFonts w:ascii="GHEA Grapalat" w:hAnsi="GHEA Grapalat"/>
          <w:sz w:val="20"/>
          <w:szCs w:val="20"/>
        </w:rPr>
        <w:t>ого</w:t>
      </w:r>
      <w:r w:rsidR="0044370A" w:rsidRPr="00332B00">
        <w:rPr>
          <w:rFonts w:ascii="GHEA Grapalat" w:hAnsi="GHEA Grapalat"/>
          <w:sz w:val="20"/>
          <w:szCs w:val="20"/>
          <w:lang w:val="hy-AM"/>
        </w:rPr>
        <w:t xml:space="preserve"> </w:t>
      </w:r>
      <w:r w:rsidRPr="00332B00">
        <w:rPr>
          <w:rFonts w:ascii="GHEA Grapalat" w:hAnsi="GHEA Grapalat"/>
          <w:sz w:val="20"/>
          <w:szCs w:val="20"/>
        </w:rPr>
        <w:t xml:space="preserve">декабря данного года. </w:t>
      </w:r>
    </w:p>
    <w:p w14:paraId="4851733A" w14:textId="77777777" w:rsidR="00232E31" w:rsidRPr="00332B00" w:rsidRDefault="00232E31" w:rsidP="003850C3">
      <w:pPr>
        <w:widowControl w:val="0"/>
        <w:tabs>
          <w:tab w:val="left" w:pos="1134"/>
        </w:tabs>
        <w:ind w:firstLine="567"/>
        <w:jc w:val="both"/>
        <w:rPr>
          <w:rFonts w:ascii="GHEA Grapalat" w:hAnsi="GHEA Grapalat"/>
          <w:sz w:val="20"/>
          <w:szCs w:val="20"/>
          <w:lang w:val="hy-AM"/>
        </w:rPr>
      </w:pPr>
      <w:r w:rsidRPr="00332B0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32B00">
        <w:rPr>
          <w:rFonts w:ascii="GHEA Grapalat" w:hAnsi="GHEA Grapalat"/>
          <w:sz w:val="20"/>
          <w:szCs w:val="20"/>
          <w:vertAlign w:val="superscript"/>
          <w:lang w:val="hy-AM"/>
        </w:rPr>
        <w:t>17,1</w:t>
      </w:r>
      <w:r w:rsidRPr="00332B00">
        <w:rPr>
          <w:rFonts w:ascii="GHEA Grapalat" w:hAnsi="GHEA Grapalat"/>
          <w:sz w:val="20"/>
          <w:szCs w:val="20"/>
          <w:lang w:val="hy-AM"/>
        </w:rPr>
        <w:t>.</w:t>
      </w:r>
    </w:p>
    <w:p w14:paraId="77BE40F9" w14:textId="77777777" w:rsidR="00071D1C" w:rsidRPr="00332B00" w:rsidRDefault="00071D1C" w:rsidP="003850C3">
      <w:pPr>
        <w:widowControl w:val="0"/>
        <w:ind w:firstLine="720"/>
        <w:jc w:val="both"/>
        <w:rPr>
          <w:rFonts w:ascii="GHEA Grapalat" w:hAnsi="GHEA Grapalat" w:cs="Sylfaen"/>
          <w:i/>
          <w:sz w:val="20"/>
          <w:szCs w:val="20"/>
          <w:u w:val="single"/>
          <w:lang w:val="hy-AM"/>
        </w:rPr>
      </w:pPr>
    </w:p>
    <w:p w14:paraId="58CF868B"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4. КАЧЕСТВО И ГАРАНТИЯ ТОВАРА</w:t>
      </w:r>
    </w:p>
    <w:p w14:paraId="2C696687"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4.</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628F0F53" w14:textId="5EB97F38" w:rsidR="009E45F3"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4.</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 xml:space="preserve">Для товаров, являющихся основным средством, гарантийным сроком устанавливается </w:t>
      </w:r>
      <w:r w:rsidR="00C062A9" w:rsidRPr="00332B00">
        <w:rPr>
          <w:rFonts w:ascii="GHEA Grapalat" w:hAnsi="GHEA Grapalat"/>
          <w:sz w:val="20"/>
          <w:szCs w:val="20"/>
          <w:lang w:val="hy-AM"/>
        </w:rPr>
        <w:t xml:space="preserve">365 </w:t>
      </w:r>
      <w:r w:rsidRPr="00332B00">
        <w:rPr>
          <w:rFonts w:ascii="GHEA Grapalat" w:hAnsi="GHEA Grapalat"/>
          <w:sz w:val="20"/>
          <w:szCs w:val="20"/>
        </w:rPr>
        <w:t>календарных дней со дня, следующего за днем принятия товара Покупателем.</w:t>
      </w:r>
      <w:r w:rsidR="00AA7117" w:rsidRPr="00332B00">
        <w:rPr>
          <w:rFonts w:ascii="GHEA Grapalat" w:hAnsi="GHEA Grapalat"/>
          <w:sz w:val="20"/>
          <w:szCs w:val="20"/>
        </w:rPr>
        <w:t xml:space="preserve"> </w:t>
      </w:r>
      <w:r w:rsidRPr="00332B0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332B00">
        <w:rPr>
          <w:rStyle w:val="af6"/>
          <w:rFonts w:ascii="GHEA Grapalat" w:hAnsi="GHEA Grapalat"/>
          <w:sz w:val="20"/>
          <w:szCs w:val="20"/>
        </w:rPr>
        <w:footnoteReference w:customMarkFollows="1" w:id="18"/>
        <w:t>19</w:t>
      </w:r>
      <w:r w:rsidRPr="00332B00">
        <w:rPr>
          <w:rFonts w:ascii="GHEA Grapalat" w:hAnsi="GHEA Grapalat"/>
          <w:sz w:val="20"/>
          <w:szCs w:val="20"/>
        </w:rPr>
        <w:t>.</w:t>
      </w:r>
    </w:p>
    <w:p w14:paraId="254BCB88" w14:textId="77777777" w:rsidR="009E45F3" w:rsidRPr="00332B00" w:rsidRDefault="009E45F3" w:rsidP="003850C3">
      <w:pPr>
        <w:widowControl w:val="0"/>
        <w:jc w:val="center"/>
        <w:rPr>
          <w:rFonts w:ascii="GHEA Grapalat" w:hAnsi="GHEA Grapalat"/>
          <w:b/>
          <w:sz w:val="20"/>
          <w:szCs w:val="20"/>
        </w:rPr>
      </w:pPr>
      <w:r w:rsidRPr="00332B00">
        <w:rPr>
          <w:rFonts w:ascii="GHEA Grapalat" w:hAnsi="GHEA Grapalat"/>
          <w:b/>
          <w:sz w:val="20"/>
          <w:szCs w:val="20"/>
        </w:rPr>
        <w:lastRenderedPageBreak/>
        <w:t>5. ПЕРЕДАЧА И ПРИЕМ ТОВАРА</w:t>
      </w:r>
    </w:p>
    <w:p w14:paraId="67CBD4DB" w14:textId="77777777" w:rsidR="009E45F3" w:rsidRPr="00332B00" w:rsidRDefault="009E45F3"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32B00">
        <w:rPr>
          <w:rFonts w:ascii="GHEA Grapalat" w:hAnsi="GHEA Grapalat"/>
          <w:sz w:val="20"/>
          <w:szCs w:val="20"/>
        </w:rPr>
        <w:t>ием даты составления документа.</w:t>
      </w:r>
    </w:p>
    <w:p w14:paraId="11B1B518" w14:textId="77777777" w:rsidR="00CE1E11" w:rsidRPr="00332B00" w:rsidRDefault="00CE1E11" w:rsidP="003850C3">
      <w:pPr>
        <w:widowControl w:val="0"/>
        <w:ind w:firstLine="567"/>
        <w:jc w:val="both"/>
        <w:rPr>
          <w:rFonts w:ascii="GHEA Grapalat" w:hAnsi="GHEA Grapalat" w:cs="Sylfaen"/>
          <w:sz w:val="20"/>
          <w:szCs w:val="20"/>
        </w:rPr>
      </w:pPr>
      <w:r w:rsidRPr="00332B0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5.2.</w:t>
      </w:r>
      <w:r w:rsidRPr="00332B0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а)</w:t>
      </w:r>
      <w:r w:rsidRPr="00332B0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3672800" w14:textId="77777777" w:rsidR="001E4776" w:rsidRPr="00332B00" w:rsidRDefault="001E4776"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б)</w:t>
      </w:r>
      <w:r w:rsidRPr="00332B00">
        <w:rPr>
          <w:rFonts w:ascii="GHEA Grapalat" w:hAnsi="GHEA Grapalat"/>
          <w:sz w:val="20"/>
          <w:szCs w:val="20"/>
        </w:rPr>
        <w:tab/>
        <w:t>в отношении Продавца применяет меры ответственности, предусмотренные договором.</w:t>
      </w:r>
    </w:p>
    <w:p w14:paraId="37767B04" w14:textId="77777777" w:rsidR="00371CF8" w:rsidRPr="00332B00" w:rsidRDefault="00CB1211"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5</w:t>
      </w:r>
      <w:r w:rsidR="009123CA" w:rsidRPr="00332B00">
        <w:rPr>
          <w:rFonts w:ascii="GHEA Grapalat" w:hAnsi="GHEA Grapalat"/>
          <w:sz w:val="20"/>
          <w:szCs w:val="20"/>
        </w:rPr>
        <w:t>.</w:t>
      </w:r>
      <w:r w:rsidR="005B2A24" w:rsidRPr="00332B00">
        <w:rPr>
          <w:rFonts w:ascii="GHEA Grapalat" w:hAnsi="GHEA Grapalat"/>
          <w:sz w:val="20"/>
          <w:szCs w:val="20"/>
        </w:rPr>
        <w:t>3.</w:t>
      </w:r>
      <w:r w:rsidR="005B2A24" w:rsidRPr="00332B00">
        <w:rPr>
          <w:rFonts w:ascii="GHEA Grapalat" w:hAnsi="GHEA Grapalat"/>
          <w:sz w:val="20"/>
          <w:szCs w:val="20"/>
        </w:rPr>
        <w:tab/>
      </w:r>
      <w:r w:rsidR="00371CF8" w:rsidRPr="00332B0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332B00" w:rsidRDefault="00371CF8"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5.4.</w:t>
      </w:r>
      <w:r w:rsidRPr="00332B0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332B00" w:rsidRDefault="00BE5F44" w:rsidP="003850C3">
      <w:pPr>
        <w:widowControl w:val="0"/>
        <w:tabs>
          <w:tab w:val="left" w:pos="1134"/>
        </w:tabs>
        <w:ind w:firstLine="567"/>
        <w:jc w:val="both"/>
        <w:rPr>
          <w:rFonts w:ascii="GHEA Grapalat" w:hAnsi="GHEA Grapalat"/>
          <w:sz w:val="20"/>
          <w:szCs w:val="20"/>
        </w:rPr>
      </w:pPr>
    </w:p>
    <w:p w14:paraId="5C60AA33" w14:textId="77777777" w:rsidR="009123CA" w:rsidRPr="00332B00" w:rsidRDefault="009123CA" w:rsidP="003850C3">
      <w:pPr>
        <w:widowControl w:val="0"/>
        <w:jc w:val="center"/>
        <w:rPr>
          <w:rFonts w:ascii="GHEA Grapalat" w:hAnsi="GHEA Grapalat"/>
          <w:b/>
          <w:sz w:val="20"/>
          <w:szCs w:val="20"/>
        </w:rPr>
      </w:pPr>
      <w:r w:rsidRPr="00332B00">
        <w:rPr>
          <w:rFonts w:ascii="GHEA Grapalat" w:hAnsi="GHEA Grapalat"/>
          <w:b/>
          <w:sz w:val="20"/>
          <w:szCs w:val="20"/>
        </w:rPr>
        <w:t>6. ОТВЕТСТВЕННОСТЬ СТОРОН</w:t>
      </w:r>
    </w:p>
    <w:p w14:paraId="036E4B3C"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332B00">
        <w:rPr>
          <w:rFonts w:ascii="GHEA Grapalat" w:hAnsi="GHEA Grapalat"/>
          <w:sz w:val="20"/>
          <w:szCs w:val="20"/>
        </w:rPr>
        <w:t xml:space="preserve"> рабочий</w:t>
      </w:r>
      <w:r w:rsidRPr="00332B0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332B00" w:rsidRDefault="009123CA"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каждом случае поставки товара, не соответствующего указанной в</w:t>
      </w:r>
      <w:r w:rsidR="00D52566" w:rsidRPr="00332B00">
        <w:rPr>
          <w:rFonts w:ascii="Calibri" w:hAnsi="Calibri" w:cs="Calibri"/>
          <w:sz w:val="20"/>
          <w:szCs w:val="20"/>
          <w:lang w:val="en-US"/>
        </w:rPr>
        <w:t> </w:t>
      </w:r>
      <w:r w:rsidRPr="00332B00">
        <w:rPr>
          <w:rFonts w:ascii="GHEA Grapalat" w:hAnsi="GHEA Grapalat"/>
          <w:sz w:val="20"/>
          <w:szCs w:val="20"/>
        </w:rPr>
        <w:t>пункте 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332B00">
        <w:rPr>
          <w:rStyle w:val="af6"/>
          <w:rFonts w:ascii="GHEA Grapalat" w:hAnsi="GHEA Grapalat"/>
          <w:sz w:val="20"/>
          <w:szCs w:val="20"/>
        </w:rPr>
        <w:footnoteReference w:customMarkFollows="1" w:id="19"/>
        <w:t>20</w:t>
      </w:r>
      <w:r w:rsidRPr="00332B00">
        <w:rPr>
          <w:rFonts w:ascii="GHEA Grapalat" w:hAnsi="GHEA Grapalat"/>
          <w:sz w:val="20"/>
          <w:szCs w:val="20"/>
        </w:rPr>
        <w:t>.</w:t>
      </w:r>
      <w:r w:rsidR="00DF0BD2" w:rsidRPr="00332B00">
        <w:rPr>
          <w:rFonts w:ascii="GHEA Grapalat" w:hAnsi="GHEA Grapalat"/>
          <w:sz w:val="20"/>
          <w:szCs w:val="20"/>
        </w:rPr>
        <w:t xml:space="preserve"> </w:t>
      </w:r>
      <w:proofErr w:type="gramStart"/>
      <w:r w:rsidR="00DF0BD2" w:rsidRPr="00332B00">
        <w:rPr>
          <w:rFonts w:ascii="GHEA Grapalat" w:hAnsi="GHEA Grapalat"/>
          <w:sz w:val="20"/>
          <w:szCs w:val="20"/>
        </w:rPr>
        <w:t>При этом</w:t>
      </w:r>
      <w:r w:rsidR="00DF0BD2" w:rsidRPr="00332B00">
        <w:rPr>
          <w:rFonts w:ascii="GHEA Grapalat" w:hAnsi="GHEA Grapalat"/>
          <w:sz w:val="20"/>
          <w:szCs w:val="20"/>
          <w:lang w:val="hy-AM"/>
        </w:rPr>
        <w:t>,</w:t>
      </w:r>
      <w:proofErr w:type="gramEnd"/>
      <w:r w:rsidR="00DF0BD2" w:rsidRPr="00332B0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3A734A" w:rsidRPr="00332B00">
        <w:rPr>
          <w:rFonts w:ascii="GHEA Grapalat" w:hAnsi="GHEA Grapalat"/>
          <w:sz w:val="20"/>
          <w:szCs w:val="20"/>
        </w:rPr>
        <w:t>5.</w:t>
      </w:r>
      <w:r w:rsidR="003A734A" w:rsidRPr="00332B00">
        <w:rPr>
          <w:rFonts w:ascii="GHEA Grapalat" w:hAnsi="GHEA Grapalat"/>
          <w:sz w:val="20"/>
          <w:szCs w:val="20"/>
        </w:rPr>
        <w:tab/>
      </w:r>
      <w:r w:rsidRPr="00332B0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332B00">
        <w:rPr>
          <w:rFonts w:ascii="GHEA Grapalat" w:hAnsi="GHEA Grapalat"/>
          <w:sz w:val="20"/>
          <w:szCs w:val="20"/>
        </w:rPr>
        <w:t xml:space="preserve">рабочий </w:t>
      </w:r>
      <w:r w:rsidRPr="00332B0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332B00" w:rsidRDefault="0094684E"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332B00">
        <w:rPr>
          <w:rFonts w:ascii="GHEA Grapalat" w:hAnsi="GHEA Grapalat"/>
          <w:sz w:val="20"/>
          <w:szCs w:val="20"/>
        </w:rPr>
        <w:lastRenderedPageBreak/>
        <w:t>законодательством Республики Армения.</w:t>
      </w:r>
    </w:p>
    <w:p w14:paraId="257A87D3" w14:textId="77777777" w:rsidR="0094684E" w:rsidRPr="00332B00" w:rsidRDefault="00BE5525"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6</w:t>
      </w:r>
      <w:r w:rsidR="0094684E" w:rsidRPr="00332B00">
        <w:rPr>
          <w:rFonts w:ascii="GHEA Grapalat" w:hAnsi="GHEA Grapalat"/>
          <w:sz w:val="20"/>
          <w:szCs w:val="20"/>
        </w:rPr>
        <w:t>.</w:t>
      </w:r>
      <w:r w:rsidR="00AC30D5" w:rsidRPr="00332B00">
        <w:rPr>
          <w:rFonts w:ascii="GHEA Grapalat" w:hAnsi="GHEA Grapalat"/>
          <w:sz w:val="20"/>
          <w:szCs w:val="20"/>
        </w:rPr>
        <w:t>7.</w:t>
      </w:r>
      <w:r w:rsidR="00AC30D5" w:rsidRPr="00332B00">
        <w:rPr>
          <w:rFonts w:ascii="GHEA Grapalat" w:hAnsi="GHEA Grapalat"/>
          <w:sz w:val="20"/>
          <w:szCs w:val="20"/>
        </w:rPr>
        <w:tab/>
      </w:r>
      <w:r w:rsidR="0094684E" w:rsidRPr="00332B0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68B968F7" w14:textId="77777777" w:rsidR="00D52566" w:rsidRPr="00332B00" w:rsidRDefault="00D52566" w:rsidP="003850C3">
      <w:pPr>
        <w:rPr>
          <w:rFonts w:ascii="GHEA Grapalat" w:hAnsi="GHEA Grapalat"/>
          <w:sz w:val="20"/>
          <w:szCs w:val="20"/>
          <w:lang w:val="hy-AM"/>
        </w:rPr>
      </w:pPr>
    </w:p>
    <w:p w14:paraId="2BFCB83A" w14:textId="77777777" w:rsidR="009F337A" w:rsidRPr="00332B00" w:rsidRDefault="009F337A" w:rsidP="003850C3">
      <w:pPr>
        <w:widowControl w:val="0"/>
        <w:jc w:val="center"/>
        <w:rPr>
          <w:rFonts w:ascii="GHEA Grapalat" w:hAnsi="GHEA Grapalat"/>
          <w:b/>
          <w:sz w:val="20"/>
          <w:szCs w:val="20"/>
        </w:rPr>
      </w:pPr>
      <w:r w:rsidRPr="00332B00">
        <w:rPr>
          <w:rFonts w:ascii="GHEA Grapalat" w:hAnsi="GHEA Grapalat"/>
          <w:b/>
          <w:sz w:val="20"/>
          <w:szCs w:val="20"/>
        </w:rPr>
        <w:t>7. ДЕЙСТВИЕ НЕПРЕОДОЛИМОЙ СИЛЫ (ФОРС-МАЖОР)</w:t>
      </w:r>
    </w:p>
    <w:p w14:paraId="19346383" w14:textId="77777777" w:rsidR="009F337A" w:rsidRPr="00332B00" w:rsidRDefault="009F337A" w:rsidP="003850C3">
      <w:pPr>
        <w:widowControl w:val="0"/>
        <w:ind w:firstLine="567"/>
        <w:jc w:val="both"/>
        <w:rPr>
          <w:rFonts w:ascii="GHEA Grapalat" w:hAnsi="GHEA Grapalat"/>
          <w:sz w:val="20"/>
          <w:szCs w:val="20"/>
        </w:rPr>
      </w:pPr>
      <w:r w:rsidRPr="00332B0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332B00" w:rsidRDefault="0094684E" w:rsidP="003850C3">
      <w:pPr>
        <w:widowControl w:val="0"/>
        <w:jc w:val="center"/>
        <w:rPr>
          <w:rFonts w:ascii="GHEA Grapalat" w:hAnsi="GHEA Grapalat"/>
          <w:sz w:val="20"/>
          <w:szCs w:val="20"/>
          <w:lang w:val="hy-AM"/>
        </w:rPr>
      </w:pPr>
    </w:p>
    <w:p w14:paraId="180689F1" w14:textId="77777777" w:rsidR="00071D1C" w:rsidRPr="00332B00" w:rsidRDefault="00071D1C" w:rsidP="003850C3">
      <w:pPr>
        <w:widowControl w:val="0"/>
        <w:jc w:val="center"/>
        <w:rPr>
          <w:rFonts w:ascii="GHEA Grapalat" w:hAnsi="GHEA Grapalat"/>
          <w:b/>
          <w:sz w:val="20"/>
          <w:szCs w:val="20"/>
        </w:rPr>
      </w:pPr>
      <w:r w:rsidRPr="00332B00">
        <w:rPr>
          <w:rFonts w:ascii="GHEA Grapalat" w:hAnsi="GHEA Grapalat"/>
          <w:b/>
          <w:sz w:val="20"/>
          <w:szCs w:val="20"/>
        </w:rPr>
        <w:t>8. ИНЫЕ УСЛОВИЯ</w:t>
      </w:r>
    </w:p>
    <w:p w14:paraId="4DE6B3C6" w14:textId="77777777" w:rsidR="00071D1C" w:rsidRPr="00332B00" w:rsidRDefault="00071D1C" w:rsidP="003850C3">
      <w:pPr>
        <w:widowControl w:val="0"/>
        <w:tabs>
          <w:tab w:val="left" w:pos="1134"/>
        </w:tabs>
        <w:ind w:firstLine="567"/>
        <w:jc w:val="both"/>
        <w:rPr>
          <w:rFonts w:ascii="GHEA Grapalat" w:hAnsi="GHEA Grapalat" w:cs="Times Armenian"/>
          <w:sz w:val="20"/>
          <w:szCs w:val="20"/>
        </w:rPr>
      </w:pPr>
      <w:r w:rsidRPr="00332B00">
        <w:rPr>
          <w:rFonts w:ascii="GHEA Grapalat" w:hAnsi="GHEA Grapalat"/>
          <w:sz w:val="20"/>
          <w:szCs w:val="20"/>
        </w:rPr>
        <w:t>8.</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332B00" w:rsidRDefault="00071D1C" w:rsidP="003850C3">
      <w:pPr>
        <w:widowControl w:val="0"/>
        <w:ind w:firstLine="567"/>
        <w:jc w:val="both"/>
        <w:rPr>
          <w:rFonts w:ascii="GHEA Grapalat" w:hAnsi="GHEA Grapalat" w:cs="Sylfaen"/>
          <w:sz w:val="20"/>
          <w:szCs w:val="20"/>
        </w:rPr>
      </w:pPr>
      <w:r w:rsidRPr="00332B0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32B00">
        <w:rPr>
          <w:rStyle w:val="af6"/>
          <w:rFonts w:ascii="GHEA Grapalat" w:hAnsi="GHEA Grapalat"/>
          <w:sz w:val="20"/>
          <w:szCs w:val="20"/>
        </w:rPr>
        <w:footnoteReference w:customMarkFollows="1" w:id="20"/>
        <w:t>21</w:t>
      </w:r>
      <w:r w:rsidRPr="00332B00">
        <w:rPr>
          <w:rFonts w:ascii="GHEA Grapalat" w:hAnsi="GHEA Grapalat"/>
          <w:sz w:val="20"/>
          <w:szCs w:val="20"/>
        </w:rPr>
        <w:t>.</w:t>
      </w:r>
    </w:p>
    <w:p w14:paraId="520EB9F6"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9D71F8" w:rsidRPr="00332B00">
        <w:rPr>
          <w:rFonts w:ascii="GHEA Grapalat" w:hAnsi="GHEA Grapalat"/>
          <w:sz w:val="20"/>
          <w:szCs w:val="20"/>
        </w:rPr>
        <w:t>2.</w:t>
      </w:r>
      <w:r w:rsidR="009D71F8" w:rsidRPr="00332B00">
        <w:rPr>
          <w:rFonts w:ascii="GHEA Grapalat" w:hAnsi="GHEA Grapalat"/>
          <w:sz w:val="20"/>
          <w:szCs w:val="20"/>
        </w:rPr>
        <w:tab/>
      </w:r>
      <w:r w:rsidRPr="00332B0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32B00">
        <w:rPr>
          <w:rFonts w:ascii="Calibri" w:hAnsi="Calibri" w:cs="Calibri"/>
          <w:sz w:val="20"/>
          <w:szCs w:val="20"/>
          <w:lang w:val="en-US"/>
        </w:rPr>
        <w:t> </w:t>
      </w:r>
      <w:r w:rsidRPr="00332B00">
        <w:rPr>
          <w:rFonts w:ascii="GHEA Grapalat" w:hAnsi="GHEA Grapalat"/>
          <w:sz w:val="20"/>
          <w:szCs w:val="20"/>
        </w:rPr>
        <w:t>тре</w:t>
      </w:r>
      <w:r w:rsidR="00D52566" w:rsidRPr="00332B00">
        <w:rPr>
          <w:rFonts w:ascii="GHEA Grapalat" w:hAnsi="GHEA Grapalat"/>
          <w:sz w:val="20"/>
          <w:szCs w:val="20"/>
        </w:rPr>
        <w:t>бования, вытекающее из договора</w:t>
      </w:r>
      <w:r w:rsidRPr="00332B00">
        <w:rPr>
          <w:rFonts w:ascii="GHEA Grapalat" w:hAnsi="GHEA Grapalat"/>
          <w:sz w:val="20"/>
          <w:szCs w:val="20"/>
        </w:rPr>
        <w:t xml:space="preserve">, не может быть передано другому лицу без письменного согласия стороны должника. </w:t>
      </w:r>
    </w:p>
    <w:p w14:paraId="1A01023D"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B2A24" w:rsidRPr="00332B00">
        <w:rPr>
          <w:rFonts w:ascii="GHEA Grapalat" w:hAnsi="GHEA Grapalat"/>
          <w:sz w:val="20"/>
          <w:szCs w:val="20"/>
        </w:rPr>
        <w:t>3.</w:t>
      </w:r>
      <w:r w:rsidR="005B2A24" w:rsidRPr="00332B00">
        <w:rPr>
          <w:rFonts w:ascii="GHEA Grapalat" w:hAnsi="GHEA Grapalat"/>
          <w:sz w:val="20"/>
          <w:szCs w:val="20"/>
        </w:rPr>
        <w:tab/>
      </w:r>
      <w:r w:rsidRPr="00332B0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32B00">
        <w:rPr>
          <w:rFonts w:ascii="GHEA Grapalat" w:hAnsi="GHEA Grapalat"/>
          <w:sz w:val="20"/>
          <w:szCs w:val="20"/>
          <w:lang w:val="hy-AM"/>
        </w:rPr>
        <w:t xml:space="preserve"> расторгает договор</w:t>
      </w:r>
      <w:r w:rsidRPr="00332B00">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w:t>
      </w:r>
      <w:r w:rsidR="00552934" w:rsidRPr="00332B00">
        <w:rPr>
          <w:rFonts w:ascii="GHEA Grapalat" w:hAnsi="GHEA Grapalat"/>
          <w:sz w:val="20"/>
          <w:szCs w:val="20"/>
        </w:rPr>
        <w:t>4.</w:t>
      </w:r>
      <w:r w:rsidR="00552934" w:rsidRPr="00332B00">
        <w:rPr>
          <w:rFonts w:ascii="GHEA Grapalat" w:hAnsi="GHEA Grapalat"/>
          <w:sz w:val="20"/>
          <w:szCs w:val="20"/>
        </w:rPr>
        <w:tab/>
      </w:r>
      <w:r w:rsidRPr="00332B00">
        <w:rPr>
          <w:rFonts w:ascii="GHEA Grapalat" w:hAnsi="GHEA Grapalat"/>
          <w:sz w:val="20"/>
          <w:szCs w:val="20"/>
        </w:rPr>
        <w:t>Споры в связи с договором подлежат рассмотрению в судах Республики Армения.</w:t>
      </w:r>
    </w:p>
    <w:p w14:paraId="5859BF57" w14:textId="77777777" w:rsidR="00071D1C" w:rsidRPr="00332B00" w:rsidRDefault="00071D1C" w:rsidP="003850C3">
      <w:pPr>
        <w:widowControl w:val="0"/>
        <w:tabs>
          <w:tab w:val="left" w:pos="1134"/>
        </w:tabs>
        <w:ind w:firstLine="567"/>
        <w:jc w:val="both"/>
        <w:rPr>
          <w:rFonts w:ascii="GHEA Grapalat" w:hAnsi="GHEA Grapalat" w:cs="Sylfaen"/>
          <w:sz w:val="20"/>
          <w:szCs w:val="20"/>
        </w:rPr>
      </w:pPr>
      <w:r w:rsidRPr="00332B00">
        <w:rPr>
          <w:rFonts w:ascii="GHEA Grapalat" w:hAnsi="GHEA Grapalat"/>
          <w:sz w:val="20"/>
          <w:szCs w:val="20"/>
        </w:rPr>
        <w:t>8.5</w:t>
      </w:r>
      <w:r w:rsidRPr="00332B0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332B00">
        <w:rPr>
          <w:rFonts w:ascii="GHEA Grapalat" w:hAnsi="GHEA Grapalat"/>
          <w:sz w:val="20"/>
          <w:szCs w:val="20"/>
        </w:rPr>
        <w:t>—</w:t>
      </w:r>
      <w:r w:rsidRPr="00332B0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60E5C41" w14:textId="77777777" w:rsidR="00071D1C" w:rsidRPr="00332B00" w:rsidRDefault="00071D1C" w:rsidP="003850C3">
      <w:pPr>
        <w:widowControl w:val="0"/>
        <w:tabs>
          <w:tab w:val="left" w:pos="1134"/>
        </w:tabs>
        <w:ind w:firstLine="567"/>
        <w:jc w:val="both"/>
        <w:rPr>
          <w:rFonts w:ascii="GHEA Grapalat" w:hAnsi="GHEA Grapalat" w:cs="Sylfaen"/>
          <w:spacing w:val="-6"/>
          <w:sz w:val="20"/>
          <w:szCs w:val="20"/>
        </w:rPr>
      </w:pPr>
      <w:r w:rsidRPr="00332B0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6.</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агентского договора:</w:t>
      </w:r>
    </w:p>
    <w:p w14:paraId="4332D6D5"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1)</w:t>
      </w:r>
      <w:r w:rsidR="00E95CE6" w:rsidRPr="00332B00">
        <w:rPr>
          <w:rFonts w:ascii="GHEA Grapalat" w:hAnsi="GHEA Grapalat"/>
          <w:sz w:val="20"/>
          <w:szCs w:val="20"/>
        </w:rPr>
        <w:tab/>
      </w:r>
      <w:r w:rsidRPr="00332B00">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10688026"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lastRenderedPageBreak/>
        <w:t>2)</w:t>
      </w:r>
      <w:r w:rsidR="00E95CE6" w:rsidRPr="00332B00">
        <w:rPr>
          <w:rFonts w:ascii="GHEA Grapalat" w:hAnsi="GHEA Grapalat"/>
          <w:sz w:val="20"/>
          <w:szCs w:val="20"/>
        </w:rPr>
        <w:tab/>
      </w:r>
      <w:r w:rsidRPr="00332B0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32B00">
        <w:rPr>
          <w:rStyle w:val="af6"/>
          <w:rFonts w:ascii="GHEA Grapalat" w:hAnsi="GHEA Grapalat"/>
          <w:sz w:val="20"/>
          <w:szCs w:val="20"/>
        </w:rPr>
        <w:footnoteReference w:customMarkFollows="1" w:id="21"/>
        <w:t>22</w:t>
      </w:r>
      <w:r w:rsidRPr="00332B00">
        <w:rPr>
          <w:rFonts w:ascii="GHEA Grapalat" w:hAnsi="GHEA Grapalat"/>
          <w:sz w:val="20"/>
          <w:szCs w:val="20"/>
        </w:rPr>
        <w:t>.</w:t>
      </w:r>
    </w:p>
    <w:p w14:paraId="1408F25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AC30D5" w:rsidRPr="00332B00">
        <w:rPr>
          <w:rFonts w:ascii="GHEA Grapalat" w:hAnsi="GHEA Grapalat"/>
          <w:sz w:val="20"/>
          <w:szCs w:val="20"/>
        </w:rPr>
        <w:t>7.</w:t>
      </w:r>
      <w:r w:rsidR="00AC30D5" w:rsidRPr="00332B00">
        <w:rPr>
          <w:rFonts w:ascii="GHEA Grapalat" w:hAnsi="GHEA Grapalat"/>
          <w:sz w:val="20"/>
          <w:szCs w:val="20"/>
        </w:rPr>
        <w:tab/>
      </w:r>
      <w:r w:rsidRPr="00332B0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32B00">
        <w:rPr>
          <w:rStyle w:val="af6"/>
          <w:rFonts w:ascii="GHEA Grapalat" w:hAnsi="GHEA Grapalat"/>
          <w:sz w:val="20"/>
          <w:szCs w:val="20"/>
        </w:rPr>
        <w:footnoteReference w:customMarkFollows="1" w:id="22"/>
        <w:t>23</w:t>
      </w:r>
      <w:r w:rsidRPr="00332B00">
        <w:rPr>
          <w:rFonts w:ascii="GHEA Grapalat" w:hAnsi="GHEA Grapalat"/>
          <w:sz w:val="20"/>
          <w:szCs w:val="20"/>
        </w:rPr>
        <w:t>.</w:t>
      </w:r>
    </w:p>
    <w:p w14:paraId="3644F654"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8.</w:t>
      </w:r>
      <w:r w:rsidR="006E15CD" w:rsidRPr="00332B00">
        <w:rPr>
          <w:rFonts w:ascii="GHEA Grapalat" w:hAnsi="GHEA Grapalat"/>
          <w:sz w:val="20"/>
          <w:szCs w:val="20"/>
        </w:rPr>
        <w:tab/>
      </w:r>
      <w:proofErr w:type="gramStart"/>
      <w:r w:rsidRPr="00332B00">
        <w:rPr>
          <w:rFonts w:ascii="GHEA Grapalat" w:hAnsi="GHEA Grapalat"/>
          <w:sz w:val="20"/>
          <w:szCs w:val="20"/>
        </w:rPr>
        <w:t>При наличии предложения от Продавца,</w:t>
      </w:r>
      <w:proofErr w:type="gramEnd"/>
      <w:r w:rsidRPr="00332B00">
        <w:rPr>
          <w:rFonts w:ascii="GHEA Grapalat" w:hAnsi="GHEA Grapalat"/>
          <w:sz w:val="20"/>
          <w:szCs w:val="20"/>
        </w:rPr>
        <w:t xml:space="preserve">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332B00">
        <w:rPr>
          <w:rFonts w:ascii="GHEA Grapalat" w:hAnsi="GHEA Grapalat"/>
          <w:sz w:val="20"/>
          <w:szCs w:val="20"/>
        </w:rPr>
        <w:t>товара</w:t>
      </w:r>
      <w:r w:rsidR="005A3009" w:rsidRPr="00332B00">
        <w:rPr>
          <w:rFonts w:ascii="GHEA Grapalat" w:hAnsi="GHEA Grapalat"/>
          <w:sz w:val="20"/>
          <w:szCs w:val="20"/>
        </w:rPr>
        <w:t>,а</w:t>
      </w:r>
      <w:proofErr w:type="spellEnd"/>
      <w:proofErr w:type="gramEnd"/>
      <w:r w:rsidR="005A3009" w:rsidRPr="00332B00">
        <w:rPr>
          <w:rFonts w:ascii="GHEA Grapalat" w:hAnsi="GHEA Grapalat"/>
          <w:sz w:val="20"/>
          <w:szCs w:val="20"/>
        </w:rPr>
        <w:t xml:space="preserve"> предложение продавца было представлено не позднее </w:t>
      </w:r>
      <w:r w:rsidR="006F01FB" w:rsidRPr="00332B00">
        <w:rPr>
          <w:rFonts w:ascii="GHEA Grapalat" w:hAnsi="GHEA Grapalat"/>
          <w:sz w:val="20"/>
          <w:szCs w:val="20"/>
        </w:rPr>
        <w:t>7-и</w:t>
      </w:r>
      <w:r w:rsidR="005A3009" w:rsidRPr="00332B0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332B00">
        <w:rPr>
          <w:rFonts w:ascii="GHEA Grapalat" w:hAnsi="GHEA Grapalat"/>
          <w:sz w:val="20"/>
          <w:szCs w:val="20"/>
          <w:lang w:val="hy-AM"/>
        </w:rPr>
        <w:t xml:space="preserve">. </w:t>
      </w:r>
      <w:r w:rsidRPr="00332B0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332B00" w:rsidRDefault="00071D1C" w:rsidP="003850C3">
      <w:pPr>
        <w:widowControl w:val="0"/>
        <w:tabs>
          <w:tab w:val="left" w:pos="1134"/>
        </w:tabs>
        <w:ind w:firstLine="567"/>
        <w:jc w:val="both"/>
        <w:rPr>
          <w:rFonts w:ascii="GHEA Grapalat" w:hAnsi="GHEA Grapalat"/>
          <w:sz w:val="20"/>
          <w:szCs w:val="20"/>
        </w:rPr>
      </w:pPr>
      <w:r w:rsidRPr="00332B00">
        <w:rPr>
          <w:rFonts w:ascii="GHEA Grapalat" w:hAnsi="GHEA Grapalat"/>
          <w:sz w:val="20"/>
          <w:szCs w:val="20"/>
        </w:rPr>
        <w:t>8.</w:t>
      </w:r>
      <w:r w:rsidR="006E15CD" w:rsidRPr="00332B00">
        <w:rPr>
          <w:rFonts w:ascii="GHEA Grapalat" w:hAnsi="GHEA Grapalat"/>
          <w:sz w:val="20"/>
          <w:szCs w:val="20"/>
        </w:rPr>
        <w:t>9.</w:t>
      </w:r>
      <w:r w:rsidR="006E15CD" w:rsidRPr="00332B00">
        <w:rPr>
          <w:rFonts w:ascii="GHEA Grapalat" w:hAnsi="GHEA Grapalat"/>
          <w:sz w:val="20"/>
          <w:szCs w:val="20"/>
        </w:rPr>
        <w:tab/>
      </w:r>
      <w:r w:rsidRPr="00332B0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332B00">
        <w:rPr>
          <w:rFonts w:ascii="GHEA Grapalat" w:hAnsi="GHEA Grapalat"/>
          <w:sz w:val="20"/>
          <w:szCs w:val="20"/>
        </w:rPr>
        <w:t>—</w:t>
      </w:r>
      <w:r w:rsidRPr="00332B00">
        <w:rPr>
          <w:rFonts w:ascii="GHEA Grapalat" w:hAnsi="GHEA Grapalat"/>
          <w:sz w:val="20"/>
          <w:szCs w:val="20"/>
        </w:rPr>
        <w:t xml:space="preserve"> это выгода или убытки, понесенные данной стороной.</w:t>
      </w:r>
      <w:r w:rsidR="003A39AC" w:rsidRPr="00332B00" w:rsidDel="003A39AC">
        <w:rPr>
          <w:rFonts w:ascii="GHEA Grapalat" w:hAnsi="GHEA Grapalat"/>
          <w:sz w:val="20"/>
          <w:szCs w:val="20"/>
        </w:rPr>
        <w:t xml:space="preserve"> </w:t>
      </w:r>
      <w:r w:rsidRPr="00332B0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332B00" w:rsidRDefault="00071D1C" w:rsidP="003850C3">
      <w:pPr>
        <w:widowControl w:val="0"/>
        <w:tabs>
          <w:tab w:val="left" w:pos="1276"/>
        </w:tabs>
        <w:ind w:firstLine="567"/>
        <w:jc w:val="both"/>
        <w:rPr>
          <w:rFonts w:ascii="GHEA Grapalat" w:hAnsi="GHEA Grapalat"/>
          <w:sz w:val="20"/>
          <w:szCs w:val="20"/>
        </w:rPr>
      </w:pPr>
      <w:r w:rsidRPr="00332B00">
        <w:rPr>
          <w:rFonts w:ascii="GHEA Grapalat" w:hAnsi="GHEA Grapalat"/>
          <w:sz w:val="20"/>
          <w:szCs w:val="20"/>
        </w:rPr>
        <w:t>8.1</w:t>
      </w:r>
      <w:r w:rsidR="00E3606B" w:rsidRPr="00332B00">
        <w:rPr>
          <w:rFonts w:ascii="GHEA Grapalat" w:hAnsi="GHEA Grapalat"/>
          <w:sz w:val="20"/>
          <w:szCs w:val="20"/>
        </w:rPr>
        <w:t>0.</w:t>
      </w:r>
      <w:r w:rsidR="00E3606B" w:rsidRPr="00332B00">
        <w:rPr>
          <w:rFonts w:ascii="GHEA Grapalat" w:hAnsi="GHEA Grapalat"/>
          <w:sz w:val="20"/>
          <w:szCs w:val="20"/>
        </w:rPr>
        <w:tab/>
      </w:r>
      <w:r w:rsidRPr="00332B00">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332B00">
        <w:rPr>
          <w:rFonts w:ascii="GHEA Grapalat" w:hAnsi="GHEA Grapalat"/>
          <w:sz w:val="20"/>
          <w:szCs w:val="20"/>
        </w:rPr>
        <w:t>При этом,</w:t>
      </w:r>
      <w:proofErr w:type="gramEnd"/>
      <w:r w:rsidRPr="00332B00">
        <w:rPr>
          <w:rFonts w:ascii="GHEA Grapalat" w:hAnsi="GHEA Grapalat"/>
          <w:sz w:val="20"/>
          <w:szCs w:val="20"/>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32B00">
        <w:rPr>
          <w:rFonts w:ascii="Calibri" w:hAnsi="Calibri" w:cs="Calibri"/>
          <w:sz w:val="20"/>
          <w:szCs w:val="20"/>
          <w:lang w:val="en-US"/>
        </w:rPr>
        <w:t> </w:t>
      </w:r>
      <w:r w:rsidRPr="00332B00">
        <w:rPr>
          <w:rFonts w:ascii="GHEA Grapalat" w:hAnsi="GHEA Grapalat"/>
          <w:sz w:val="20"/>
          <w:szCs w:val="20"/>
        </w:rPr>
        <w:t xml:space="preserve">Армения. </w:t>
      </w:r>
    </w:p>
    <w:p w14:paraId="1E29D8B0" w14:textId="77777777" w:rsidR="00071D1C" w:rsidRPr="00332B00" w:rsidRDefault="00071D1C" w:rsidP="003850C3">
      <w:pPr>
        <w:widowControl w:val="0"/>
        <w:tabs>
          <w:tab w:val="left" w:pos="1276"/>
        </w:tabs>
        <w:ind w:firstLine="567"/>
        <w:jc w:val="both"/>
        <w:rPr>
          <w:rFonts w:ascii="GHEA Grapalat" w:hAnsi="GHEA Grapalat"/>
          <w:spacing w:val="-6"/>
          <w:sz w:val="20"/>
          <w:szCs w:val="20"/>
        </w:rPr>
      </w:pPr>
      <w:r w:rsidRPr="00332B00">
        <w:rPr>
          <w:rFonts w:ascii="GHEA Grapalat" w:hAnsi="GHEA Grapalat"/>
          <w:sz w:val="20"/>
          <w:szCs w:val="20"/>
        </w:rPr>
        <w:t>8.1</w:t>
      </w:r>
      <w:r w:rsidR="009D71F8" w:rsidRPr="00332B00">
        <w:rPr>
          <w:rFonts w:ascii="GHEA Grapalat" w:hAnsi="GHEA Grapalat"/>
          <w:sz w:val="20"/>
          <w:szCs w:val="20"/>
        </w:rPr>
        <w:t>1.</w:t>
      </w:r>
      <w:r w:rsidR="009D71F8" w:rsidRPr="00332B00">
        <w:rPr>
          <w:rFonts w:ascii="GHEA Grapalat" w:hAnsi="GHEA Grapalat"/>
          <w:sz w:val="20"/>
          <w:szCs w:val="20"/>
        </w:rPr>
        <w:tab/>
      </w:r>
      <w:r w:rsidRPr="00332B0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32B00">
        <w:rPr>
          <w:rFonts w:ascii="Calibri" w:hAnsi="Calibri" w:cs="Calibri"/>
          <w:spacing w:val="-6"/>
          <w:sz w:val="20"/>
          <w:szCs w:val="20"/>
          <w:lang w:val="en-US"/>
        </w:rPr>
        <w:t> </w:t>
      </w:r>
      <w:r w:rsidRPr="00332B0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332B00">
        <w:rPr>
          <w:rFonts w:ascii="GHEA Grapalat" w:hAnsi="GHEA Grapalat"/>
          <w:sz w:val="20"/>
          <w:szCs w:val="20"/>
        </w:rPr>
        <w:t xml:space="preserve"> </w:t>
      </w:r>
      <w:r w:rsidR="00DD41E4" w:rsidRPr="00332B0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332B00">
        <w:rPr>
          <w:rFonts w:ascii="GHEA Grapalat" w:hAnsi="GHEA Grapalat"/>
          <w:spacing w:val="-6"/>
          <w:sz w:val="20"/>
          <w:szCs w:val="20"/>
        </w:rPr>
        <w:t xml:space="preserve">высылает </w:t>
      </w:r>
      <w:r w:rsidR="00DD41E4" w:rsidRPr="00332B00">
        <w:rPr>
          <w:rFonts w:ascii="GHEA Grapalat" w:hAnsi="GHEA Grapalat"/>
          <w:spacing w:val="-6"/>
          <w:sz w:val="20"/>
          <w:szCs w:val="20"/>
        </w:rPr>
        <w:t>его также на электронную почту Продавца.</w:t>
      </w:r>
    </w:p>
    <w:p w14:paraId="7E0D1C4C"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32B00">
        <w:rPr>
          <w:rFonts w:ascii="GHEA Grapalat" w:eastAsiaTheme="minorHAnsi" w:hAnsi="GHEA Grapalat" w:cstheme="minorBidi"/>
          <w:sz w:val="20"/>
          <w:szCs w:val="20"/>
          <w:lang w:val="hy-AM" w:eastAsia="en-US" w:bidi="ar-SA"/>
        </w:rPr>
        <w:t xml:space="preserve">. </w:t>
      </w:r>
      <w:r w:rsidRPr="00332B0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332B00">
        <w:rPr>
          <w:rFonts w:ascii="GHEA Grapalat" w:eastAsiaTheme="minorHAnsi" w:hAnsi="GHEA Grapalat" w:cstheme="minorBidi"/>
          <w:sz w:val="20"/>
          <w:szCs w:val="20"/>
          <w:lang w:val="en-US" w:eastAsia="en-US" w:bidi="ar-SA"/>
        </w:rPr>
        <w:t>N</w:t>
      </w:r>
      <w:r w:rsidRPr="00332B0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w:t>
      </w:r>
      <w:r w:rsidRPr="00332B00">
        <w:rPr>
          <w:rFonts w:ascii="GHEA Grapalat" w:eastAsiaTheme="minorHAnsi" w:hAnsi="GHEA Grapalat" w:cstheme="minorBidi"/>
          <w:sz w:val="20"/>
          <w:szCs w:val="20"/>
          <w:lang w:eastAsia="en-US" w:bidi="ar-SA"/>
        </w:rPr>
        <w:lastRenderedPageBreak/>
        <w:t>предшествующий дню внесения Покупателем платежного поручения и копии протокола в казначейскую систему уполномоченного органа.</w:t>
      </w:r>
      <w:r w:rsidRPr="00332B00">
        <w:rPr>
          <w:rFonts w:ascii="GHEA Grapalat" w:eastAsiaTheme="minorHAnsi" w:hAnsi="GHEA Grapalat" w:cstheme="minorBidi"/>
          <w:sz w:val="20"/>
          <w:szCs w:val="20"/>
          <w:vertAlign w:val="superscript"/>
          <w:lang w:eastAsia="en-US" w:bidi="ar-SA"/>
        </w:rPr>
        <w:t>24</w:t>
      </w:r>
    </w:p>
    <w:p w14:paraId="58038013" w14:textId="77777777" w:rsidR="00C062A9" w:rsidRPr="00332B00" w:rsidRDefault="00C062A9" w:rsidP="00C062A9">
      <w:pPr>
        <w:widowControl w:val="0"/>
        <w:tabs>
          <w:tab w:val="left" w:pos="1276"/>
        </w:tabs>
        <w:spacing w:after="160"/>
        <w:ind w:firstLine="567"/>
        <w:jc w:val="both"/>
        <w:rPr>
          <w:rFonts w:ascii="GHEA Grapalat" w:hAnsi="GHEA Grapalat"/>
          <w:spacing w:val="-6"/>
          <w:sz w:val="20"/>
          <w:szCs w:val="20"/>
        </w:rPr>
      </w:pPr>
      <w:r w:rsidRPr="00332B00">
        <w:rPr>
          <w:rFonts w:ascii="GHEA Grapalat" w:hAnsi="GHEA Grapalat"/>
          <w:sz w:val="20"/>
          <w:szCs w:val="20"/>
        </w:rPr>
        <w:t>8.13.</w:t>
      </w:r>
      <w:r w:rsidRPr="00332B00">
        <w:rPr>
          <w:rFonts w:ascii="GHEA Grapalat" w:hAnsi="GHEA Grapalat"/>
          <w:sz w:val="20"/>
          <w:szCs w:val="20"/>
        </w:rPr>
        <w:tab/>
      </w:r>
      <w:r w:rsidRPr="00332B0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8.14.</w:t>
      </w:r>
      <w:r w:rsidRPr="00332B00">
        <w:rPr>
          <w:rFonts w:ascii="GHEA Grapalat" w:hAnsi="GHEA Grapalat"/>
          <w:sz w:val="20"/>
          <w:szCs w:val="20"/>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sidRPr="00332B00">
        <w:rPr>
          <w:rFonts w:ascii="Courier New" w:hAnsi="Courier New" w:cs="Courier New"/>
          <w:sz w:val="20"/>
          <w:szCs w:val="20"/>
          <w:lang w:val="en-US"/>
        </w:rPr>
        <w:t> </w:t>
      </w:r>
      <w:r w:rsidRPr="00332B00">
        <w:rPr>
          <w:rFonts w:ascii="GHEA Grapalat" w:hAnsi="GHEA Grapalat"/>
          <w:sz w:val="20"/>
          <w:szCs w:val="20"/>
        </w:rPr>
        <w:t>договору считаются неотъемлемой частью договора.</w:t>
      </w:r>
    </w:p>
    <w:p w14:paraId="783D0A04" w14:textId="77777777" w:rsidR="00C062A9" w:rsidRPr="00332B00" w:rsidRDefault="00C062A9" w:rsidP="00C062A9">
      <w:pPr>
        <w:widowControl w:val="0"/>
        <w:tabs>
          <w:tab w:val="left" w:pos="1276"/>
        </w:tabs>
        <w:spacing w:after="160"/>
        <w:ind w:firstLine="567"/>
        <w:jc w:val="both"/>
        <w:rPr>
          <w:rFonts w:ascii="GHEA Grapalat" w:hAnsi="GHEA Grapalat"/>
          <w:sz w:val="20"/>
          <w:szCs w:val="20"/>
        </w:rPr>
      </w:pPr>
      <w:r w:rsidRPr="00332B00">
        <w:rPr>
          <w:rFonts w:ascii="GHEA Grapalat" w:hAnsi="GHEA Grapalat"/>
          <w:sz w:val="20"/>
          <w:szCs w:val="20"/>
        </w:rPr>
        <w:t>8.15.</w:t>
      </w:r>
      <w:r w:rsidRPr="00332B00">
        <w:rPr>
          <w:rFonts w:ascii="GHEA Grapalat" w:hAnsi="GHEA Grapalat"/>
          <w:sz w:val="20"/>
          <w:szCs w:val="20"/>
        </w:rPr>
        <w:tab/>
        <w:t>К отношениям, связанным с договором, применяется право Республики Армения.</w:t>
      </w:r>
    </w:p>
    <w:p w14:paraId="58B629F9" w14:textId="77777777" w:rsidR="00C062A9" w:rsidRPr="00332B00" w:rsidRDefault="00C062A9" w:rsidP="00C062A9">
      <w:pPr>
        <w:widowControl w:val="0"/>
        <w:tabs>
          <w:tab w:val="left" w:pos="1276"/>
        </w:tabs>
        <w:spacing w:after="160"/>
        <w:ind w:firstLine="567"/>
        <w:jc w:val="both"/>
        <w:rPr>
          <w:ins w:id="15" w:author="Inesa Kocharyan" w:date="2025-02-19T10:37:00Z"/>
          <w:rFonts w:ascii="GHEA Grapalat" w:hAnsi="GHEA Grapalat"/>
          <w:sz w:val="20"/>
          <w:szCs w:val="20"/>
        </w:rPr>
      </w:pPr>
      <w:r w:rsidRPr="00332B00">
        <w:rPr>
          <w:rFonts w:ascii="GHEA Grapalat" w:hAnsi="GHEA Grapalat"/>
          <w:sz w:val="20"/>
          <w:szCs w:val="20"/>
        </w:rPr>
        <w:t>8.16.</w:t>
      </w:r>
      <w:r w:rsidRPr="00332B00">
        <w:rPr>
          <w:rFonts w:ascii="GHEA Grapalat" w:hAnsi="GHEA Grapalat"/>
          <w:sz w:val="20"/>
          <w:szCs w:val="20"/>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Pr="00332B00" w:rsidRDefault="00C062A9" w:rsidP="00C062A9">
      <w:pPr>
        <w:widowControl w:val="0"/>
        <w:tabs>
          <w:tab w:val="left" w:pos="1276"/>
        </w:tabs>
        <w:spacing w:after="160"/>
        <w:ind w:firstLine="567"/>
        <w:jc w:val="both"/>
        <w:rPr>
          <w:ins w:id="16" w:author="Inesa Kocharyan" w:date="2025-02-19T10:34:00Z"/>
          <w:rFonts w:ascii="GHEA Grapalat" w:hAnsi="GHEA Grapalat"/>
          <w:sz w:val="20"/>
          <w:szCs w:val="20"/>
        </w:rPr>
      </w:pPr>
      <w:r w:rsidRPr="00332B00">
        <w:rPr>
          <w:rStyle w:val="ezkurwreuab5ozgtqnkl"/>
          <w:i/>
          <w:sz w:val="20"/>
          <w:szCs w:val="20"/>
          <w:vertAlign w:val="superscript"/>
        </w:rPr>
        <w:t>24</w:t>
      </w:r>
      <w:r w:rsidRPr="00332B00">
        <w:rPr>
          <w:rStyle w:val="ezkurwreuab5ozgtqnkl"/>
          <w:i/>
          <w:sz w:val="20"/>
          <w:szCs w:val="20"/>
        </w:rPr>
        <w:t xml:space="preserve"> Если</w:t>
      </w:r>
      <w:r w:rsidRPr="00332B00">
        <w:rPr>
          <w:i/>
          <w:sz w:val="20"/>
          <w:szCs w:val="20"/>
        </w:rPr>
        <w:t xml:space="preserve"> </w:t>
      </w:r>
      <w:r w:rsidRPr="00332B00">
        <w:rPr>
          <w:rStyle w:val="ezkurwreuab5ozgtqnkl"/>
          <w:rFonts w:ascii="Sylfaen" w:hAnsi="Sylfaen"/>
          <w:i/>
          <w:sz w:val="20"/>
          <w:szCs w:val="20"/>
        </w:rPr>
        <w:t>П</w:t>
      </w:r>
      <w:r w:rsidRPr="00332B00">
        <w:rPr>
          <w:rStyle w:val="ezkurwreuab5ozgtqnkl"/>
          <w:i/>
          <w:sz w:val="20"/>
          <w:szCs w:val="20"/>
        </w:rPr>
        <w:t>окупатель</w:t>
      </w:r>
      <w:r w:rsidRPr="00332B00">
        <w:rPr>
          <w:i/>
          <w:sz w:val="20"/>
          <w:szCs w:val="20"/>
        </w:rPr>
        <w:t xml:space="preserve"> </w:t>
      </w:r>
      <w:r w:rsidRPr="00332B00">
        <w:rPr>
          <w:rStyle w:val="ezkurwreuab5ozgtqnkl"/>
          <w:i/>
          <w:sz w:val="20"/>
          <w:szCs w:val="20"/>
        </w:rPr>
        <w:t>является</w:t>
      </w:r>
      <w:r w:rsidRPr="00332B00">
        <w:rPr>
          <w:i/>
          <w:sz w:val="20"/>
          <w:szCs w:val="20"/>
        </w:rPr>
        <w:t xml:space="preserve"> </w:t>
      </w:r>
      <w:r w:rsidRPr="00332B00">
        <w:rPr>
          <w:rStyle w:val="ezkurwreuab5ozgtqnkl"/>
          <w:i/>
          <w:sz w:val="20"/>
          <w:szCs w:val="20"/>
        </w:rPr>
        <w:t>заказчиком, не имеющим счета в казначействе, настоящий</w:t>
      </w:r>
      <w:r w:rsidRPr="00332B00">
        <w:rPr>
          <w:i/>
          <w:sz w:val="20"/>
          <w:szCs w:val="20"/>
        </w:rPr>
        <w:t xml:space="preserve"> </w:t>
      </w:r>
      <w:r w:rsidRPr="00332B00">
        <w:rPr>
          <w:rStyle w:val="ezkurwreuab5ozgtqnkl"/>
          <w:i/>
          <w:sz w:val="20"/>
          <w:szCs w:val="20"/>
        </w:rPr>
        <w:t>пункт</w:t>
      </w:r>
      <w:r w:rsidRPr="00332B00">
        <w:rPr>
          <w:i/>
          <w:sz w:val="20"/>
          <w:szCs w:val="20"/>
        </w:rPr>
        <w:t xml:space="preserve"> </w:t>
      </w:r>
      <w:proofErr w:type="gramStart"/>
      <w:r w:rsidRPr="00332B00">
        <w:rPr>
          <w:rStyle w:val="ezkurwreuab5ozgtqnkl"/>
          <w:i/>
          <w:sz w:val="20"/>
          <w:szCs w:val="20"/>
        </w:rPr>
        <w:t>редактируется</w:t>
      </w:r>
      <w:proofErr w:type="gramEnd"/>
      <w:r w:rsidRPr="00332B00">
        <w:rPr>
          <w:i/>
          <w:sz w:val="20"/>
          <w:szCs w:val="20"/>
        </w:rPr>
        <w:t xml:space="preserve"> </w:t>
      </w:r>
      <w:r w:rsidRPr="00332B00">
        <w:rPr>
          <w:rStyle w:val="ezkurwreuab5ozgtqnkl"/>
          <w:i/>
          <w:sz w:val="20"/>
          <w:szCs w:val="20"/>
        </w:rPr>
        <w:t>заменив</w:t>
      </w:r>
      <w:r w:rsidRPr="00332B00">
        <w:rPr>
          <w:i/>
          <w:sz w:val="20"/>
          <w:szCs w:val="20"/>
        </w:rPr>
        <w:t xml:space="preserve"> </w:t>
      </w:r>
      <w:r w:rsidRPr="00332B00">
        <w:rPr>
          <w:rStyle w:val="ezkurwreuab5ozgtqnkl"/>
          <w:i/>
          <w:sz w:val="20"/>
          <w:szCs w:val="20"/>
        </w:rPr>
        <w:t>слова</w:t>
      </w:r>
      <w:r w:rsidRPr="00332B00">
        <w:rPr>
          <w:i/>
          <w:sz w:val="20"/>
          <w:szCs w:val="20"/>
        </w:rPr>
        <w:t xml:space="preserve"> </w:t>
      </w:r>
      <w:r w:rsidRPr="00332B00">
        <w:rPr>
          <w:rStyle w:val="ezkurwreuab5ozgtqnkl"/>
          <w:i/>
          <w:sz w:val="20"/>
          <w:szCs w:val="20"/>
        </w:rPr>
        <w:t>"внесения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и</w:t>
      </w:r>
      <w:r w:rsidRPr="00332B00">
        <w:rPr>
          <w:i/>
          <w:sz w:val="20"/>
          <w:szCs w:val="20"/>
        </w:rPr>
        <w:t xml:space="preserve"> </w:t>
      </w:r>
      <w:r w:rsidRPr="00332B00">
        <w:rPr>
          <w:rStyle w:val="ezkurwreuab5ozgtqnkl"/>
          <w:i/>
          <w:sz w:val="20"/>
          <w:szCs w:val="20"/>
        </w:rPr>
        <w:t>копии</w:t>
      </w:r>
      <w:r w:rsidRPr="00332B00">
        <w:rPr>
          <w:i/>
          <w:sz w:val="20"/>
          <w:szCs w:val="20"/>
        </w:rPr>
        <w:t xml:space="preserve"> </w:t>
      </w:r>
      <w:r w:rsidRPr="00332B00">
        <w:rPr>
          <w:rStyle w:val="ezkurwreuab5ozgtqnkl"/>
          <w:i/>
          <w:sz w:val="20"/>
          <w:szCs w:val="20"/>
        </w:rPr>
        <w:t>протокола</w:t>
      </w:r>
      <w:r w:rsidRPr="00332B00">
        <w:rPr>
          <w:i/>
          <w:sz w:val="20"/>
          <w:szCs w:val="20"/>
        </w:rPr>
        <w:t xml:space="preserve"> </w:t>
      </w:r>
      <w:r w:rsidRPr="00332B00">
        <w:rPr>
          <w:rStyle w:val="ezkurwreuab5ozgtqnkl"/>
          <w:i/>
          <w:sz w:val="20"/>
          <w:szCs w:val="20"/>
        </w:rPr>
        <w:t>в</w:t>
      </w:r>
      <w:r w:rsidRPr="00332B00">
        <w:rPr>
          <w:i/>
          <w:sz w:val="20"/>
          <w:szCs w:val="20"/>
        </w:rPr>
        <w:t xml:space="preserve"> </w:t>
      </w:r>
      <w:r w:rsidRPr="00332B00">
        <w:rPr>
          <w:rStyle w:val="ezkurwreuab5ozgtqnkl"/>
          <w:i/>
          <w:sz w:val="20"/>
          <w:szCs w:val="20"/>
        </w:rPr>
        <w:t>казначейскую</w:t>
      </w:r>
      <w:r w:rsidRPr="00332B00">
        <w:rPr>
          <w:i/>
          <w:sz w:val="20"/>
          <w:szCs w:val="20"/>
        </w:rPr>
        <w:t xml:space="preserve"> </w:t>
      </w:r>
      <w:r w:rsidRPr="00332B00">
        <w:rPr>
          <w:rStyle w:val="ezkurwreuab5ozgtqnkl"/>
          <w:i/>
          <w:sz w:val="20"/>
          <w:szCs w:val="20"/>
        </w:rPr>
        <w:t>систему</w:t>
      </w:r>
      <w:r w:rsidRPr="00332B00">
        <w:rPr>
          <w:i/>
          <w:sz w:val="20"/>
          <w:szCs w:val="20"/>
        </w:rPr>
        <w:t xml:space="preserve"> </w:t>
      </w:r>
      <w:r w:rsidRPr="00332B00">
        <w:rPr>
          <w:rStyle w:val="ezkurwreuab5ozgtqnkl"/>
          <w:i/>
          <w:sz w:val="20"/>
          <w:szCs w:val="20"/>
        </w:rPr>
        <w:t>уполномоченного органа"</w:t>
      </w:r>
      <w:r w:rsidRPr="00332B00">
        <w:rPr>
          <w:i/>
          <w:sz w:val="20"/>
          <w:szCs w:val="20"/>
        </w:rPr>
        <w:t xml:space="preserve"> </w:t>
      </w:r>
      <w:r w:rsidRPr="00332B00">
        <w:rPr>
          <w:rStyle w:val="ezkurwreuab5ozgtqnkl"/>
          <w:i/>
          <w:sz w:val="20"/>
          <w:szCs w:val="20"/>
        </w:rPr>
        <w:t>словами "выдачи платежного</w:t>
      </w:r>
      <w:r w:rsidRPr="00332B00">
        <w:rPr>
          <w:i/>
          <w:sz w:val="20"/>
          <w:szCs w:val="20"/>
        </w:rPr>
        <w:t xml:space="preserve"> </w:t>
      </w:r>
      <w:r w:rsidRPr="00332B00">
        <w:rPr>
          <w:rStyle w:val="ezkurwreuab5ozgtqnkl"/>
          <w:i/>
          <w:sz w:val="20"/>
          <w:szCs w:val="20"/>
        </w:rPr>
        <w:t>поручения</w:t>
      </w:r>
      <w:r w:rsidRPr="00332B00">
        <w:rPr>
          <w:i/>
          <w:sz w:val="20"/>
          <w:szCs w:val="20"/>
        </w:rPr>
        <w:t xml:space="preserve"> </w:t>
      </w:r>
      <w:r w:rsidRPr="00332B00">
        <w:rPr>
          <w:rStyle w:val="ezkurwreuab5ozgtqnkl"/>
          <w:i/>
          <w:sz w:val="20"/>
          <w:szCs w:val="20"/>
        </w:rPr>
        <w:t>банку"</w:t>
      </w:r>
      <w:ins w:id="17" w:author="Inesa Kocharyan" w:date="2025-02-19T10:34:00Z">
        <w:r w:rsidRPr="00332B00">
          <w:rPr>
            <w:rFonts w:ascii="GHEA Grapalat" w:hAnsi="GHEA Grapalat"/>
            <w:sz w:val="20"/>
            <w:szCs w:val="20"/>
          </w:rPr>
          <w:br w:type="page"/>
        </w:r>
      </w:ins>
    </w:p>
    <w:p w14:paraId="2865AD75" w14:textId="03A641E7" w:rsidR="00C062A9" w:rsidRPr="00332B00" w:rsidRDefault="00C062A9" w:rsidP="00C062A9">
      <w:pPr>
        <w:widowControl w:val="0"/>
        <w:tabs>
          <w:tab w:val="left" w:pos="1276"/>
        </w:tabs>
        <w:spacing w:after="160"/>
        <w:jc w:val="both"/>
        <w:rPr>
          <w:rFonts w:ascii="GHEA Grapalat" w:hAnsi="GHEA Grapalat"/>
          <w:sz w:val="20"/>
          <w:szCs w:val="20"/>
        </w:rPr>
      </w:pPr>
      <w:r w:rsidRPr="00332B00">
        <w:rPr>
          <w:rFonts w:ascii="GHEA Grapalat" w:hAnsi="GHEA Grapalat"/>
          <w:sz w:val="20"/>
          <w:szCs w:val="20"/>
        </w:rPr>
        <w:lastRenderedPageBreak/>
        <w:t xml:space="preserve">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332B00">
        <w:rPr>
          <w:rFonts w:ascii="GHEA Grapalat" w:hAnsi="GHEA Grapalat"/>
          <w:sz w:val="20"/>
          <w:szCs w:val="20"/>
        </w:rPr>
        <w:t>двадцатипятикратный</w:t>
      </w:r>
      <w:proofErr w:type="spellEnd"/>
      <w:r w:rsidRPr="00332B00">
        <w:rPr>
          <w:rFonts w:ascii="GHEA Grapalat" w:hAnsi="GHEA Grapalat"/>
          <w:sz w:val="20"/>
          <w:szCs w:val="20"/>
        </w:rPr>
        <w:t xml:space="preserve"> размер базовой единицы закупок, то Покупателем будет </w:t>
      </w:r>
      <w:proofErr w:type="spellStart"/>
      <w:r w:rsidRPr="00332B00">
        <w:rPr>
          <w:rFonts w:ascii="GHEA Grapalat" w:hAnsi="GHEA Grapalat"/>
          <w:sz w:val="20"/>
          <w:szCs w:val="20"/>
        </w:rPr>
        <w:t>заключенo</w:t>
      </w:r>
      <w:proofErr w:type="spellEnd"/>
      <w:r w:rsidRPr="00332B00">
        <w:rPr>
          <w:rFonts w:ascii="GHEA Grapalat" w:hAnsi="GHEA Grapalat"/>
          <w:sz w:val="20"/>
          <w:szCs w:val="20"/>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332B00">
        <w:rPr>
          <w:rFonts w:ascii="GHEA Grapalat" w:hAnsi="GHEA Grapalat"/>
          <w:sz w:val="20"/>
          <w:szCs w:val="20"/>
          <w:lang w:val="hy-AM"/>
        </w:rPr>
        <w:t xml:space="preserve"> </w:t>
      </w:r>
      <w:r w:rsidRPr="00332B0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332B00">
        <w:rPr>
          <w:rFonts w:ascii="GHEA Grapalat" w:hAnsi="GHEA Grapalat"/>
          <w:sz w:val="20"/>
          <w:szCs w:val="20"/>
        </w:rPr>
        <w:t>обеспечений квалификации и договора</w:t>
      </w:r>
      <w:proofErr w:type="gramEnd"/>
      <w:r w:rsidRPr="00332B00">
        <w:rPr>
          <w:rFonts w:ascii="GHEA Grapalat" w:hAnsi="GHEA Grapalat"/>
          <w:sz w:val="20"/>
          <w:szCs w:val="20"/>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332B00" w:rsidRDefault="0075358A" w:rsidP="003850C3">
      <w:pPr>
        <w:widowControl w:val="0"/>
        <w:jc w:val="center"/>
        <w:rPr>
          <w:rFonts w:ascii="GHEA Grapalat" w:hAnsi="GHEA Grapalat"/>
          <w:b/>
          <w:sz w:val="20"/>
          <w:szCs w:val="20"/>
        </w:rPr>
      </w:pPr>
      <w:r w:rsidRPr="00332B00">
        <w:rPr>
          <w:rFonts w:ascii="GHEA Grapalat" w:hAnsi="GHEA Grapalat"/>
          <w:b/>
          <w:sz w:val="20"/>
          <w:szCs w:val="20"/>
        </w:rPr>
        <w:t>9</w:t>
      </w:r>
      <w:r w:rsidR="00071D1C" w:rsidRPr="00332B00">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32B00" w14:paraId="55F14098" w14:textId="77777777" w:rsidTr="0016519F">
        <w:tc>
          <w:tcPr>
            <w:tcW w:w="4536" w:type="dxa"/>
          </w:tcPr>
          <w:p w14:paraId="4750B864"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ПОКУПАТЕЛЬ</w:t>
            </w:r>
          </w:p>
          <w:p w14:paraId="7EBEB129"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_______________________</w:t>
            </w:r>
          </w:p>
          <w:p w14:paraId="749F741E"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2436976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c>
          <w:tcPr>
            <w:tcW w:w="760" w:type="dxa"/>
          </w:tcPr>
          <w:p w14:paraId="5D5B825E" w14:textId="77777777" w:rsidR="00071D1C" w:rsidRPr="00332B00" w:rsidRDefault="00071D1C" w:rsidP="003850C3">
            <w:pPr>
              <w:widowControl w:val="0"/>
              <w:jc w:val="center"/>
              <w:rPr>
                <w:rFonts w:ascii="GHEA Grapalat" w:hAnsi="GHEA Grapalat"/>
                <w:sz w:val="20"/>
                <w:szCs w:val="20"/>
              </w:rPr>
            </w:pPr>
          </w:p>
        </w:tc>
        <w:tc>
          <w:tcPr>
            <w:tcW w:w="4343" w:type="dxa"/>
          </w:tcPr>
          <w:p w14:paraId="1AA52738" w14:textId="77777777" w:rsidR="00071D1C" w:rsidRPr="00332B00" w:rsidRDefault="00071D1C" w:rsidP="003850C3">
            <w:pPr>
              <w:widowControl w:val="0"/>
              <w:jc w:val="center"/>
              <w:rPr>
                <w:rFonts w:ascii="GHEA Grapalat" w:hAnsi="GHEA Grapalat" w:cs="Sylfaen"/>
                <w:b/>
                <w:bCs/>
                <w:sz w:val="20"/>
                <w:szCs w:val="20"/>
              </w:rPr>
            </w:pPr>
            <w:r w:rsidRPr="00332B00">
              <w:rPr>
                <w:rFonts w:ascii="GHEA Grapalat" w:hAnsi="GHEA Grapalat"/>
                <w:b/>
                <w:sz w:val="20"/>
                <w:szCs w:val="20"/>
              </w:rPr>
              <w:t>ПРОДАВЕЦ</w:t>
            </w:r>
          </w:p>
          <w:p w14:paraId="4CDE455E" w14:textId="77777777" w:rsidR="00071D1C" w:rsidRPr="00332B00" w:rsidRDefault="00F83E0A" w:rsidP="003850C3">
            <w:pPr>
              <w:widowControl w:val="0"/>
              <w:jc w:val="center"/>
              <w:rPr>
                <w:rFonts w:ascii="GHEA Grapalat" w:hAnsi="GHEA Grapalat"/>
                <w:sz w:val="20"/>
                <w:szCs w:val="20"/>
                <w:lang w:val="en-US"/>
              </w:rPr>
            </w:pPr>
            <w:r w:rsidRPr="00332B00">
              <w:rPr>
                <w:rFonts w:ascii="GHEA Grapalat" w:hAnsi="GHEA Grapalat"/>
                <w:sz w:val="20"/>
                <w:szCs w:val="20"/>
                <w:lang w:val="en-US"/>
              </w:rPr>
              <w:t>______________________</w:t>
            </w:r>
          </w:p>
          <w:p w14:paraId="0617FF91"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/подпись/</w:t>
            </w:r>
          </w:p>
          <w:p w14:paraId="61B41E0A" w14:textId="77777777" w:rsidR="00071D1C" w:rsidRPr="00332B00" w:rsidRDefault="00071D1C" w:rsidP="003850C3">
            <w:pPr>
              <w:widowControl w:val="0"/>
              <w:jc w:val="center"/>
              <w:rPr>
                <w:rFonts w:ascii="GHEA Grapalat" w:hAnsi="GHEA Grapalat"/>
                <w:sz w:val="20"/>
                <w:szCs w:val="20"/>
              </w:rPr>
            </w:pPr>
            <w:r w:rsidRPr="00332B00">
              <w:rPr>
                <w:rFonts w:ascii="GHEA Grapalat" w:hAnsi="GHEA Grapalat"/>
                <w:sz w:val="20"/>
                <w:szCs w:val="20"/>
              </w:rPr>
              <w:t>М. П.</w:t>
            </w:r>
          </w:p>
        </w:tc>
      </w:tr>
    </w:tbl>
    <w:p w14:paraId="2347F4B1" w14:textId="77777777" w:rsidR="00382B60" w:rsidRPr="00332B00" w:rsidRDefault="00382B60" w:rsidP="003850C3">
      <w:pPr>
        <w:widowControl w:val="0"/>
        <w:ind w:firstLine="567"/>
        <w:jc w:val="both"/>
        <w:rPr>
          <w:rFonts w:ascii="GHEA Grapalat" w:hAnsi="GHEA Grapalat"/>
          <w:i/>
          <w:sz w:val="20"/>
          <w:szCs w:val="20"/>
          <w:lang w:val="hy-AM"/>
        </w:rPr>
      </w:pPr>
    </w:p>
    <w:p w14:paraId="1A82EC3E" w14:textId="77777777" w:rsidR="00071D1C" w:rsidRPr="00332B00" w:rsidRDefault="00071D1C" w:rsidP="003850C3">
      <w:pPr>
        <w:widowControl w:val="0"/>
        <w:ind w:firstLine="567"/>
        <w:jc w:val="both"/>
        <w:rPr>
          <w:rFonts w:ascii="GHEA Grapalat" w:hAnsi="GHEA Grapalat"/>
          <w:sz w:val="20"/>
          <w:szCs w:val="20"/>
        </w:rPr>
      </w:pPr>
      <w:r w:rsidRPr="00332B00">
        <w:rPr>
          <w:rFonts w:ascii="GHEA Grapalat" w:hAnsi="GHEA Grapalat"/>
          <w:i/>
          <w:sz w:val="20"/>
          <w:szCs w:val="20"/>
        </w:rPr>
        <w:t>В случае необходимости в договор могут быть включены не</w:t>
      </w:r>
      <w:r w:rsidR="001D0249" w:rsidRPr="00332B00">
        <w:rPr>
          <w:rFonts w:ascii="Calibri" w:hAnsi="Calibri" w:cs="Calibri"/>
          <w:i/>
          <w:sz w:val="20"/>
          <w:szCs w:val="20"/>
          <w:lang w:val="en-US"/>
        </w:rPr>
        <w:t> </w:t>
      </w:r>
      <w:r w:rsidRPr="00332B00">
        <w:rPr>
          <w:rFonts w:ascii="GHEA Grapalat" w:hAnsi="GHEA Grapalat"/>
          <w:i/>
          <w:sz w:val="20"/>
          <w:szCs w:val="20"/>
        </w:rPr>
        <w:t>противоречащие законодательству Республики Армения положения.</w:t>
      </w:r>
    </w:p>
    <w:p w14:paraId="2BADB402" w14:textId="77777777" w:rsidR="00071D1C" w:rsidRPr="00332B00" w:rsidRDefault="00071D1C" w:rsidP="003850C3">
      <w:pPr>
        <w:widowControl w:val="0"/>
        <w:rPr>
          <w:rFonts w:ascii="GHEA Grapalat" w:hAnsi="GHEA Grapalat"/>
          <w:sz w:val="20"/>
          <w:szCs w:val="20"/>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proofErr w:type="gramStart"/>
      <w:r w:rsidRPr="00437197">
        <w:rPr>
          <w:rFonts w:ascii="GHEA Grapalat" w:hAnsi="GHEA Grapalat"/>
        </w:rPr>
        <w:t>_ ,</w:t>
      </w:r>
      <w:proofErr w:type="gramEnd"/>
      <w:r w:rsidRPr="00437197">
        <w:rPr>
          <w:rFonts w:ascii="GHEA Grapalat" w:hAnsi="GHEA Grapalat"/>
        </w:rPr>
        <w:t xml:space="preserve">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37197">
        <w:rPr>
          <w:rFonts w:ascii="GHEA Grapalat" w:hAnsi="GHEA Grapalat"/>
          <w:snapToGrid w:val="0"/>
        </w:rPr>
        <w:t>Акта,</w:t>
      </w:r>
      <w:r w:rsidRPr="00437197">
        <w:rPr>
          <w:rFonts w:ascii="GHEA Grapalat" w:hAnsi="GHEA Grapalat"/>
        </w:rPr>
        <w:t>являются</w:t>
      </w:r>
      <w:proofErr w:type="spellEnd"/>
      <w:proofErr w:type="gram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8"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3895D" w14:textId="77777777" w:rsidR="001E0A9E" w:rsidRDefault="001E0A9E">
      <w:r>
        <w:separator/>
      </w:r>
    </w:p>
  </w:endnote>
  <w:endnote w:type="continuationSeparator" w:id="0">
    <w:p w14:paraId="709881DE" w14:textId="77777777" w:rsidR="001E0A9E" w:rsidRDefault="001E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77777777"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2678F">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81C0D" w14:textId="77777777" w:rsidR="001E0A9E" w:rsidRDefault="001E0A9E">
      <w:r>
        <w:separator/>
      </w:r>
    </w:p>
  </w:footnote>
  <w:footnote w:type="continuationSeparator" w:id="0">
    <w:p w14:paraId="18402F22" w14:textId="77777777" w:rsidR="001E0A9E" w:rsidRDefault="001E0A9E">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25131994">
    <w:abstractNumId w:val="20"/>
  </w:num>
  <w:num w:numId="2" w16cid:durableId="605623227">
    <w:abstractNumId w:val="10"/>
  </w:num>
  <w:num w:numId="3" w16cid:durableId="599526326">
    <w:abstractNumId w:val="19"/>
  </w:num>
  <w:num w:numId="4" w16cid:durableId="154223690">
    <w:abstractNumId w:val="15"/>
  </w:num>
  <w:num w:numId="5" w16cid:durableId="97259113">
    <w:abstractNumId w:val="24"/>
  </w:num>
  <w:num w:numId="6" w16cid:durableId="503790486">
    <w:abstractNumId w:val="20"/>
    <w:lvlOverride w:ilvl="0">
      <w:startOverride w:val="1"/>
    </w:lvlOverride>
    <w:lvlOverride w:ilvl="1"/>
    <w:lvlOverride w:ilvl="2"/>
    <w:lvlOverride w:ilvl="3"/>
    <w:lvlOverride w:ilvl="4"/>
    <w:lvlOverride w:ilvl="5"/>
    <w:lvlOverride w:ilvl="6"/>
    <w:lvlOverride w:ilvl="7"/>
    <w:lvlOverride w:ilvl="8"/>
  </w:num>
  <w:num w:numId="7" w16cid:durableId="9182945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76469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9807844">
    <w:abstractNumId w:val="17"/>
  </w:num>
  <w:num w:numId="10" w16cid:durableId="1676296450">
    <w:abstractNumId w:val="5"/>
  </w:num>
  <w:num w:numId="11" w16cid:durableId="1052073902">
    <w:abstractNumId w:val="8"/>
  </w:num>
  <w:num w:numId="12" w16cid:durableId="788429379">
    <w:abstractNumId w:val="29"/>
  </w:num>
  <w:num w:numId="13" w16cid:durableId="712391961">
    <w:abstractNumId w:val="26"/>
  </w:num>
  <w:num w:numId="14" w16cid:durableId="119106183">
    <w:abstractNumId w:val="12"/>
  </w:num>
  <w:num w:numId="15" w16cid:durableId="2066100010">
    <w:abstractNumId w:val="28"/>
  </w:num>
  <w:num w:numId="16" w16cid:durableId="608439181">
    <w:abstractNumId w:val="14"/>
  </w:num>
  <w:num w:numId="17" w16cid:durableId="1671985163">
    <w:abstractNumId w:val="6"/>
  </w:num>
  <w:num w:numId="18" w16cid:durableId="1817988120">
    <w:abstractNumId w:val="1"/>
  </w:num>
  <w:num w:numId="19" w16cid:durableId="1508980654">
    <w:abstractNumId w:val="16"/>
  </w:num>
  <w:num w:numId="20" w16cid:durableId="1236892329">
    <w:abstractNumId w:val="16"/>
  </w:num>
  <w:num w:numId="21" w16cid:durableId="10047453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6970947">
    <w:abstractNumId w:val="21"/>
  </w:num>
  <w:num w:numId="23" w16cid:durableId="1721511039">
    <w:abstractNumId w:val="7"/>
  </w:num>
  <w:num w:numId="24" w16cid:durableId="1500851002">
    <w:abstractNumId w:val="18"/>
  </w:num>
  <w:num w:numId="25" w16cid:durableId="1270578926">
    <w:abstractNumId w:val="11"/>
  </w:num>
  <w:num w:numId="26" w16cid:durableId="1044064375">
    <w:abstractNumId w:val="4"/>
  </w:num>
  <w:num w:numId="27" w16cid:durableId="678699886">
    <w:abstractNumId w:val="3"/>
  </w:num>
  <w:num w:numId="28" w16cid:durableId="1170022458">
    <w:abstractNumId w:val="0"/>
  </w:num>
  <w:num w:numId="29" w16cid:durableId="2146702425">
    <w:abstractNumId w:val="9"/>
  </w:num>
  <w:num w:numId="30" w16cid:durableId="1710760923">
    <w:abstractNumId w:val="25"/>
  </w:num>
  <w:num w:numId="31" w16cid:durableId="1138063905">
    <w:abstractNumId w:val="22"/>
  </w:num>
  <w:num w:numId="32" w16cid:durableId="365102246">
    <w:abstractNumId w:val="23"/>
  </w:num>
  <w:num w:numId="33" w16cid:durableId="985234187">
    <w:abstractNumId w:val="13"/>
  </w:num>
  <w:num w:numId="34" w16cid:durableId="819343621">
    <w:abstractNumId w:val="27"/>
  </w:num>
  <w:num w:numId="35" w16cid:durableId="331416339">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6F78"/>
    <w:rsid w:val="00017484"/>
    <w:rsid w:val="000209D3"/>
    <w:rsid w:val="00020B2E"/>
    <w:rsid w:val="00020C83"/>
    <w:rsid w:val="00021481"/>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07DE7"/>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46A"/>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A9E"/>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186"/>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2CB"/>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48BC"/>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2B00"/>
    <w:rsid w:val="00333314"/>
    <w:rsid w:val="00333B85"/>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DE7"/>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9FA"/>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2E4"/>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CE"/>
    <w:rsid w:val="005900F2"/>
    <w:rsid w:val="0059159E"/>
    <w:rsid w:val="00591608"/>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6939"/>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17E2"/>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EAC"/>
    <w:rsid w:val="007F12DE"/>
    <w:rsid w:val="007F1314"/>
    <w:rsid w:val="007F263C"/>
    <w:rsid w:val="007F281F"/>
    <w:rsid w:val="007F4126"/>
    <w:rsid w:val="007F503F"/>
    <w:rsid w:val="007F537C"/>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3A3"/>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A62"/>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2C"/>
    <w:rsid w:val="00976CAD"/>
    <w:rsid w:val="009771B9"/>
    <w:rsid w:val="009775DB"/>
    <w:rsid w:val="00981155"/>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2C9"/>
    <w:rsid w:val="009A3C00"/>
    <w:rsid w:val="009A5190"/>
    <w:rsid w:val="009A6301"/>
    <w:rsid w:val="009A73D5"/>
    <w:rsid w:val="009A73EA"/>
    <w:rsid w:val="009A796C"/>
    <w:rsid w:val="009A7BBD"/>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074"/>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CF"/>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5F8"/>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2705"/>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78F"/>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0F8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02C"/>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255"/>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1839108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870C6-45E5-4F56-BF06-A3365555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2198</TotalTime>
  <Pages>80</Pages>
  <Words>16064</Words>
  <Characters>128518</Characters>
  <Application>Microsoft Office Word</Application>
  <DocSecurity>0</DocSecurity>
  <Lines>6119</Lines>
  <Paragraphs>4130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1282</cp:revision>
  <cp:lastPrinted>2018-02-16T07:12:00Z</cp:lastPrinted>
  <dcterms:created xsi:type="dcterms:W3CDTF">2019-10-28T07:04:00Z</dcterms:created>
  <dcterms:modified xsi:type="dcterms:W3CDTF">2025-12-08T13:09:00Z</dcterms:modified>
</cp:coreProperties>
</file>